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body>
    <w:p w:rsidR="00CC5C21" w:rsidP="00CC5C21" w:rsidRDefault="00C04FCB" w14:paraId="3A6A4578" w14:textId="2354937A">
      <w:pPr>
        <w:pStyle w:val="Vahedeta"/>
        <w:jc w:val="center"/>
        <w:rPr>
          <w:rFonts w:ascii="Times New Roman" w:hAnsi="Times New Roman" w:cs="Times New Roman"/>
          <w:b w:val="1"/>
          <w:bCs w:val="1"/>
          <w:sz w:val="32"/>
          <w:szCs w:val="32"/>
        </w:rPr>
      </w:pPr>
      <w:commentRangeStart w:id="1075584587"/>
      <w:r w:rsidRPr="00DE52F6" w:rsidR="00C04FCB">
        <w:rPr>
          <w:rFonts w:ascii="Times New Roman" w:hAnsi="Times New Roman" w:cs="Times New Roman"/>
          <w:b w:val="1"/>
          <w:bCs w:val="1"/>
          <w:sz w:val="32"/>
          <w:szCs w:val="32"/>
        </w:rPr>
        <w:t>Riigi kultuuripreemiate ja kultuuristipendiumide seadus</w:t>
      </w:r>
      <w:r w:rsidRPr="00C04FCB" w:rsidR="00C04FCB">
        <w:rPr>
          <w:rFonts w:ascii="Times New Roman" w:hAnsi="Times New Roman" w:cs="Times New Roman"/>
          <w:b w:val="1"/>
          <w:bCs w:val="1"/>
          <w:sz w:val="32"/>
          <w:szCs w:val="32"/>
        </w:rPr>
        <w:t xml:space="preserve">e </w:t>
      </w:r>
      <w:r w:rsidR="00CC11F3">
        <w:rPr>
          <w:rFonts w:ascii="Times New Roman" w:hAnsi="Times New Roman" w:cs="Times New Roman"/>
          <w:b w:val="1"/>
          <w:bCs w:val="1"/>
          <w:sz w:val="32"/>
          <w:szCs w:val="32"/>
        </w:rPr>
        <w:t xml:space="preserve">ning spordiseaduse </w:t>
      </w:r>
      <w:r w:rsidR="00CC5C21">
        <w:rPr>
          <w:rFonts w:ascii="Times New Roman" w:hAnsi="Times New Roman" w:cs="Times New Roman"/>
          <w:b w:val="1"/>
          <w:bCs w:val="1"/>
          <w:sz w:val="32"/>
          <w:szCs w:val="32"/>
        </w:rPr>
        <w:t>muutmise seaduse eelnõu</w:t>
      </w:r>
      <w:r w:rsidRPr="00D048E2" w:rsidR="00CC5C21">
        <w:rPr>
          <w:rFonts w:ascii="Arial" w:hAnsi="Arial" w:cs="Arial"/>
          <w:color w:val="202020"/>
          <w:kern w:val="2"/>
          <w:sz w:val="21"/>
          <w:szCs w:val="21"/>
          <w:shd w:val="clear" w:color="auto" w:fill="FFFFFF"/>
          <w14:ligatures w14:val="standardContextual"/>
        </w:rPr>
        <w:t xml:space="preserve"> </w:t>
      </w:r>
      <w:r w:rsidR="00CC5C21">
        <w:rPr>
          <w:rFonts w:ascii="Times New Roman" w:hAnsi="Times New Roman" w:cs="Times New Roman"/>
          <w:b w:val="1"/>
          <w:bCs w:val="1"/>
          <w:sz w:val="32"/>
          <w:szCs w:val="32"/>
        </w:rPr>
        <w:t>seletuskiri</w:t>
      </w:r>
      <w:commentRangeEnd w:id="1075584587"/>
      <w:r>
        <w:rPr>
          <w:rStyle w:val="CommentReference"/>
        </w:rPr>
        <w:commentReference w:id="1075584587"/>
      </w:r>
    </w:p>
    <w:p w:rsidRPr="00CC5C21" w:rsidR="00CC5C21" w:rsidP="00CC5C21" w:rsidRDefault="00CC5C21" w14:paraId="39DE2D08" w14:textId="77777777">
      <w:pPr>
        <w:pStyle w:val="Vahedeta"/>
        <w:jc w:val="center"/>
        <w:rPr>
          <w:rFonts w:ascii="Times New Roman" w:hAnsi="Times New Roman" w:cs="Times New Roman"/>
          <w:b/>
          <w:bCs/>
          <w:sz w:val="32"/>
          <w:szCs w:val="32"/>
        </w:rPr>
      </w:pPr>
    </w:p>
    <w:p w:rsidRPr="00CC5C21" w:rsidR="00CC5C21" w:rsidP="00CC5C21" w:rsidRDefault="00CC5C21" w14:paraId="2EE75774" w14:textId="77777777">
      <w:pPr>
        <w:jc w:val="both"/>
        <w:rPr>
          <w:rFonts w:ascii="Times New Roman" w:hAnsi="Times New Roman" w:cs="Times New Roman"/>
          <w:b/>
          <w:bCs/>
          <w:sz w:val="24"/>
          <w:szCs w:val="24"/>
        </w:rPr>
      </w:pPr>
      <w:r w:rsidRPr="00CC5C21">
        <w:rPr>
          <w:rFonts w:ascii="Times New Roman" w:hAnsi="Times New Roman" w:cs="Times New Roman"/>
          <w:b/>
          <w:bCs/>
          <w:sz w:val="24"/>
          <w:szCs w:val="24"/>
        </w:rPr>
        <w:t>1. Sissejuhatus</w:t>
      </w:r>
    </w:p>
    <w:p w:rsidRPr="00CC5C21" w:rsidR="00CC5C21" w:rsidP="00CC5C21" w:rsidRDefault="00CC5C21" w14:paraId="7C12C78B" w14:textId="77777777">
      <w:pPr>
        <w:jc w:val="both"/>
        <w:rPr>
          <w:rFonts w:ascii="Times New Roman" w:hAnsi="Times New Roman" w:cs="Times New Roman"/>
          <w:b/>
          <w:bCs/>
          <w:sz w:val="24"/>
          <w:szCs w:val="24"/>
        </w:rPr>
      </w:pPr>
      <w:r w:rsidRPr="00CC5C21">
        <w:rPr>
          <w:rFonts w:ascii="Times New Roman" w:hAnsi="Times New Roman" w:cs="Times New Roman"/>
          <w:b/>
          <w:bCs/>
          <w:sz w:val="24"/>
          <w:szCs w:val="24"/>
        </w:rPr>
        <w:t>1.1. Sisukokkuvõte</w:t>
      </w:r>
    </w:p>
    <w:p w:rsidR="00C720D3" w:rsidP="00CC5C21" w:rsidRDefault="00463EBC" w14:paraId="17D66DA5" w14:textId="0AEB8C3D">
      <w:pPr>
        <w:jc w:val="both"/>
        <w:rPr>
          <w:rFonts w:ascii="Times New Roman" w:hAnsi="Times New Roman" w:cs="Times New Roman"/>
          <w:sz w:val="24"/>
          <w:szCs w:val="24"/>
        </w:rPr>
      </w:pPr>
      <w:r w:rsidRPr="6C279B70">
        <w:rPr>
          <w:rFonts w:ascii="Times New Roman" w:hAnsi="Times New Roman" w:cs="Times New Roman"/>
          <w:sz w:val="24"/>
          <w:szCs w:val="24"/>
        </w:rPr>
        <w:t>Riigi kultuuripreemiate ja kultuuristipendiumide seaduse</w:t>
      </w:r>
      <w:r w:rsidRPr="6C279B70" w:rsidR="00CC5C21">
        <w:rPr>
          <w:rFonts w:ascii="Times New Roman" w:hAnsi="Times New Roman" w:cs="Times New Roman"/>
          <w:sz w:val="24"/>
          <w:szCs w:val="24"/>
        </w:rPr>
        <w:t xml:space="preserve"> (</w:t>
      </w:r>
      <w:r w:rsidRPr="6C279B70" w:rsidR="00895D81">
        <w:rPr>
          <w:rFonts w:ascii="Times New Roman" w:hAnsi="Times New Roman" w:cs="Times New Roman"/>
          <w:sz w:val="24"/>
          <w:szCs w:val="24"/>
        </w:rPr>
        <w:t>edaspidi</w:t>
      </w:r>
      <w:r w:rsidRPr="6C279B70" w:rsidR="00715F7E">
        <w:rPr>
          <w:rFonts w:ascii="Times New Roman" w:hAnsi="Times New Roman" w:cs="Times New Roman"/>
          <w:sz w:val="24"/>
          <w:szCs w:val="24"/>
        </w:rPr>
        <w:t xml:space="preserve"> </w:t>
      </w:r>
      <w:r w:rsidRPr="6C279B70" w:rsidR="00715F7E">
        <w:rPr>
          <w:rFonts w:ascii="Times New Roman" w:hAnsi="Times New Roman" w:cs="Times New Roman"/>
          <w:i/>
          <w:iCs/>
          <w:sz w:val="24"/>
          <w:szCs w:val="24"/>
        </w:rPr>
        <w:t>RKPSS</w:t>
      </w:r>
      <w:r w:rsidRPr="6C279B70" w:rsidR="00CC5C21">
        <w:rPr>
          <w:rFonts w:ascii="Times New Roman" w:hAnsi="Times New Roman" w:cs="Times New Roman"/>
          <w:sz w:val="24"/>
          <w:szCs w:val="24"/>
        </w:rPr>
        <w:t xml:space="preserve">) § </w:t>
      </w:r>
      <w:r w:rsidRPr="6C279B70" w:rsidR="00BF06C7">
        <w:rPr>
          <w:rFonts w:ascii="Times New Roman" w:hAnsi="Times New Roman" w:cs="Times New Roman"/>
          <w:sz w:val="24"/>
          <w:szCs w:val="24"/>
        </w:rPr>
        <w:t xml:space="preserve">1 alusel </w:t>
      </w:r>
      <w:r w:rsidRPr="6C279B70" w:rsidR="002F11BC">
        <w:rPr>
          <w:rFonts w:ascii="Times New Roman" w:hAnsi="Times New Roman" w:cs="Times New Roman"/>
          <w:sz w:val="24"/>
          <w:szCs w:val="24"/>
        </w:rPr>
        <w:t xml:space="preserve">määratakse Eesti Vabariigi kultuuripreemiad </w:t>
      </w:r>
      <w:r w:rsidRPr="00642E71" w:rsidR="00945877">
        <w:rPr>
          <w:rFonts w:ascii="Times New Roman" w:hAnsi="Times New Roman" w:cs="Times New Roman"/>
          <w:sz w:val="24"/>
          <w:szCs w:val="24"/>
        </w:rPr>
        <w:t xml:space="preserve">(edaspidi </w:t>
      </w:r>
      <w:r w:rsidRPr="00642E71" w:rsidR="00945877">
        <w:rPr>
          <w:rFonts w:ascii="Times New Roman" w:hAnsi="Times New Roman" w:cs="Times New Roman"/>
          <w:i/>
          <w:iCs/>
          <w:sz w:val="24"/>
          <w:szCs w:val="24"/>
        </w:rPr>
        <w:t>preemia</w:t>
      </w:r>
      <w:r w:rsidRPr="00642E71" w:rsidR="00945877">
        <w:rPr>
          <w:rFonts w:ascii="Times New Roman" w:hAnsi="Times New Roman" w:cs="Times New Roman"/>
          <w:sz w:val="24"/>
          <w:szCs w:val="24"/>
        </w:rPr>
        <w:t>)</w:t>
      </w:r>
      <w:r w:rsidRPr="6C279B70" w:rsidR="00945877">
        <w:rPr>
          <w:rFonts w:ascii="Times New Roman" w:hAnsi="Times New Roman" w:cs="Times New Roman"/>
          <w:sz w:val="24"/>
          <w:szCs w:val="24"/>
        </w:rPr>
        <w:t xml:space="preserve"> väljapaistvate loominguliste saavutuste eest kultuuri alal. </w:t>
      </w:r>
      <w:r w:rsidRPr="6C279B70" w:rsidR="006D10C4">
        <w:rPr>
          <w:rFonts w:ascii="Times New Roman" w:hAnsi="Times New Roman" w:cs="Times New Roman"/>
          <w:sz w:val="24"/>
          <w:szCs w:val="24"/>
        </w:rPr>
        <w:t>Preemia määratakse füüsilisele isikule. Preemiate arv ja liigi</w:t>
      </w:r>
      <w:r w:rsidRPr="6C279B70" w:rsidR="002C4BAB">
        <w:rPr>
          <w:rFonts w:ascii="Times New Roman" w:hAnsi="Times New Roman" w:cs="Times New Roman"/>
          <w:sz w:val="24"/>
          <w:szCs w:val="24"/>
        </w:rPr>
        <w:t>d</w:t>
      </w:r>
      <w:r w:rsidRPr="6C279B70" w:rsidR="006D10C4">
        <w:rPr>
          <w:rFonts w:ascii="Times New Roman" w:hAnsi="Times New Roman" w:cs="Times New Roman"/>
          <w:sz w:val="24"/>
          <w:szCs w:val="24"/>
        </w:rPr>
        <w:t xml:space="preserve"> on sätes</w:t>
      </w:r>
      <w:r w:rsidRPr="6C279B70" w:rsidR="09C8A874">
        <w:rPr>
          <w:rFonts w:ascii="Times New Roman" w:hAnsi="Times New Roman" w:cs="Times New Roman"/>
          <w:sz w:val="24"/>
          <w:szCs w:val="24"/>
        </w:rPr>
        <w:t>t</w:t>
      </w:r>
      <w:r w:rsidRPr="6C279B70" w:rsidR="006D10C4">
        <w:rPr>
          <w:rFonts w:ascii="Times New Roman" w:hAnsi="Times New Roman" w:cs="Times New Roman"/>
          <w:sz w:val="24"/>
          <w:szCs w:val="24"/>
        </w:rPr>
        <w:t xml:space="preserve">atud </w:t>
      </w:r>
      <w:bookmarkStart w:name="_Hlk177564265" w:id="0"/>
      <w:r w:rsidRPr="6C279B70" w:rsidR="006D10C4">
        <w:rPr>
          <w:rFonts w:ascii="Times New Roman" w:hAnsi="Times New Roman" w:cs="Times New Roman"/>
          <w:sz w:val="24"/>
          <w:szCs w:val="24"/>
        </w:rPr>
        <w:t>RKPSS-i</w:t>
      </w:r>
      <w:bookmarkEnd w:id="0"/>
      <w:r w:rsidRPr="6C279B70" w:rsidR="006D10C4">
        <w:rPr>
          <w:rFonts w:ascii="Times New Roman" w:hAnsi="Times New Roman" w:cs="Times New Roman"/>
          <w:sz w:val="24"/>
          <w:szCs w:val="24"/>
        </w:rPr>
        <w:t xml:space="preserve"> </w:t>
      </w:r>
      <w:r w:rsidRPr="00030BFF" w:rsidR="00E86A84">
        <w:rPr>
          <w:rFonts w:ascii="Times New Roman" w:hAnsi="Times New Roman" w:cs="Times New Roman"/>
          <w:sz w:val="24"/>
          <w:szCs w:val="24"/>
        </w:rPr>
        <w:t>§</w:t>
      </w:r>
      <w:r w:rsidR="00E86A84">
        <w:rPr>
          <w:rFonts w:ascii="Times New Roman" w:hAnsi="Times New Roman" w:cs="Times New Roman"/>
          <w:sz w:val="24"/>
          <w:szCs w:val="24"/>
        </w:rPr>
        <w:t>-s</w:t>
      </w:r>
      <w:r w:rsidRPr="00030BFF" w:rsidR="00E86A84">
        <w:rPr>
          <w:rFonts w:ascii="Times New Roman" w:hAnsi="Times New Roman" w:cs="Times New Roman"/>
          <w:sz w:val="24"/>
          <w:szCs w:val="24"/>
        </w:rPr>
        <w:t xml:space="preserve"> </w:t>
      </w:r>
      <w:r w:rsidRPr="6C279B70" w:rsidR="00181D08">
        <w:rPr>
          <w:rFonts w:ascii="Times New Roman" w:hAnsi="Times New Roman" w:cs="Times New Roman"/>
          <w:sz w:val="24"/>
          <w:szCs w:val="24"/>
        </w:rPr>
        <w:t xml:space="preserve">2. </w:t>
      </w:r>
      <w:bookmarkStart w:name="_Hlk177565106" w:id="1"/>
      <w:r w:rsidRPr="6C279B70" w:rsidR="00181D08">
        <w:rPr>
          <w:rFonts w:ascii="Times New Roman" w:hAnsi="Times New Roman" w:cs="Times New Roman"/>
          <w:sz w:val="24"/>
          <w:szCs w:val="24"/>
        </w:rPr>
        <w:t xml:space="preserve">Selle kohaselt määratakse igal aastal kolm preemiat </w:t>
      </w:r>
      <w:r w:rsidRPr="6C279B70" w:rsidR="00E9074B">
        <w:rPr>
          <w:rFonts w:ascii="Times New Roman" w:hAnsi="Times New Roman" w:cs="Times New Roman"/>
          <w:sz w:val="24"/>
          <w:szCs w:val="24"/>
        </w:rPr>
        <w:t xml:space="preserve">pikaajalise väljapaistva loomingulise tegevuse eest </w:t>
      </w:r>
      <w:r w:rsidRPr="6C279B70" w:rsidR="002C4BAB">
        <w:rPr>
          <w:rFonts w:ascii="Times New Roman" w:hAnsi="Times New Roman" w:cs="Times New Roman"/>
          <w:sz w:val="24"/>
          <w:szCs w:val="24"/>
        </w:rPr>
        <w:t xml:space="preserve">(edaspidi </w:t>
      </w:r>
      <w:r w:rsidRPr="6C279B70" w:rsidR="002C4BAB">
        <w:rPr>
          <w:rFonts w:ascii="Times New Roman" w:hAnsi="Times New Roman" w:cs="Times New Roman"/>
          <w:i/>
          <w:iCs/>
          <w:sz w:val="24"/>
          <w:szCs w:val="24"/>
        </w:rPr>
        <w:t>elutööpreemia</w:t>
      </w:r>
      <w:r w:rsidRPr="6C279B70" w:rsidR="002C4BAB">
        <w:rPr>
          <w:rFonts w:ascii="Times New Roman" w:hAnsi="Times New Roman" w:cs="Times New Roman"/>
          <w:sz w:val="24"/>
          <w:szCs w:val="24"/>
        </w:rPr>
        <w:t xml:space="preserve">) </w:t>
      </w:r>
      <w:r w:rsidRPr="6C279B70" w:rsidR="00E9074B">
        <w:rPr>
          <w:rFonts w:ascii="Times New Roman" w:hAnsi="Times New Roman" w:cs="Times New Roman"/>
          <w:sz w:val="24"/>
          <w:szCs w:val="24"/>
        </w:rPr>
        <w:t xml:space="preserve">ning viis preemiat </w:t>
      </w:r>
      <w:r w:rsidRPr="6C279B70" w:rsidR="00AE30D9">
        <w:rPr>
          <w:rFonts w:ascii="Times New Roman" w:hAnsi="Times New Roman" w:cs="Times New Roman"/>
          <w:sz w:val="24"/>
          <w:szCs w:val="24"/>
        </w:rPr>
        <w:t>eelmisel kalendriaastal avalikkuseni jõudnud väljapaistvate tööde eest</w:t>
      </w:r>
      <w:r w:rsidRPr="6C279B70" w:rsidR="002C4BAB">
        <w:rPr>
          <w:rFonts w:ascii="Times New Roman" w:hAnsi="Times New Roman" w:cs="Times New Roman"/>
          <w:sz w:val="24"/>
          <w:szCs w:val="24"/>
        </w:rPr>
        <w:t xml:space="preserve"> (edaspidi </w:t>
      </w:r>
      <w:r w:rsidRPr="6C279B70" w:rsidR="002C4BAB">
        <w:rPr>
          <w:rFonts w:ascii="Times New Roman" w:hAnsi="Times New Roman" w:cs="Times New Roman"/>
          <w:i/>
          <w:iCs/>
          <w:sz w:val="24"/>
          <w:szCs w:val="24"/>
        </w:rPr>
        <w:t>aastapreemia</w:t>
      </w:r>
      <w:r w:rsidRPr="6C279B70" w:rsidR="002C4BAB">
        <w:rPr>
          <w:rFonts w:ascii="Times New Roman" w:hAnsi="Times New Roman" w:cs="Times New Roman"/>
          <w:sz w:val="24"/>
          <w:szCs w:val="24"/>
        </w:rPr>
        <w:t>)</w:t>
      </w:r>
      <w:r w:rsidRPr="6C279B70" w:rsidR="00AE30D9">
        <w:rPr>
          <w:rFonts w:ascii="Times New Roman" w:hAnsi="Times New Roman" w:cs="Times New Roman"/>
          <w:sz w:val="24"/>
          <w:szCs w:val="24"/>
        </w:rPr>
        <w:t>.</w:t>
      </w:r>
      <w:bookmarkEnd w:id="1"/>
      <w:r w:rsidRPr="6C279B70" w:rsidR="00AE30D9">
        <w:rPr>
          <w:rFonts w:ascii="Times New Roman" w:hAnsi="Times New Roman" w:cs="Times New Roman"/>
          <w:sz w:val="24"/>
          <w:szCs w:val="24"/>
        </w:rPr>
        <w:t xml:space="preserve"> </w:t>
      </w:r>
      <w:r w:rsidR="00B5497B">
        <w:rPr>
          <w:rFonts w:ascii="Times New Roman" w:hAnsi="Times New Roman" w:cs="Times New Roman"/>
          <w:sz w:val="24"/>
          <w:szCs w:val="24"/>
        </w:rPr>
        <w:t>Eelnõuga muudetakse preemiate andmis</w:t>
      </w:r>
      <w:r w:rsidR="0016658B">
        <w:rPr>
          <w:rFonts w:ascii="Times New Roman" w:hAnsi="Times New Roman" w:cs="Times New Roman"/>
          <w:sz w:val="24"/>
          <w:szCs w:val="24"/>
        </w:rPr>
        <w:t xml:space="preserve">t </w:t>
      </w:r>
      <w:r w:rsidR="00291A8F">
        <w:rPr>
          <w:rFonts w:ascii="Times New Roman" w:hAnsi="Times New Roman" w:cs="Times New Roman"/>
          <w:sz w:val="24"/>
          <w:szCs w:val="24"/>
        </w:rPr>
        <w:t xml:space="preserve">sellisel </w:t>
      </w:r>
      <w:r w:rsidR="00B5497B">
        <w:rPr>
          <w:rFonts w:ascii="Times New Roman" w:hAnsi="Times New Roman" w:cs="Times New Roman"/>
          <w:sz w:val="24"/>
          <w:szCs w:val="24"/>
        </w:rPr>
        <w:t xml:space="preserve">viisil, et edaspidi antakse kuni kolm </w:t>
      </w:r>
      <w:r w:rsidR="0016658B">
        <w:rPr>
          <w:rFonts w:ascii="Times New Roman" w:hAnsi="Times New Roman" w:cs="Times New Roman"/>
          <w:sz w:val="24"/>
          <w:szCs w:val="24"/>
        </w:rPr>
        <w:t xml:space="preserve">elutööpreemiat ja kuni viis aastapreemiat. Lisaks tehakse muudatusi, mis ajakohastavad preemiate andmise korraldust.  </w:t>
      </w:r>
    </w:p>
    <w:p w:rsidR="00F201A7" w:rsidP="00CC5C21" w:rsidRDefault="00E60E44" w14:paraId="724ADBAE" w14:textId="554921BB">
      <w:pPr>
        <w:jc w:val="both"/>
        <w:rPr>
          <w:rFonts w:ascii="Times New Roman" w:hAnsi="Times New Roman" w:cs="Times New Roman"/>
          <w:sz w:val="24"/>
          <w:szCs w:val="24"/>
        </w:rPr>
      </w:pPr>
      <w:bookmarkStart w:name="para7lg1" w:id="2"/>
      <w:r w:rsidRPr="46A995D9">
        <w:rPr>
          <w:rFonts w:ascii="Times New Roman" w:hAnsi="Times New Roman" w:cs="Times New Roman"/>
          <w:sz w:val="24"/>
          <w:szCs w:val="24"/>
        </w:rPr>
        <w:t>RKPSS</w:t>
      </w:r>
      <w:r w:rsidRPr="46A995D9">
        <w:rPr>
          <w:rFonts w:ascii="Times New Roman" w:hAnsi="Times New Roman" w:cs="Times New Roman"/>
          <w:i/>
          <w:iCs/>
          <w:sz w:val="24"/>
          <w:szCs w:val="24"/>
        </w:rPr>
        <w:t>-</w:t>
      </w:r>
      <w:r w:rsidRPr="46A995D9">
        <w:rPr>
          <w:rFonts w:ascii="Times New Roman" w:hAnsi="Times New Roman" w:cs="Times New Roman"/>
          <w:sz w:val="24"/>
          <w:szCs w:val="24"/>
        </w:rPr>
        <w:t>i 2. peatükk</w:t>
      </w:r>
      <w:r w:rsidRPr="46A995D9" w:rsidR="00CF42E9">
        <w:rPr>
          <w:rFonts w:ascii="Times New Roman" w:hAnsi="Times New Roman" w:cs="Times New Roman"/>
          <w:sz w:val="24"/>
          <w:szCs w:val="24"/>
        </w:rPr>
        <w:t xml:space="preserve"> </w:t>
      </w:r>
      <w:r w:rsidRPr="46A995D9" w:rsidR="00C720D3">
        <w:rPr>
          <w:rFonts w:ascii="Times New Roman" w:hAnsi="Times New Roman" w:cs="Times New Roman"/>
          <w:sz w:val="24"/>
          <w:szCs w:val="24"/>
        </w:rPr>
        <w:t>sätestab</w:t>
      </w:r>
      <w:bookmarkEnd w:id="2"/>
      <w:r w:rsidRPr="46A995D9">
        <w:rPr>
          <w:rFonts w:ascii="Times New Roman" w:hAnsi="Times New Roman" w:cs="Times New Roman"/>
          <w:sz w:val="24"/>
          <w:szCs w:val="24"/>
        </w:rPr>
        <w:t xml:space="preserve"> </w:t>
      </w:r>
      <w:r w:rsidRPr="46A995D9" w:rsidR="00550928">
        <w:rPr>
          <w:rFonts w:ascii="Times New Roman" w:hAnsi="Times New Roman" w:cs="Times New Roman"/>
          <w:sz w:val="24"/>
          <w:szCs w:val="24"/>
        </w:rPr>
        <w:t xml:space="preserve">Eesti Vabariigi </w:t>
      </w:r>
      <w:r w:rsidRPr="46A995D9">
        <w:rPr>
          <w:rFonts w:ascii="Times New Roman" w:hAnsi="Times New Roman" w:cs="Times New Roman"/>
          <w:sz w:val="24"/>
          <w:szCs w:val="24"/>
        </w:rPr>
        <w:t>kultuuristipendiumide  (edaspidi </w:t>
      </w:r>
      <w:r w:rsidRPr="46A995D9" w:rsidR="006502F2">
        <w:rPr>
          <w:rFonts w:ascii="Times New Roman" w:hAnsi="Times New Roman" w:cs="Times New Roman"/>
          <w:i/>
          <w:iCs/>
          <w:sz w:val="24"/>
          <w:szCs w:val="24"/>
        </w:rPr>
        <w:t>kultuuri</w:t>
      </w:r>
      <w:r w:rsidRPr="46A995D9">
        <w:rPr>
          <w:rFonts w:ascii="Times New Roman" w:hAnsi="Times New Roman" w:cs="Times New Roman"/>
          <w:i/>
          <w:iCs/>
          <w:sz w:val="24"/>
          <w:szCs w:val="24"/>
        </w:rPr>
        <w:t>stipendium</w:t>
      </w:r>
      <w:r w:rsidRPr="46A995D9">
        <w:rPr>
          <w:rFonts w:ascii="Times New Roman" w:hAnsi="Times New Roman" w:cs="Times New Roman"/>
          <w:sz w:val="24"/>
          <w:szCs w:val="24"/>
        </w:rPr>
        <w:t xml:space="preserve">) määramise alused ja korra. </w:t>
      </w:r>
      <w:r w:rsidRPr="46A995D9" w:rsidR="00AE1331">
        <w:rPr>
          <w:rFonts w:ascii="Times New Roman" w:hAnsi="Times New Roman" w:cs="Times New Roman"/>
          <w:sz w:val="24"/>
          <w:szCs w:val="24"/>
        </w:rPr>
        <w:t xml:space="preserve">Selle järgi määratakse </w:t>
      </w:r>
      <w:r w:rsidRPr="46A995D9" w:rsidR="006502F2">
        <w:rPr>
          <w:rFonts w:ascii="Times New Roman" w:hAnsi="Times New Roman" w:cs="Times New Roman"/>
          <w:sz w:val="24"/>
          <w:szCs w:val="24"/>
        </w:rPr>
        <w:t>k</w:t>
      </w:r>
      <w:r w:rsidRPr="46A995D9" w:rsidR="00190326">
        <w:rPr>
          <w:rFonts w:ascii="Times New Roman" w:hAnsi="Times New Roman" w:cs="Times New Roman"/>
          <w:sz w:val="24"/>
          <w:szCs w:val="24"/>
        </w:rPr>
        <w:t>ultuuristipendium</w:t>
      </w:r>
      <w:r w:rsidRPr="46A995D9">
        <w:rPr>
          <w:rFonts w:ascii="Times New Roman" w:hAnsi="Times New Roman" w:cs="Times New Roman"/>
          <w:sz w:val="24"/>
          <w:szCs w:val="24"/>
        </w:rPr>
        <w:t xml:space="preserve"> riikliku kultuuripoliitika seisukohalt oluliste kultuuriprojektide ja loominguliste tellimuste toetamiseks või õppetoetustena õpinguiks välismaa kõrgkoolides või teadusasutustes. </w:t>
      </w:r>
      <w:r w:rsidRPr="46A995D9" w:rsidR="006502F2">
        <w:rPr>
          <w:rFonts w:ascii="Times New Roman" w:hAnsi="Times New Roman" w:cs="Times New Roman"/>
          <w:sz w:val="24"/>
          <w:szCs w:val="24"/>
        </w:rPr>
        <w:t>Kultuuris</w:t>
      </w:r>
      <w:r w:rsidRPr="46A995D9">
        <w:rPr>
          <w:rFonts w:ascii="Times New Roman" w:hAnsi="Times New Roman" w:cs="Times New Roman"/>
          <w:sz w:val="24"/>
          <w:szCs w:val="24"/>
        </w:rPr>
        <w:t>tipendiumi võib määrata füüsilisele isikule, juriidilisele isikule või asutusele</w:t>
      </w:r>
      <w:r w:rsidRPr="46A995D9" w:rsidR="003141D2">
        <w:rPr>
          <w:rFonts w:ascii="Times New Roman" w:hAnsi="Times New Roman" w:cs="Times New Roman"/>
          <w:sz w:val="24"/>
          <w:szCs w:val="24"/>
        </w:rPr>
        <w:t xml:space="preserve">. </w:t>
      </w:r>
      <w:r w:rsidRPr="46A995D9" w:rsidR="00090F1E">
        <w:rPr>
          <w:rFonts w:ascii="Times New Roman" w:hAnsi="Times New Roman" w:cs="Times New Roman"/>
          <w:sz w:val="24"/>
          <w:szCs w:val="24"/>
        </w:rPr>
        <w:t>Eelnõu</w:t>
      </w:r>
      <w:r w:rsidRPr="46A995D9" w:rsidR="00B74E66">
        <w:rPr>
          <w:rFonts w:ascii="Times New Roman" w:hAnsi="Times New Roman" w:cs="Times New Roman"/>
          <w:sz w:val="24"/>
          <w:szCs w:val="24"/>
        </w:rPr>
        <w:t xml:space="preserve">ga </w:t>
      </w:r>
      <w:r w:rsidRPr="46A995D9" w:rsidR="00327877">
        <w:rPr>
          <w:rFonts w:ascii="Times New Roman" w:hAnsi="Times New Roman" w:cs="Times New Roman"/>
          <w:sz w:val="24"/>
          <w:szCs w:val="24"/>
        </w:rPr>
        <w:t>nähakse ette kultuuristipend</w:t>
      </w:r>
      <w:r w:rsidRPr="46A995D9" w:rsidR="005C651C">
        <w:rPr>
          <w:rFonts w:ascii="Times New Roman" w:hAnsi="Times New Roman" w:cs="Times New Roman"/>
          <w:sz w:val="24"/>
          <w:szCs w:val="24"/>
        </w:rPr>
        <w:t>iumi</w:t>
      </w:r>
      <w:r w:rsidRPr="46A995D9" w:rsidR="009D5567">
        <w:rPr>
          <w:rFonts w:ascii="Times New Roman" w:hAnsi="Times New Roman" w:cs="Times New Roman"/>
          <w:sz w:val="24"/>
          <w:szCs w:val="24"/>
        </w:rPr>
        <w:t>d</w:t>
      </w:r>
      <w:r w:rsidRPr="46A995D9" w:rsidR="005C651C">
        <w:rPr>
          <w:rFonts w:ascii="Times New Roman" w:hAnsi="Times New Roman" w:cs="Times New Roman"/>
          <w:sz w:val="24"/>
          <w:szCs w:val="24"/>
        </w:rPr>
        <w:t>e andmise lõpetamine</w:t>
      </w:r>
      <w:r w:rsidRPr="46A995D9" w:rsidR="009F392D">
        <w:rPr>
          <w:rFonts w:ascii="Times New Roman" w:hAnsi="Times New Roman" w:cs="Times New Roman"/>
          <w:sz w:val="24"/>
          <w:szCs w:val="24"/>
        </w:rPr>
        <w:t xml:space="preserve">. </w:t>
      </w:r>
    </w:p>
    <w:p w:rsidR="00CE4AD5" w:rsidP="00CC5C21" w:rsidRDefault="00CE4AD5" w14:paraId="04394D8D" w14:textId="56FD21A3">
      <w:pPr>
        <w:jc w:val="both"/>
        <w:rPr>
          <w:rFonts w:ascii="Times New Roman" w:hAnsi="Times New Roman" w:cs="Times New Roman"/>
          <w:sz w:val="24"/>
          <w:szCs w:val="24"/>
        </w:rPr>
      </w:pPr>
      <w:r w:rsidRPr="46A995D9">
        <w:rPr>
          <w:rFonts w:ascii="Times New Roman" w:hAnsi="Times New Roman" w:cs="Times New Roman"/>
          <w:sz w:val="24"/>
          <w:szCs w:val="24"/>
        </w:rPr>
        <w:t xml:space="preserve">Spordiseaduse (edaspidi </w:t>
      </w:r>
      <w:proofErr w:type="spellStart"/>
      <w:r w:rsidRPr="46A995D9">
        <w:rPr>
          <w:rFonts w:ascii="Times New Roman" w:hAnsi="Times New Roman" w:cs="Times New Roman"/>
          <w:i/>
          <w:iCs/>
          <w:sz w:val="24"/>
          <w:szCs w:val="24"/>
        </w:rPr>
        <w:t>S</w:t>
      </w:r>
      <w:r w:rsidR="00207491">
        <w:rPr>
          <w:rFonts w:ascii="Times New Roman" w:hAnsi="Times New Roman" w:cs="Times New Roman"/>
          <w:i/>
          <w:iCs/>
          <w:sz w:val="24"/>
          <w:szCs w:val="24"/>
        </w:rPr>
        <w:t>p</w:t>
      </w:r>
      <w:r w:rsidRPr="46A995D9">
        <w:rPr>
          <w:rFonts w:ascii="Times New Roman" w:hAnsi="Times New Roman" w:cs="Times New Roman"/>
          <w:i/>
          <w:iCs/>
          <w:sz w:val="24"/>
          <w:szCs w:val="24"/>
        </w:rPr>
        <w:t>S</w:t>
      </w:r>
      <w:proofErr w:type="spellEnd"/>
      <w:r w:rsidRPr="46A995D9">
        <w:rPr>
          <w:rFonts w:ascii="Times New Roman" w:hAnsi="Times New Roman" w:cs="Times New Roman"/>
          <w:sz w:val="24"/>
          <w:szCs w:val="24"/>
        </w:rPr>
        <w:t>)</w:t>
      </w:r>
      <w:r w:rsidRPr="46A995D9" w:rsidR="00030BFF">
        <w:rPr>
          <w:rFonts w:ascii="Times New Roman" w:hAnsi="Times New Roman" w:cs="Times New Roman"/>
          <w:sz w:val="24"/>
          <w:szCs w:val="24"/>
        </w:rPr>
        <w:t xml:space="preserve"> </w:t>
      </w:r>
      <w:bookmarkStart w:name="_Hlk207726282" w:id="3"/>
      <w:r w:rsidRPr="46A995D9" w:rsidR="00030BFF">
        <w:rPr>
          <w:rFonts w:ascii="Times New Roman" w:hAnsi="Times New Roman" w:cs="Times New Roman"/>
          <w:sz w:val="24"/>
          <w:szCs w:val="24"/>
        </w:rPr>
        <w:t xml:space="preserve">§ </w:t>
      </w:r>
      <w:bookmarkEnd w:id="3"/>
      <w:r w:rsidRPr="46A995D9" w:rsidR="00030BFF">
        <w:rPr>
          <w:rFonts w:ascii="Times New Roman" w:hAnsi="Times New Roman" w:cs="Times New Roman"/>
          <w:sz w:val="24"/>
          <w:szCs w:val="24"/>
        </w:rPr>
        <w:t xml:space="preserve">10 </w:t>
      </w:r>
      <w:r w:rsidRPr="46A995D9" w:rsidR="00E638A6">
        <w:rPr>
          <w:rFonts w:ascii="Times New Roman" w:hAnsi="Times New Roman" w:cs="Times New Roman"/>
          <w:sz w:val="24"/>
          <w:szCs w:val="24"/>
        </w:rPr>
        <w:t>sätestab riiklikud spordistipendiumid ja -preemiad</w:t>
      </w:r>
      <w:r w:rsidRPr="46A995D9">
        <w:rPr>
          <w:rFonts w:ascii="Times New Roman" w:hAnsi="Times New Roman" w:cs="Times New Roman"/>
          <w:i/>
          <w:iCs/>
          <w:sz w:val="24"/>
          <w:szCs w:val="24"/>
        </w:rPr>
        <w:t xml:space="preserve">. </w:t>
      </w:r>
      <w:r w:rsidRPr="46A995D9" w:rsidR="00343312">
        <w:rPr>
          <w:rFonts w:ascii="Times New Roman" w:hAnsi="Times New Roman" w:cs="Times New Roman"/>
          <w:sz w:val="24"/>
          <w:szCs w:val="24"/>
        </w:rPr>
        <w:t>Eelnõuga nähakse ette, et riiklike spordistipendiumi</w:t>
      </w:r>
      <w:r w:rsidRPr="46A995D9" w:rsidR="005C651C">
        <w:rPr>
          <w:rFonts w:ascii="Times New Roman" w:hAnsi="Times New Roman" w:cs="Times New Roman"/>
          <w:sz w:val="24"/>
          <w:szCs w:val="24"/>
        </w:rPr>
        <w:t>d</w:t>
      </w:r>
      <w:r w:rsidRPr="46A995D9" w:rsidR="00343312">
        <w:rPr>
          <w:rFonts w:ascii="Times New Roman" w:hAnsi="Times New Roman" w:cs="Times New Roman"/>
          <w:sz w:val="24"/>
          <w:szCs w:val="24"/>
        </w:rPr>
        <w:t>e määramine</w:t>
      </w:r>
      <w:r w:rsidRPr="46A995D9" w:rsidR="00767266">
        <w:rPr>
          <w:rFonts w:ascii="Times New Roman" w:hAnsi="Times New Roman" w:cs="Times New Roman"/>
          <w:sz w:val="24"/>
          <w:szCs w:val="24"/>
        </w:rPr>
        <w:t xml:space="preserve"> </w:t>
      </w:r>
      <w:r w:rsidRPr="46A995D9" w:rsidR="00CD593A">
        <w:rPr>
          <w:rFonts w:ascii="Times New Roman" w:hAnsi="Times New Roman" w:cs="Times New Roman"/>
          <w:sz w:val="24"/>
          <w:szCs w:val="24"/>
        </w:rPr>
        <w:t>lõpetatakse</w:t>
      </w:r>
      <w:r w:rsidR="00DF74D1">
        <w:rPr>
          <w:rFonts w:ascii="Times New Roman" w:hAnsi="Times New Roman" w:cs="Times New Roman"/>
          <w:sz w:val="24"/>
          <w:szCs w:val="24"/>
        </w:rPr>
        <w:t>.</w:t>
      </w:r>
      <w:r w:rsidRPr="46A995D9" w:rsidR="0043762C">
        <w:rPr>
          <w:rFonts w:ascii="Times New Roman" w:hAnsi="Times New Roman" w:cs="Times New Roman"/>
          <w:sz w:val="24"/>
          <w:szCs w:val="24"/>
        </w:rPr>
        <w:t xml:space="preserve"> </w:t>
      </w:r>
    </w:p>
    <w:p w:rsidR="001F735A" w:rsidP="00CC5C21" w:rsidRDefault="00A65496" w14:paraId="4238F67F" w14:textId="77777777">
      <w:pPr>
        <w:jc w:val="both"/>
        <w:rPr>
          <w:rFonts w:ascii="Times New Roman" w:hAnsi="Times New Roman" w:cs="Times New Roman"/>
          <w:sz w:val="24"/>
          <w:szCs w:val="24"/>
        </w:rPr>
      </w:pPr>
      <w:r w:rsidRPr="0D36FDCF">
        <w:rPr>
          <w:rFonts w:ascii="Times New Roman" w:hAnsi="Times New Roman" w:cs="Times New Roman"/>
          <w:sz w:val="24"/>
          <w:szCs w:val="24"/>
        </w:rPr>
        <w:t xml:space="preserve">Eelnõuga </w:t>
      </w:r>
      <w:r w:rsidRPr="0D36FDCF" w:rsidR="007B69CE">
        <w:rPr>
          <w:rFonts w:ascii="Times New Roman" w:hAnsi="Times New Roman" w:cs="Times New Roman"/>
          <w:sz w:val="24"/>
          <w:szCs w:val="24"/>
        </w:rPr>
        <w:t xml:space="preserve">ühtlustatakse kultuuri ning spordi toetamise korraldust. </w:t>
      </w:r>
      <w:r w:rsidRPr="0D36FDCF" w:rsidR="00F760DA">
        <w:rPr>
          <w:rFonts w:ascii="Times New Roman" w:hAnsi="Times New Roman" w:cs="Times New Roman"/>
          <w:sz w:val="24"/>
          <w:szCs w:val="24"/>
        </w:rPr>
        <w:t xml:space="preserve">Muudatuste tegemise eesmärk </w:t>
      </w:r>
      <w:r w:rsidRPr="0D36FDCF" w:rsidR="0098758E">
        <w:rPr>
          <w:rFonts w:ascii="Times New Roman" w:hAnsi="Times New Roman" w:cs="Times New Roman"/>
          <w:sz w:val="24"/>
          <w:szCs w:val="24"/>
        </w:rPr>
        <w:t xml:space="preserve">on </w:t>
      </w:r>
      <w:r w:rsidRPr="0D36FDCF" w:rsidR="00F03DEC">
        <w:rPr>
          <w:rFonts w:ascii="Times New Roman" w:hAnsi="Times New Roman" w:cs="Times New Roman"/>
          <w:sz w:val="24"/>
          <w:szCs w:val="24"/>
        </w:rPr>
        <w:t xml:space="preserve">valdkondadesse suunatud </w:t>
      </w:r>
      <w:r w:rsidRPr="0D36FDCF" w:rsidR="00F760DA">
        <w:rPr>
          <w:rFonts w:ascii="Times New Roman" w:hAnsi="Times New Roman" w:cs="Times New Roman"/>
          <w:sz w:val="24"/>
          <w:szCs w:val="24"/>
        </w:rPr>
        <w:t xml:space="preserve">riigieelarveliste </w:t>
      </w:r>
      <w:r w:rsidRPr="0D36FDCF" w:rsidR="00F03DEC">
        <w:rPr>
          <w:rFonts w:ascii="Times New Roman" w:hAnsi="Times New Roman" w:cs="Times New Roman"/>
          <w:sz w:val="24"/>
          <w:szCs w:val="24"/>
        </w:rPr>
        <w:t xml:space="preserve">vahendite </w:t>
      </w:r>
      <w:r w:rsidRPr="0D36FDCF" w:rsidR="00AA16A5">
        <w:rPr>
          <w:rFonts w:ascii="Times New Roman" w:hAnsi="Times New Roman" w:cs="Times New Roman"/>
          <w:sz w:val="24"/>
          <w:szCs w:val="24"/>
        </w:rPr>
        <w:t xml:space="preserve">tõhusam kasutamine </w:t>
      </w:r>
      <w:r w:rsidRPr="0D36FDCF" w:rsidR="00F760DA">
        <w:rPr>
          <w:rFonts w:ascii="Times New Roman" w:hAnsi="Times New Roman" w:cs="Times New Roman"/>
          <w:sz w:val="24"/>
          <w:szCs w:val="24"/>
        </w:rPr>
        <w:t>ning töökoormuse optimeerimi</w:t>
      </w:r>
      <w:r w:rsidRPr="0D36FDCF" w:rsidR="00EE1FAB">
        <w:rPr>
          <w:rFonts w:ascii="Times New Roman" w:hAnsi="Times New Roman" w:cs="Times New Roman"/>
          <w:sz w:val="24"/>
          <w:szCs w:val="24"/>
        </w:rPr>
        <w:t>ne</w:t>
      </w:r>
      <w:r w:rsidRPr="0D36FDCF" w:rsidR="00F760DA">
        <w:rPr>
          <w:rFonts w:ascii="Times New Roman" w:hAnsi="Times New Roman" w:cs="Times New Roman"/>
          <w:sz w:val="24"/>
          <w:szCs w:val="24"/>
        </w:rPr>
        <w:t xml:space="preserve">. </w:t>
      </w:r>
      <w:r w:rsidRPr="0D36FDCF" w:rsidR="0098758E">
        <w:rPr>
          <w:rFonts w:ascii="Times New Roman" w:hAnsi="Times New Roman" w:cs="Times New Roman"/>
          <w:sz w:val="24"/>
          <w:szCs w:val="24"/>
        </w:rPr>
        <w:t xml:space="preserve">Muudatus ei too kaasa </w:t>
      </w:r>
      <w:r w:rsidRPr="0D36FDCF" w:rsidR="009B3598">
        <w:rPr>
          <w:rFonts w:ascii="Times New Roman" w:hAnsi="Times New Roman" w:cs="Times New Roman"/>
          <w:sz w:val="24"/>
          <w:szCs w:val="24"/>
        </w:rPr>
        <w:t xml:space="preserve">kultuuri ja spordi valdkonnale  olulist mõju. </w:t>
      </w:r>
      <w:r w:rsidRPr="0D36FDCF" w:rsidR="003B56EE">
        <w:rPr>
          <w:rFonts w:ascii="Times New Roman" w:hAnsi="Times New Roman" w:cs="Times New Roman"/>
          <w:sz w:val="24"/>
          <w:szCs w:val="24"/>
        </w:rPr>
        <w:t>Viimaste aastate praktika on näidanud, et huvi kultuuristipendiumite vastu on vähene</w:t>
      </w:r>
      <w:r w:rsidRPr="0D36FDCF" w:rsidR="007A6131">
        <w:rPr>
          <w:rFonts w:ascii="Times New Roman" w:hAnsi="Times New Roman" w:cs="Times New Roman"/>
          <w:sz w:val="24"/>
          <w:szCs w:val="24"/>
        </w:rPr>
        <w:t xml:space="preserve">,  </w:t>
      </w:r>
      <w:r w:rsidRPr="0D36FDCF" w:rsidR="0075493D">
        <w:rPr>
          <w:rFonts w:ascii="Times New Roman" w:hAnsi="Times New Roman" w:cs="Times New Roman"/>
          <w:sz w:val="24"/>
          <w:szCs w:val="24"/>
        </w:rPr>
        <w:t xml:space="preserve">osa </w:t>
      </w:r>
      <w:r w:rsidRPr="0D36FDCF" w:rsidR="00FC43F7">
        <w:rPr>
          <w:rFonts w:ascii="Times New Roman" w:hAnsi="Times New Roman" w:cs="Times New Roman"/>
          <w:sz w:val="24"/>
          <w:szCs w:val="24"/>
        </w:rPr>
        <w:t>stipendium</w:t>
      </w:r>
      <w:r w:rsidRPr="0D36FDCF" w:rsidR="0075493D">
        <w:rPr>
          <w:rFonts w:ascii="Times New Roman" w:hAnsi="Times New Roman" w:cs="Times New Roman"/>
          <w:sz w:val="24"/>
          <w:szCs w:val="24"/>
        </w:rPr>
        <w:t>e</w:t>
      </w:r>
      <w:r w:rsidRPr="0D36FDCF" w:rsidR="00FC43F7">
        <w:rPr>
          <w:rFonts w:ascii="Times New Roman" w:hAnsi="Times New Roman" w:cs="Times New Roman"/>
          <w:sz w:val="24"/>
          <w:szCs w:val="24"/>
        </w:rPr>
        <w:t xml:space="preserve"> on jäänud  seetõttu välja andmata.</w:t>
      </w:r>
      <w:r w:rsidR="009606D8">
        <w:rPr>
          <w:rFonts w:ascii="Times New Roman" w:hAnsi="Times New Roman" w:cs="Times New Roman"/>
          <w:sz w:val="24"/>
          <w:szCs w:val="24"/>
        </w:rPr>
        <w:t xml:space="preserve"> </w:t>
      </w:r>
      <w:r w:rsidRPr="0D36FDCF" w:rsidR="00FC43F7">
        <w:rPr>
          <w:rFonts w:ascii="Times New Roman" w:hAnsi="Times New Roman" w:cs="Times New Roman"/>
          <w:sz w:val="24"/>
          <w:szCs w:val="24"/>
        </w:rPr>
        <w:t>S</w:t>
      </w:r>
      <w:r w:rsidRPr="0D36FDCF" w:rsidR="00F760DA">
        <w:rPr>
          <w:rFonts w:ascii="Times New Roman" w:hAnsi="Times New Roman" w:cs="Times New Roman"/>
          <w:sz w:val="24"/>
          <w:szCs w:val="24"/>
        </w:rPr>
        <w:t xml:space="preserve">pordistipendiumide kaotamisel </w:t>
      </w:r>
      <w:r w:rsidRPr="0D36FDCF" w:rsidR="003B56EE">
        <w:rPr>
          <w:rFonts w:ascii="Times New Roman" w:hAnsi="Times New Roman" w:cs="Times New Roman"/>
          <w:sz w:val="24"/>
          <w:szCs w:val="24"/>
        </w:rPr>
        <w:t>jõu</w:t>
      </w:r>
      <w:r w:rsidRPr="0D36FDCF" w:rsidR="00202913">
        <w:rPr>
          <w:rFonts w:ascii="Times New Roman" w:hAnsi="Times New Roman" w:cs="Times New Roman"/>
          <w:sz w:val="24"/>
          <w:szCs w:val="24"/>
        </w:rPr>
        <w:t>ab riigi toetus</w:t>
      </w:r>
      <w:r w:rsidRPr="0D36FDCF" w:rsidR="00F760DA">
        <w:rPr>
          <w:rFonts w:ascii="Times New Roman" w:hAnsi="Times New Roman" w:cs="Times New Roman"/>
          <w:sz w:val="24"/>
          <w:szCs w:val="24"/>
        </w:rPr>
        <w:t xml:space="preserve"> sportlaste</w:t>
      </w:r>
      <w:r w:rsidRPr="0D36FDCF" w:rsidR="00202913">
        <w:rPr>
          <w:rFonts w:ascii="Times New Roman" w:hAnsi="Times New Roman" w:cs="Times New Roman"/>
          <w:sz w:val="24"/>
          <w:szCs w:val="24"/>
        </w:rPr>
        <w:t xml:space="preserve">ni </w:t>
      </w:r>
      <w:r w:rsidRPr="0D36FDCF" w:rsidR="00F760DA">
        <w:rPr>
          <w:rFonts w:ascii="Times New Roman" w:hAnsi="Times New Roman" w:cs="Times New Roman"/>
          <w:sz w:val="24"/>
          <w:szCs w:val="24"/>
        </w:rPr>
        <w:t>teiste juba olemasolevate meetmete kaudu.</w:t>
      </w:r>
      <w:r w:rsidRPr="0D36FDCF" w:rsidR="00F836E0">
        <w:rPr>
          <w:rFonts w:ascii="Times New Roman" w:hAnsi="Times New Roman" w:cs="Times New Roman"/>
          <w:sz w:val="24"/>
          <w:szCs w:val="24"/>
        </w:rPr>
        <w:t xml:space="preserve"> Nii kultuuristipendiumide kui spordistipendiumide kaotamine vähendab taotlejate halduskoormust.</w:t>
      </w:r>
      <w:r w:rsidR="001F735A">
        <w:rPr>
          <w:rFonts w:ascii="Times New Roman" w:hAnsi="Times New Roman" w:cs="Times New Roman"/>
          <w:sz w:val="24"/>
          <w:szCs w:val="24"/>
        </w:rPr>
        <w:t xml:space="preserve"> </w:t>
      </w:r>
      <w:r w:rsidRPr="0D36FDCF" w:rsidR="001F5BF1">
        <w:rPr>
          <w:rFonts w:ascii="Times New Roman" w:hAnsi="Times New Roman" w:cs="Times New Roman"/>
          <w:sz w:val="24"/>
          <w:szCs w:val="24"/>
        </w:rPr>
        <w:t>Kultuuristipendiumi puhul ei pea seda</w:t>
      </w:r>
      <w:r w:rsidRPr="0D36FDCF" w:rsidR="001A003B">
        <w:rPr>
          <w:rFonts w:ascii="Times New Roman" w:hAnsi="Times New Roman" w:cs="Times New Roman"/>
          <w:sz w:val="24"/>
          <w:szCs w:val="24"/>
        </w:rPr>
        <w:t xml:space="preserve"> </w:t>
      </w:r>
      <w:r w:rsidRPr="0D36FDCF" w:rsidR="001F5BF1">
        <w:rPr>
          <w:rFonts w:ascii="Times New Roman" w:hAnsi="Times New Roman" w:cs="Times New Roman"/>
          <w:sz w:val="24"/>
          <w:szCs w:val="24"/>
        </w:rPr>
        <w:t>edaspidi taotlema kandidaatide eest keegi teine nii nagu seni, vaid soovija saab muudest meetmetest ise edaspidi raha taotleda.</w:t>
      </w:r>
      <w:r w:rsidRPr="0D36FDCF" w:rsidR="001A003B">
        <w:rPr>
          <w:rFonts w:ascii="Times New Roman" w:hAnsi="Times New Roman" w:cs="Times New Roman"/>
          <w:sz w:val="24"/>
          <w:szCs w:val="24"/>
        </w:rPr>
        <w:t xml:space="preserve"> </w:t>
      </w:r>
      <w:r w:rsidRPr="0D36FDCF" w:rsidR="00536B98">
        <w:rPr>
          <w:rFonts w:ascii="Times New Roman" w:hAnsi="Times New Roman" w:cs="Times New Roman"/>
          <w:sz w:val="24"/>
          <w:szCs w:val="24"/>
        </w:rPr>
        <w:t xml:space="preserve">Samuti ei pea enam edaspidi taotlema spordistipendiumi, vaid </w:t>
      </w:r>
      <w:r w:rsidRPr="0D36FDCF" w:rsidR="009410E5">
        <w:rPr>
          <w:rFonts w:ascii="Times New Roman" w:hAnsi="Times New Roman" w:cs="Times New Roman"/>
          <w:sz w:val="24"/>
          <w:szCs w:val="24"/>
        </w:rPr>
        <w:t xml:space="preserve">üksnes </w:t>
      </w:r>
      <w:r w:rsidRPr="0D36FDCF" w:rsidR="009A5B72">
        <w:rPr>
          <w:rFonts w:ascii="Times New Roman" w:hAnsi="Times New Roman" w:cs="Times New Roman"/>
          <w:sz w:val="24"/>
          <w:szCs w:val="24"/>
        </w:rPr>
        <w:t>sporditoetus</w:t>
      </w:r>
      <w:r w:rsidR="009606D8">
        <w:rPr>
          <w:rFonts w:ascii="Times New Roman" w:hAnsi="Times New Roman" w:cs="Times New Roman"/>
          <w:sz w:val="24"/>
          <w:szCs w:val="24"/>
        </w:rPr>
        <w:t>t</w:t>
      </w:r>
      <w:r w:rsidRPr="0D36FDCF" w:rsidR="009A5B72">
        <w:rPr>
          <w:rFonts w:ascii="Times New Roman" w:hAnsi="Times New Roman" w:cs="Times New Roman"/>
          <w:sz w:val="24"/>
          <w:szCs w:val="24"/>
        </w:rPr>
        <w:t xml:space="preserve"> Eesti Olümpiakomiteelt. </w:t>
      </w:r>
    </w:p>
    <w:p w:rsidRPr="00CC5C21" w:rsidR="00CC5C21" w:rsidP="00CC5C21" w:rsidRDefault="00CC5C21" w14:paraId="4EA048CC" w14:textId="7FF2E09D">
      <w:pPr>
        <w:jc w:val="both"/>
        <w:rPr>
          <w:rFonts w:ascii="Times New Roman" w:hAnsi="Times New Roman" w:cs="Times New Roman"/>
          <w:b/>
          <w:bCs/>
          <w:sz w:val="24"/>
          <w:szCs w:val="24"/>
        </w:rPr>
      </w:pPr>
      <w:r w:rsidRPr="00CC5C21">
        <w:rPr>
          <w:rFonts w:ascii="Times New Roman" w:hAnsi="Times New Roman" w:cs="Times New Roman"/>
          <w:b/>
          <w:bCs/>
          <w:sz w:val="24"/>
          <w:szCs w:val="24"/>
        </w:rPr>
        <w:t>1.2. Eelnõu ettevalmistajad</w:t>
      </w:r>
    </w:p>
    <w:p w:rsidRPr="00C352A9" w:rsidR="00C352A9" w:rsidP="0D36FDCF" w:rsidRDefault="00CC5C21" w14:paraId="3275C8A1" w14:textId="495716D2">
      <w:pPr>
        <w:jc w:val="both"/>
        <w:rPr>
          <w:rFonts w:ascii="Times New Roman" w:hAnsi="Times New Roman" w:cs="Times New Roman"/>
          <w:sz w:val="24"/>
          <w:szCs w:val="24"/>
        </w:rPr>
      </w:pPr>
      <w:r w:rsidRPr="1B878FBF">
        <w:rPr>
          <w:rFonts w:ascii="Times New Roman" w:hAnsi="Times New Roman" w:cs="Times New Roman"/>
          <w:sz w:val="24"/>
          <w:szCs w:val="24"/>
        </w:rPr>
        <w:t xml:space="preserve">Eelnõu ja seletuskirja on koostanud Kultuuriministeeriumi </w:t>
      </w:r>
      <w:r w:rsidRPr="1B878FBF" w:rsidR="0534CB8F">
        <w:rPr>
          <w:rFonts w:ascii="Times New Roman" w:hAnsi="Times New Roman" w:cs="Times New Roman"/>
          <w:sz w:val="24"/>
          <w:szCs w:val="24"/>
        </w:rPr>
        <w:t>loomingu</w:t>
      </w:r>
      <w:r w:rsidRPr="1B878FBF" w:rsidR="00D006FD">
        <w:rPr>
          <w:rFonts w:ascii="Times New Roman" w:hAnsi="Times New Roman" w:cs="Times New Roman"/>
          <w:sz w:val="24"/>
          <w:szCs w:val="24"/>
        </w:rPr>
        <w:t>osakonna juhataja Katre Väli</w:t>
      </w:r>
      <w:r w:rsidRPr="1B878FBF" w:rsidR="00CA5168">
        <w:rPr>
          <w:rFonts w:ascii="Times New Roman" w:hAnsi="Times New Roman" w:cs="Times New Roman"/>
          <w:sz w:val="24"/>
          <w:szCs w:val="24"/>
        </w:rPr>
        <w:t xml:space="preserve"> (katre.vali@kul.ee</w:t>
      </w:r>
      <w:r w:rsidRPr="1B878FBF" w:rsidR="4A73B9E7">
        <w:rPr>
          <w:rFonts w:ascii="Times New Roman" w:hAnsi="Times New Roman" w:cs="Times New Roman"/>
          <w:sz w:val="24"/>
          <w:szCs w:val="24"/>
        </w:rPr>
        <w:t>, 6282212</w:t>
      </w:r>
      <w:r w:rsidRPr="1B878FBF" w:rsidR="00CA5168">
        <w:rPr>
          <w:rFonts w:ascii="Times New Roman" w:hAnsi="Times New Roman" w:cs="Times New Roman"/>
          <w:sz w:val="24"/>
          <w:szCs w:val="24"/>
        </w:rPr>
        <w:t>),</w:t>
      </w:r>
      <w:r w:rsidR="00CD17CF">
        <w:rPr>
          <w:rFonts w:ascii="Times New Roman" w:hAnsi="Times New Roman" w:cs="Times New Roman"/>
          <w:sz w:val="24"/>
          <w:szCs w:val="24"/>
        </w:rPr>
        <w:t xml:space="preserve"> </w:t>
      </w:r>
      <w:r w:rsidRPr="1B878FBF" w:rsidR="00CA5168">
        <w:rPr>
          <w:rFonts w:ascii="Times New Roman" w:hAnsi="Times New Roman" w:cs="Times New Roman"/>
          <w:sz w:val="24"/>
          <w:szCs w:val="24"/>
        </w:rPr>
        <w:t>spordiosakonna juhata</w:t>
      </w:r>
      <w:r w:rsidRPr="1B878FBF" w:rsidR="009E4025">
        <w:rPr>
          <w:rFonts w:ascii="Times New Roman" w:hAnsi="Times New Roman" w:cs="Times New Roman"/>
          <w:sz w:val="24"/>
          <w:szCs w:val="24"/>
        </w:rPr>
        <w:t xml:space="preserve">ja Margus </w:t>
      </w:r>
      <w:proofErr w:type="spellStart"/>
      <w:r w:rsidRPr="1B878FBF" w:rsidR="009E4025">
        <w:rPr>
          <w:rFonts w:ascii="Times New Roman" w:hAnsi="Times New Roman" w:cs="Times New Roman"/>
          <w:sz w:val="24"/>
          <w:szCs w:val="24"/>
        </w:rPr>
        <w:t>Klaan</w:t>
      </w:r>
      <w:proofErr w:type="spellEnd"/>
      <w:r w:rsidRPr="1B878FBF" w:rsidR="009E4025">
        <w:rPr>
          <w:rFonts w:ascii="Times New Roman" w:hAnsi="Times New Roman" w:cs="Times New Roman"/>
          <w:sz w:val="24"/>
          <w:szCs w:val="24"/>
        </w:rPr>
        <w:t xml:space="preserve"> (</w:t>
      </w:r>
      <w:r w:rsidRPr="1B878FBF" w:rsidR="00F744E0">
        <w:rPr>
          <w:rFonts w:ascii="Times New Roman" w:hAnsi="Times New Roman" w:cs="Times New Roman"/>
          <w:sz w:val="24"/>
          <w:szCs w:val="24"/>
        </w:rPr>
        <w:t>margus.klaan@kul.ee</w:t>
      </w:r>
      <w:r w:rsidRPr="1B878FBF" w:rsidR="0A129921">
        <w:rPr>
          <w:rFonts w:ascii="Times New Roman" w:hAnsi="Times New Roman" w:cs="Times New Roman"/>
          <w:sz w:val="24"/>
          <w:szCs w:val="24"/>
        </w:rPr>
        <w:t>, 6282328</w:t>
      </w:r>
      <w:r w:rsidRPr="1B878FBF" w:rsidR="009E4025">
        <w:rPr>
          <w:rFonts w:ascii="Times New Roman" w:hAnsi="Times New Roman" w:cs="Times New Roman"/>
          <w:sz w:val="24"/>
          <w:szCs w:val="24"/>
        </w:rPr>
        <w:t xml:space="preserve">), strateegia- ja innovatsiooniosakonna </w:t>
      </w:r>
      <w:r w:rsidRPr="1B878FBF" w:rsidR="001C6939">
        <w:rPr>
          <w:rFonts w:ascii="Times New Roman" w:hAnsi="Times New Roman" w:cs="Times New Roman"/>
          <w:sz w:val="24"/>
          <w:szCs w:val="24"/>
        </w:rPr>
        <w:t>kultuurihariduse ja ligipääsetavuse nõunik Annik</w:t>
      </w:r>
      <w:r w:rsidRPr="1B878FBF" w:rsidR="00E1453D">
        <w:rPr>
          <w:rFonts w:ascii="Times New Roman" w:hAnsi="Times New Roman" w:cs="Times New Roman"/>
          <w:sz w:val="24"/>
          <w:szCs w:val="24"/>
        </w:rPr>
        <w:t>k</w:t>
      </w:r>
      <w:r w:rsidRPr="1B878FBF" w:rsidR="001C6939">
        <w:rPr>
          <w:rFonts w:ascii="Times New Roman" w:hAnsi="Times New Roman" w:cs="Times New Roman"/>
          <w:sz w:val="24"/>
          <w:szCs w:val="24"/>
        </w:rPr>
        <w:t xml:space="preserve">i Aruväli </w:t>
      </w:r>
      <w:r w:rsidRPr="1B878FBF" w:rsidR="00CA5168">
        <w:rPr>
          <w:rFonts w:ascii="Times New Roman" w:hAnsi="Times New Roman" w:cs="Times New Roman"/>
          <w:sz w:val="24"/>
          <w:szCs w:val="24"/>
        </w:rPr>
        <w:t xml:space="preserve"> </w:t>
      </w:r>
      <w:r w:rsidRPr="1B878FBF" w:rsidR="00E1453D">
        <w:rPr>
          <w:rFonts w:ascii="Times New Roman" w:hAnsi="Times New Roman" w:cs="Times New Roman"/>
          <w:sz w:val="24"/>
          <w:szCs w:val="24"/>
        </w:rPr>
        <w:t>(anni</w:t>
      </w:r>
      <w:r w:rsidRPr="1B878FBF" w:rsidR="00B74E66">
        <w:rPr>
          <w:rFonts w:ascii="Times New Roman" w:hAnsi="Times New Roman" w:cs="Times New Roman"/>
          <w:sz w:val="24"/>
          <w:szCs w:val="24"/>
        </w:rPr>
        <w:t>k</w:t>
      </w:r>
      <w:r w:rsidRPr="1B878FBF" w:rsidR="00E1453D">
        <w:rPr>
          <w:rFonts w:ascii="Times New Roman" w:hAnsi="Times New Roman" w:cs="Times New Roman"/>
          <w:sz w:val="24"/>
          <w:szCs w:val="24"/>
        </w:rPr>
        <w:t>ki.aruvali@kul.ee</w:t>
      </w:r>
      <w:r w:rsidRPr="1B878FBF" w:rsidR="2CD56711">
        <w:rPr>
          <w:rFonts w:ascii="Times New Roman" w:hAnsi="Times New Roman" w:cs="Times New Roman"/>
          <w:sz w:val="24"/>
          <w:szCs w:val="24"/>
        </w:rPr>
        <w:t>, 51996885</w:t>
      </w:r>
      <w:r w:rsidRPr="1B878FBF" w:rsidR="00E1453D">
        <w:rPr>
          <w:rFonts w:ascii="Times New Roman" w:hAnsi="Times New Roman" w:cs="Times New Roman"/>
          <w:sz w:val="24"/>
          <w:szCs w:val="24"/>
        </w:rPr>
        <w:t xml:space="preserve">) ning </w:t>
      </w:r>
      <w:r w:rsidRPr="1B878FBF" w:rsidR="004B5091">
        <w:rPr>
          <w:rFonts w:ascii="Times New Roman" w:hAnsi="Times New Roman" w:cs="Times New Roman"/>
          <w:sz w:val="24"/>
          <w:szCs w:val="24"/>
        </w:rPr>
        <w:t>õigus- ja haldusosakonna juhataja Merle Põld (</w:t>
      </w:r>
      <w:r w:rsidRPr="1B878FBF" w:rsidR="00057F28">
        <w:rPr>
          <w:rFonts w:ascii="Times New Roman" w:hAnsi="Times New Roman" w:cs="Times New Roman"/>
          <w:sz w:val="24"/>
          <w:szCs w:val="24"/>
        </w:rPr>
        <w:t>merle.pold@kul.ee, 628</w:t>
      </w:r>
      <w:r w:rsidRPr="1B878FBF" w:rsidR="002541B6">
        <w:rPr>
          <w:rFonts w:ascii="Times New Roman" w:hAnsi="Times New Roman" w:cs="Times New Roman"/>
          <w:sz w:val="24"/>
          <w:szCs w:val="24"/>
        </w:rPr>
        <w:t>23</w:t>
      </w:r>
      <w:r w:rsidRPr="1B878FBF" w:rsidR="007F3B6D">
        <w:rPr>
          <w:rFonts w:ascii="Times New Roman" w:hAnsi="Times New Roman" w:cs="Times New Roman"/>
          <w:sz w:val="24"/>
          <w:szCs w:val="24"/>
        </w:rPr>
        <w:t>47)</w:t>
      </w:r>
      <w:r w:rsidRPr="1B878FBF" w:rsidR="007E33DC">
        <w:rPr>
          <w:rFonts w:ascii="Times New Roman" w:hAnsi="Times New Roman" w:cs="Times New Roman"/>
          <w:sz w:val="24"/>
          <w:szCs w:val="24"/>
        </w:rPr>
        <w:t>.</w:t>
      </w:r>
      <w:r w:rsidRPr="1B878FBF" w:rsidR="007F3B6D">
        <w:rPr>
          <w:rFonts w:ascii="Times New Roman" w:hAnsi="Times New Roman" w:cs="Times New Roman"/>
          <w:sz w:val="24"/>
          <w:szCs w:val="24"/>
        </w:rPr>
        <w:t xml:space="preserve"> </w:t>
      </w:r>
      <w:r w:rsidRPr="1B878FBF" w:rsidR="009F392D">
        <w:rPr>
          <w:rFonts w:ascii="Times New Roman" w:hAnsi="Times New Roman" w:cs="Times New Roman"/>
          <w:sz w:val="24"/>
          <w:szCs w:val="24"/>
        </w:rPr>
        <w:t>Eelnõu ja seletuskirja on keeleliselt toimetanud OÜ Täheviirg keeletoimetaja Riina Martinson (riina@keeletoimetamine.ee).</w:t>
      </w:r>
    </w:p>
    <w:p w:rsidRPr="00CC5C21" w:rsidR="00CC5C21" w:rsidP="00CC5C21" w:rsidRDefault="00CC5C21" w14:paraId="1DAFCC98" w14:textId="77777777">
      <w:pPr>
        <w:jc w:val="both"/>
        <w:rPr>
          <w:rFonts w:ascii="Times New Roman" w:hAnsi="Times New Roman" w:cs="Times New Roman"/>
          <w:b/>
          <w:bCs/>
          <w:sz w:val="24"/>
          <w:szCs w:val="24"/>
        </w:rPr>
      </w:pPr>
      <w:r w:rsidRPr="00CC5C21">
        <w:rPr>
          <w:rFonts w:ascii="Times New Roman" w:hAnsi="Times New Roman" w:cs="Times New Roman"/>
          <w:b/>
          <w:bCs/>
          <w:sz w:val="24"/>
          <w:szCs w:val="24"/>
        </w:rPr>
        <w:t>1.3. Märkused</w:t>
      </w:r>
    </w:p>
    <w:p w:rsidR="00E1453D" w:rsidP="00CC1852" w:rsidRDefault="00CC5C21" w14:paraId="66BC023F" w14:textId="77777777">
      <w:pPr>
        <w:jc w:val="both"/>
        <w:rPr>
          <w:rFonts w:ascii="Times New Roman" w:hAnsi="Times New Roman" w:cs="Times New Roman"/>
          <w:sz w:val="24"/>
          <w:szCs w:val="24"/>
        </w:rPr>
      </w:pPr>
      <w:r w:rsidRPr="00CC5C21">
        <w:rPr>
          <w:rFonts w:ascii="Times New Roman" w:hAnsi="Times New Roman" w:cs="Times New Roman"/>
          <w:sz w:val="24"/>
          <w:szCs w:val="24"/>
        </w:rPr>
        <w:lastRenderedPageBreak/>
        <w:t>Eelnõuga muudetakse</w:t>
      </w:r>
      <w:r w:rsidR="00E1453D">
        <w:rPr>
          <w:rFonts w:ascii="Times New Roman" w:hAnsi="Times New Roman" w:cs="Times New Roman"/>
          <w:sz w:val="24"/>
          <w:szCs w:val="24"/>
        </w:rPr>
        <w:t>:</w:t>
      </w:r>
    </w:p>
    <w:p w:rsidR="00CC5C21" w:rsidP="00E1453D" w:rsidRDefault="007E33DC" w14:paraId="239E98F3" w14:textId="75885B61">
      <w:pPr>
        <w:pStyle w:val="Loendilik"/>
        <w:numPr>
          <w:ilvl w:val="0"/>
          <w:numId w:val="1"/>
        </w:numPr>
        <w:jc w:val="both"/>
        <w:rPr>
          <w:rFonts w:ascii="Times New Roman" w:hAnsi="Times New Roman" w:cs="Times New Roman"/>
          <w:sz w:val="24"/>
          <w:szCs w:val="24"/>
        </w:rPr>
      </w:pPr>
      <w:r w:rsidRPr="31D26D69" w:rsidR="007E33DC">
        <w:rPr>
          <w:rFonts w:ascii="Times New Roman" w:hAnsi="Times New Roman" w:cs="Times New Roman"/>
          <w:sz w:val="24"/>
          <w:szCs w:val="24"/>
        </w:rPr>
        <w:t>RKPSS-i</w:t>
      </w:r>
      <w:r w:rsidRPr="31D26D69" w:rsidR="00C82AA5">
        <w:rPr>
          <w:rFonts w:ascii="Times New Roman" w:hAnsi="Times New Roman" w:cs="Times New Roman"/>
          <w:sz w:val="24"/>
          <w:szCs w:val="24"/>
        </w:rPr>
        <w:t xml:space="preserve"> </w:t>
      </w:r>
      <w:r w:rsidRPr="31D26D69" w:rsidR="00CC5C21">
        <w:rPr>
          <w:rFonts w:ascii="Times New Roman" w:hAnsi="Times New Roman" w:cs="Times New Roman"/>
          <w:sz w:val="24"/>
          <w:szCs w:val="24"/>
        </w:rPr>
        <w:t xml:space="preserve">redaktsiooni, mis on Riigi Teatajas avaldatud avaldamismärkega </w:t>
      </w:r>
      <w:commentRangeStart w:id="1604548350"/>
      <w:r w:rsidRPr="31D26D69" w:rsidR="00C82AA5">
        <w:rPr>
          <w:rFonts w:ascii="Times New Roman" w:hAnsi="Times New Roman" w:cs="Times New Roman"/>
          <w:sz w:val="24"/>
          <w:szCs w:val="24"/>
        </w:rPr>
        <w:t>RT I, 29.06.2014, 109</w:t>
      </w:r>
      <w:commentRangeEnd w:id="1604548350"/>
      <w:r>
        <w:rPr>
          <w:rStyle w:val="CommentReference"/>
        </w:rPr>
        <w:commentReference w:id="1604548350"/>
      </w:r>
      <w:r w:rsidRPr="31D26D69" w:rsidR="00E86A84">
        <w:rPr>
          <w:rFonts w:ascii="Times New Roman" w:hAnsi="Times New Roman" w:cs="Times New Roman"/>
          <w:sz w:val="24"/>
          <w:szCs w:val="24"/>
        </w:rPr>
        <w:t>;</w:t>
      </w:r>
    </w:p>
    <w:p w:rsidRPr="001A29E1" w:rsidR="00E905A1" w:rsidP="393160AB" w:rsidRDefault="00E905A1" w14:paraId="3FD59738" w14:textId="28B3939F">
      <w:pPr>
        <w:pStyle w:val="Loendilik"/>
        <w:numPr>
          <w:ilvl w:val="0"/>
          <w:numId w:val="1"/>
        </w:numPr>
        <w:jc w:val="both"/>
        <w:rPr/>
      </w:pPr>
      <w:r w:rsidRPr="0B3CDEE6" w:rsidR="00E905A1">
        <w:rPr>
          <w:rFonts w:ascii="Times New Roman" w:hAnsi="Times New Roman" w:cs="Times New Roman"/>
          <w:sz w:val="24"/>
          <w:szCs w:val="24"/>
        </w:rPr>
        <w:t>S</w:t>
      </w:r>
      <w:r w:rsidRPr="0B3CDEE6" w:rsidR="002910FA">
        <w:rPr>
          <w:rFonts w:ascii="Times New Roman" w:hAnsi="Times New Roman" w:cs="Times New Roman"/>
          <w:sz w:val="24"/>
          <w:szCs w:val="24"/>
        </w:rPr>
        <w:t>p</w:t>
      </w:r>
      <w:r w:rsidRPr="0B3CDEE6" w:rsidR="00E905A1">
        <w:rPr>
          <w:rFonts w:ascii="Times New Roman" w:hAnsi="Times New Roman" w:cs="Times New Roman"/>
          <w:sz w:val="24"/>
          <w:szCs w:val="24"/>
        </w:rPr>
        <w:t>S</w:t>
      </w:r>
      <w:r w:rsidRPr="0B3CDEE6" w:rsidR="00E905A1">
        <w:rPr>
          <w:rFonts w:ascii="Times New Roman" w:hAnsi="Times New Roman" w:cs="Times New Roman"/>
          <w:sz w:val="24"/>
          <w:szCs w:val="24"/>
        </w:rPr>
        <w:t>-i redaktsiooni, mis on Riigi Teatajas avaldatud avaldamismärkega</w:t>
      </w:r>
      <w:r w:rsidRPr="0B3CDEE6" w:rsidR="003E3561">
        <w:rPr>
          <w:rFonts w:ascii="Times New Roman" w:hAnsi="Times New Roman" w:cs="Times New Roman"/>
          <w:sz w:val="24"/>
          <w:szCs w:val="24"/>
        </w:rPr>
        <w:t xml:space="preserve"> </w:t>
      </w:r>
      <w:r w:rsidRPr="0B3CDEE6" w:rsidR="3B565B7E">
        <w:rPr>
          <w:rFonts w:ascii="Times New Roman" w:hAnsi="Times New Roman" w:eastAsia="Times New Roman" w:cs="Times New Roman"/>
          <w:color w:val="202020"/>
          <w:sz w:val="24"/>
          <w:szCs w:val="24"/>
        </w:rPr>
        <w:t>RT I, 10.07.2025,</w:t>
      </w:r>
      <w:commentRangeStart w:id="1210942454"/>
      <w:r w:rsidRPr="0B3CDEE6" w:rsidR="3B565B7E">
        <w:rPr>
          <w:rFonts w:ascii="Times New Roman" w:hAnsi="Times New Roman" w:eastAsia="Times New Roman" w:cs="Times New Roman"/>
          <w:color w:val="202020"/>
          <w:sz w:val="24"/>
          <w:szCs w:val="24"/>
        </w:rPr>
        <w:t xml:space="preserve"> </w:t>
      </w:r>
      <w:ins w:author="Johanna Maria Kosk - JUSTDIGI" w:date="2026-01-13T07:19:31.305Z" w:id="1935761024">
        <w:r w:rsidRPr="0B3CDEE6" w:rsidR="29998619">
          <w:rPr>
            <w:rFonts w:ascii="Times New Roman" w:hAnsi="Times New Roman" w:eastAsia="Times New Roman" w:cs="Times New Roman"/>
            <w:color w:val="202020"/>
            <w:sz w:val="24"/>
            <w:szCs w:val="24"/>
          </w:rPr>
          <w:t>5</w:t>
        </w:r>
      </w:ins>
      <w:commentRangeEnd w:id="1210942454"/>
      <w:r>
        <w:rPr>
          <w:rStyle w:val="CommentReference"/>
        </w:rPr>
        <w:commentReference w:id="1210942454"/>
      </w:r>
      <w:del w:author="Johanna Maria Kosk - JUSTDIGI" w:date="2026-01-13T07:19:31Z" w:id="1145762392">
        <w:r w:rsidRPr="0B3CDEE6" w:rsidDel="3B565B7E">
          <w:rPr>
            <w:rFonts w:ascii="Times New Roman" w:hAnsi="Times New Roman" w:eastAsia="Times New Roman" w:cs="Times New Roman"/>
            <w:color w:val="202020"/>
            <w:sz w:val="24"/>
            <w:szCs w:val="24"/>
          </w:rPr>
          <w:delText>4</w:delText>
        </w:r>
      </w:del>
      <w:r w:rsidRPr="0B3CDEE6" w:rsidR="00E86A84">
        <w:rPr>
          <w:rFonts w:ascii="Times New Roman" w:hAnsi="Times New Roman" w:eastAsia="Times New Roman" w:cs="Times New Roman"/>
          <w:color w:val="202020"/>
          <w:sz w:val="24"/>
          <w:szCs w:val="24"/>
        </w:rPr>
        <w:t>.</w:t>
      </w:r>
    </w:p>
    <w:p w:rsidR="001955F3" w:rsidP="00CC5C21" w:rsidRDefault="00CC5C21" w14:paraId="3E726115" w14:textId="77777777">
      <w:pPr>
        <w:jc w:val="both"/>
        <w:rPr>
          <w:rFonts w:ascii="Times New Roman" w:hAnsi="Times New Roman" w:cs="Times New Roman"/>
          <w:sz w:val="24"/>
          <w:szCs w:val="24"/>
        </w:rPr>
      </w:pPr>
      <w:r w:rsidRPr="00CC5C21">
        <w:rPr>
          <w:rFonts w:ascii="Times New Roman" w:hAnsi="Times New Roman" w:cs="Times New Roman"/>
          <w:sz w:val="24"/>
          <w:szCs w:val="24"/>
        </w:rPr>
        <w:t>Eelnõu ei ole seotud teiste menetluses</w:t>
      </w:r>
      <w:r w:rsidR="00CC1852">
        <w:rPr>
          <w:rFonts w:ascii="Times New Roman" w:hAnsi="Times New Roman" w:cs="Times New Roman"/>
          <w:sz w:val="24"/>
          <w:szCs w:val="24"/>
        </w:rPr>
        <w:t xml:space="preserve"> </w:t>
      </w:r>
      <w:r w:rsidRPr="00CC5C21">
        <w:rPr>
          <w:rFonts w:ascii="Times New Roman" w:hAnsi="Times New Roman" w:cs="Times New Roman"/>
          <w:sz w:val="24"/>
          <w:szCs w:val="24"/>
        </w:rPr>
        <w:t>olevate eelnõudega ega Euroopa Liidu õiguse rakendamisega.</w:t>
      </w:r>
      <w:r w:rsidR="00207491">
        <w:rPr>
          <w:rFonts w:ascii="Times New Roman" w:hAnsi="Times New Roman" w:cs="Times New Roman"/>
          <w:sz w:val="24"/>
          <w:szCs w:val="24"/>
        </w:rPr>
        <w:t xml:space="preserve"> Eelnõu ei ole seotud Vabariigi Valitsuse tegevusprogrammiga.</w:t>
      </w:r>
    </w:p>
    <w:p w:rsidRPr="001955F3" w:rsidR="00C842C0" w:rsidP="00CC5C21" w:rsidRDefault="00C842C0" w14:paraId="7073ABD5" w14:textId="0FAB6C9C">
      <w:pPr>
        <w:jc w:val="both"/>
        <w:rPr>
          <w:rFonts w:ascii="Times New Roman" w:hAnsi="Times New Roman" w:cs="Times New Roman"/>
          <w:sz w:val="24"/>
          <w:szCs w:val="24"/>
        </w:rPr>
      </w:pPr>
      <w:r w:rsidRPr="110AA374">
        <w:rPr>
          <w:rFonts w:ascii="Times New Roman" w:hAnsi="Times New Roman" w:cs="Times New Roman"/>
          <w:sz w:val="24"/>
          <w:szCs w:val="24"/>
        </w:rPr>
        <w:t xml:space="preserve">Eelnõule ei ole koostatud väljatöötamiskavatsust, </w:t>
      </w:r>
      <w:r w:rsidR="00DD0F8A">
        <w:rPr>
          <w:rFonts w:ascii="Times New Roman" w:hAnsi="Times New Roman" w:cs="Times New Roman"/>
          <w:sz w:val="24"/>
          <w:szCs w:val="24"/>
        </w:rPr>
        <w:t xml:space="preserve">kuna </w:t>
      </w:r>
      <w:r w:rsidRPr="00DD0F8A" w:rsidR="00DD0F8A">
        <w:rPr>
          <w:rFonts w:ascii="Times New Roman" w:hAnsi="Times New Roman" w:cs="Times New Roman"/>
          <w:sz w:val="24"/>
          <w:szCs w:val="24"/>
        </w:rPr>
        <w:t>seaduseelnõu seadusena rakendamisega ei kaasne olulist õiguslikku muudatust või muud olulist mõju</w:t>
      </w:r>
      <w:r w:rsidR="00C737DD">
        <w:rPr>
          <w:rFonts w:ascii="Times New Roman" w:hAnsi="Times New Roman" w:cs="Times New Roman"/>
          <w:sz w:val="24"/>
          <w:szCs w:val="24"/>
        </w:rPr>
        <w:t xml:space="preserve"> (HÕNTE </w:t>
      </w:r>
      <w:r w:rsidRPr="00B65DED" w:rsidR="00B65DED">
        <w:rPr>
          <w:rFonts w:ascii="Times New Roman" w:hAnsi="Times New Roman" w:cs="Times New Roman"/>
          <w:sz w:val="24"/>
          <w:szCs w:val="24"/>
        </w:rPr>
        <w:t>§</w:t>
      </w:r>
      <w:r w:rsidR="00B65DED">
        <w:rPr>
          <w:rFonts w:ascii="Times New Roman" w:hAnsi="Times New Roman" w:cs="Times New Roman"/>
          <w:sz w:val="24"/>
          <w:szCs w:val="24"/>
        </w:rPr>
        <w:t xml:space="preserve"> 1 lg 2 p 5)</w:t>
      </w:r>
      <w:r w:rsidRPr="00DD0F8A" w:rsidR="00DD0F8A">
        <w:rPr>
          <w:rFonts w:ascii="Times New Roman" w:hAnsi="Times New Roman" w:cs="Times New Roman"/>
          <w:sz w:val="24"/>
          <w:szCs w:val="24"/>
        </w:rPr>
        <w:t>.</w:t>
      </w:r>
      <w:r w:rsidR="00C737DD">
        <w:rPr>
          <w:rFonts w:ascii="Times New Roman" w:hAnsi="Times New Roman" w:cs="Times New Roman"/>
          <w:sz w:val="24"/>
          <w:szCs w:val="24"/>
        </w:rPr>
        <w:t xml:space="preserve"> </w:t>
      </w:r>
      <w:r w:rsidRPr="00793D79" w:rsidR="00793D79">
        <w:rPr>
          <w:rFonts w:ascii="Segoe UI" w:hAnsi="Segoe UI" w:cs="Segoe UI"/>
          <w:sz w:val="18"/>
          <w:szCs w:val="18"/>
        </w:rPr>
        <w:t xml:space="preserve"> </w:t>
      </w:r>
      <w:r w:rsidRPr="006A62B8" w:rsidR="00D0187C">
        <w:rPr>
          <w:rFonts w:ascii="Times New Roman" w:hAnsi="Times New Roman" w:cs="Times New Roman"/>
          <w:sz w:val="24"/>
          <w:szCs w:val="24"/>
        </w:rPr>
        <w:t>Eelnõuga ei m</w:t>
      </w:r>
      <w:r w:rsidR="00D0187C">
        <w:rPr>
          <w:rFonts w:ascii="Times New Roman" w:hAnsi="Times New Roman" w:cs="Times New Roman"/>
          <w:sz w:val="24"/>
          <w:szCs w:val="24"/>
        </w:rPr>
        <w:t xml:space="preserve">uutu kultuuripreemiate </w:t>
      </w:r>
      <w:r w:rsidR="008379F9">
        <w:rPr>
          <w:rFonts w:ascii="Times New Roman" w:hAnsi="Times New Roman" w:cs="Times New Roman"/>
          <w:sz w:val="24"/>
          <w:szCs w:val="24"/>
        </w:rPr>
        <w:t>andmise olemus ja tähendus. Eelnõuga muudetakse</w:t>
      </w:r>
      <w:r w:rsidRPr="00793D79" w:rsidR="00793D79">
        <w:rPr>
          <w:rFonts w:ascii="Times New Roman" w:hAnsi="Times New Roman" w:cs="Times New Roman"/>
          <w:sz w:val="24"/>
          <w:szCs w:val="24"/>
        </w:rPr>
        <w:t xml:space="preserve"> </w:t>
      </w:r>
      <w:r w:rsidR="008379F9">
        <w:rPr>
          <w:rFonts w:ascii="Times New Roman" w:hAnsi="Times New Roman" w:cs="Times New Roman"/>
          <w:sz w:val="24"/>
          <w:szCs w:val="24"/>
        </w:rPr>
        <w:t>kultuuri</w:t>
      </w:r>
      <w:r w:rsidRPr="00793D79" w:rsidR="00793D79">
        <w:rPr>
          <w:rFonts w:ascii="Times New Roman" w:hAnsi="Times New Roman" w:cs="Times New Roman"/>
          <w:sz w:val="24"/>
          <w:szCs w:val="24"/>
        </w:rPr>
        <w:t xml:space="preserve">preemiate </w:t>
      </w:r>
      <w:r w:rsidR="008379F9">
        <w:rPr>
          <w:rFonts w:ascii="Times New Roman" w:hAnsi="Times New Roman" w:cs="Times New Roman"/>
          <w:sz w:val="24"/>
          <w:szCs w:val="24"/>
        </w:rPr>
        <w:t>andmine</w:t>
      </w:r>
      <w:r w:rsidRPr="00793D79" w:rsidR="00793D79">
        <w:rPr>
          <w:rFonts w:ascii="Times New Roman" w:hAnsi="Times New Roman" w:cs="Times New Roman"/>
          <w:sz w:val="24"/>
          <w:szCs w:val="24"/>
        </w:rPr>
        <w:t xml:space="preserve"> sõltuvaks riigieelarveliste vahendite</w:t>
      </w:r>
      <w:r w:rsidR="008379F9">
        <w:rPr>
          <w:rFonts w:ascii="Times New Roman" w:hAnsi="Times New Roman" w:cs="Times New Roman"/>
          <w:sz w:val="24"/>
          <w:szCs w:val="24"/>
        </w:rPr>
        <w:t xml:space="preserve"> võimalustest. Kultuuristipend</w:t>
      </w:r>
      <w:r w:rsidR="009E74AB">
        <w:rPr>
          <w:rFonts w:ascii="Times New Roman" w:hAnsi="Times New Roman" w:cs="Times New Roman"/>
          <w:sz w:val="24"/>
          <w:szCs w:val="24"/>
        </w:rPr>
        <w:t xml:space="preserve">iumide ja spordistipendiumidega seotud muudatused </w:t>
      </w:r>
      <w:r w:rsidR="00664F8D">
        <w:rPr>
          <w:rFonts w:ascii="Times New Roman" w:hAnsi="Times New Roman" w:cs="Times New Roman"/>
          <w:sz w:val="24"/>
          <w:szCs w:val="24"/>
        </w:rPr>
        <w:t xml:space="preserve">ajakohastavad kultuuri- ja sporditoetuste korraldust. </w:t>
      </w:r>
      <w:r w:rsidRPr="00793D79" w:rsidR="00793D79">
        <w:rPr>
          <w:rFonts w:ascii="Times New Roman" w:hAnsi="Times New Roman" w:cs="Times New Roman"/>
          <w:sz w:val="24"/>
          <w:szCs w:val="24"/>
        </w:rPr>
        <w:t xml:space="preserve"> </w:t>
      </w:r>
      <w:r w:rsidR="00763EDE">
        <w:rPr>
          <w:rFonts w:ascii="Times New Roman" w:hAnsi="Times New Roman" w:cs="Times New Roman"/>
          <w:sz w:val="24"/>
          <w:szCs w:val="24"/>
        </w:rPr>
        <w:t>S</w:t>
      </w:r>
      <w:r w:rsidRPr="00793D79" w:rsidR="00793D79">
        <w:rPr>
          <w:rFonts w:ascii="Times New Roman" w:hAnsi="Times New Roman" w:cs="Times New Roman"/>
          <w:sz w:val="24"/>
          <w:szCs w:val="24"/>
        </w:rPr>
        <w:t>tipendiumi</w:t>
      </w:r>
      <w:r w:rsidR="00763EDE">
        <w:rPr>
          <w:rFonts w:ascii="Times New Roman" w:hAnsi="Times New Roman" w:cs="Times New Roman"/>
          <w:sz w:val="24"/>
          <w:szCs w:val="24"/>
        </w:rPr>
        <w:t>d</w:t>
      </w:r>
      <w:r w:rsidRPr="00793D79" w:rsidR="00793D79">
        <w:rPr>
          <w:rFonts w:ascii="Times New Roman" w:hAnsi="Times New Roman" w:cs="Times New Roman"/>
          <w:sz w:val="24"/>
          <w:szCs w:val="24"/>
        </w:rPr>
        <w:t>ele on aja jooksul tekkinud alternatiive</w:t>
      </w:r>
      <w:r w:rsidR="00763EDE">
        <w:rPr>
          <w:rFonts w:ascii="Times New Roman" w:hAnsi="Times New Roman" w:cs="Times New Roman"/>
          <w:sz w:val="24"/>
          <w:szCs w:val="24"/>
        </w:rPr>
        <w:t>, mis on eesmärgipärase</w:t>
      </w:r>
      <w:r w:rsidR="009D7619">
        <w:rPr>
          <w:rFonts w:ascii="Times New Roman" w:hAnsi="Times New Roman" w:cs="Times New Roman"/>
          <w:sz w:val="24"/>
          <w:szCs w:val="24"/>
        </w:rPr>
        <w:t>mad</w:t>
      </w:r>
      <w:r w:rsidR="00763EDE">
        <w:rPr>
          <w:rFonts w:ascii="Times New Roman" w:hAnsi="Times New Roman" w:cs="Times New Roman"/>
          <w:sz w:val="24"/>
          <w:szCs w:val="24"/>
        </w:rPr>
        <w:t xml:space="preserve"> ja arvestavad enam sihtrühma vajadusi. </w:t>
      </w:r>
      <w:r w:rsidRPr="00793D79" w:rsidR="00793D79">
        <w:rPr>
          <w:rFonts w:ascii="Times New Roman" w:hAnsi="Times New Roman" w:cs="Times New Roman"/>
          <w:sz w:val="24"/>
          <w:szCs w:val="24"/>
        </w:rPr>
        <w:t xml:space="preserve"> </w:t>
      </w:r>
      <w:r w:rsidR="00763EDE">
        <w:rPr>
          <w:rFonts w:ascii="Times New Roman" w:hAnsi="Times New Roman" w:cs="Times New Roman"/>
          <w:sz w:val="24"/>
          <w:szCs w:val="24"/>
        </w:rPr>
        <w:t>P</w:t>
      </w:r>
      <w:r w:rsidRPr="00793D79" w:rsidR="00793D79">
        <w:rPr>
          <w:rFonts w:ascii="Times New Roman" w:hAnsi="Times New Roman" w:cs="Times New Roman"/>
          <w:sz w:val="24"/>
          <w:szCs w:val="24"/>
        </w:rPr>
        <w:t xml:space="preserve">ikalt ajakohastamata kujul on </w:t>
      </w:r>
      <w:r w:rsidR="00763EDE">
        <w:rPr>
          <w:rFonts w:ascii="Times New Roman" w:hAnsi="Times New Roman" w:cs="Times New Roman"/>
          <w:sz w:val="24"/>
          <w:szCs w:val="24"/>
        </w:rPr>
        <w:t xml:space="preserve">kultuuristipendiumid ja spordistipendiumid </w:t>
      </w:r>
      <w:r w:rsidRPr="00793D79" w:rsidR="00793D79">
        <w:rPr>
          <w:rFonts w:ascii="Times New Roman" w:hAnsi="Times New Roman" w:cs="Times New Roman"/>
          <w:sz w:val="24"/>
          <w:szCs w:val="24"/>
        </w:rPr>
        <w:t xml:space="preserve">kaotanud oma esialgse mõtte ning </w:t>
      </w:r>
      <w:r w:rsidR="009D7619">
        <w:rPr>
          <w:rFonts w:ascii="Times New Roman" w:hAnsi="Times New Roman" w:cs="Times New Roman"/>
          <w:sz w:val="24"/>
          <w:szCs w:val="24"/>
        </w:rPr>
        <w:t xml:space="preserve">ei </w:t>
      </w:r>
      <w:r w:rsidR="00645325">
        <w:rPr>
          <w:rFonts w:ascii="Times New Roman" w:hAnsi="Times New Roman" w:cs="Times New Roman"/>
          <w:sz w:val="24"/>
          <w:szCs w:val="24"/>
        </w:rPr>
        <w:t xml:space="preserve">toeta sihipäraselt sihtrühma vajadusi. </w:t>
      </w:r>
    </w:p>
    <w:p w:rsidRPr="00CC5C21" w:rsidR="00C82AA5" w:rsidP="00CC5C21" w:rsidRDefault="00CC5C21" w14:paraId="76CC6A42" w14:textId="218B9444">
      <w:pPr>
        <w:jc w:val="both"/>
        <w:rPr>
          <w:rFonts w:ascii="Times New Roman" w:hAnsi="Times New Roman" w:cs="Times New Roman"/>
          <w:sz w:val="24"/>
          <w:szCs w:val="24"/>
        </w:rPr>
      </w:pPr>
      <w:r w:rsidRPr="00CC5C21">
        <w:rPr>
          <w:rFonts w:ascii="Times New Roman" w:hAnsi="Times New Roman" w:cs="Times New Roman"/>
          <w:sz w:val="24"/>
          <w:szCs w:val="24"/>
        </w:rPr>
        <w:t>Eelnõu seadusena vastuvõtmiseks on vajalik Riigikogu poolthäälteenamus.</w:t>
      </w:r>
    </w:p>
    <w:p w:rsidR="0019609D" w:rsidP="002A3859" w:rsidRDefault="00CC5C21" w14:paraId="730F8899" w14:textId="77777777">
      <w:pPr>
        <w:jc w:val="both"/>
        <w:rPr>
          <w:rFonts w:ascii="Times New Roman" w:hAnsi="Times New Roman" w:cs="Times New Roman"/>
          <w:b/>
          <w:bCs/>
          <w:sz w:val="24"/>
          <w:szCs w:val="24"/>
        </w:rPr>
      </w:pPr>
      <w:r w:rsidRPr="00CC1852">
        <w:rPr>
          <w:rFonts w:ascii="Times New Roman" w:hAnsi="Times New Roman" w:cs="Times New Roman"/>
          <w:b/>
          <w:bCs/>
          <w:sz w:val="24"/>
          <w:szCs w:val="24"/>
        </w:rPr>
        <w:t>2. Seaduse eesmärk</w:t>
      </w:r>
    </w:p>
    <w:p w:rsidR="001955F3" w:rsidP="00CC5C21" w:rsidRDefault="0019609D" w14:paraId="6887C61A" w14:textId="77777777">
      <w:pPr>
        <w:jc w:val="both"/>
        <w:rPr>
          <w:rFonts w:ascii="Times New Roman" w:hAnsi="Times New Roman" w:cs="Times New Roman"/>
          <w:sz w:val="24"/>
          <w:szCs w:val="24"/>
        </w:rPr>
      </w:pPr>
      <w:r w:rsidRPr="6C279B70">
        <w:rPr>
          <w:rFonts w:ascii="Times New Roman" w:hAnsi="Times New Roman" w:cs="Times New Roman"/>
          <w:sz w:val="24"/>
          <w:szCs w:val="24"/>
        </w:rPr>
        <w:t>RKPSS</w:t>
      </w:r>
      <w:r w:rsidRPr="6C279B70" w:rsidR="006C212E">
        <w:rPr>
          <w:rFonts w:ascii="Times New Roman" w:hAnsi="Times New Roman" w:cs="Times New Roman"/>
          <w:sz w:val="24"/>
          <w:szCs w:val="24"/>
        </w:rPr>
        <w:t xml:space="preserve">-i </w:t>
      </w:r>
      <w:r w:rsidR="00C83295">
        <w:rPr>
          <w:rFonts w:ascii="Times New Roman" w:hAnsi="Times New Roman" w:cs="Times New Roman"/>
          <w:sz w:val="24"/>
          <w:szCs w:val="24"/>
        </w:rPr>
        <w:t xml:space="preserve">ja </w:t>
      </w:r>
      <w:proofErr w:type="spellStart"/>
      <w:r w:rsidR="00C83295">
        <w:rPr>
          <w:rFonts w:ascii="Times New Roman" w:hAnsi="Times New Roman" w:cs="Times New Roman"/>
          <w:sz w:val="24"/>
          <w:szCs w:val="24"/>
        </w:rPr>
        <w:t>S</w:t>
      </w:r>
      <w:r w:rsidR="002910FA">
        <w:rPr>
          <w:rFonts w:ascii="Times New Roman" w:hAnsi="Times New Roman" w:cs="Times New Roman"/>
          <w:sz w:val="24"/>
          <w:szCs w:val="24"/>
        </w:rPr>
        <w:t>p</w:t>
      </w:r>
      <w:r w:rsidR="00C83295">
        <w:rPr>
          <w:rFonts w:ascii="Times New Roman" w:hAnsi="Times New Roman" w:cs="Times New Roman"/>
          <w:sz w:val="24"/>
          <w:szCs w:val="24"/>
        </w:rPr>
        <w:t>S</w:t>
      </w:r>
      <w:proofErr w:type="spellEnd"/>
      <w:r w:rsidR="00C83295">
        <w:rPr>
          <w:rFonts w:ascii="Times New Roman" w:hAnsi="Times New Roman" w:cs="Times New Roman"/>
          <w:sz w:val="24"/>
          <w:szCs w:val="24"/>
        </w:rPr>
        <w:t>-i muudatus</w:t>
      </w:r>
      <w:r w:rsidR="00B7042F">
        <w:rPr>
          <w:rFonts w:ascii="Times New Roman" w:hAnsi="Times New Roman" w:cs="Times New Roman"/>
          <w:sz w:val="24"/>
          <w:szCs w:val="24"/>
        </w:rPr>
        <w:t>t</w:t>
      </w:r>
      <w:r w:rsidR="00C83295">
        <w:rPr>
          <w:rFonts w:ascii="Times New Roman" w:hAnsi="Times New Roman" w:cs="Times New Roman"/>
          <w:sz w:val="24"/>
          <w:szCs w:val="24"/>
        </w:rPr>
        <w:t>e eesmärk on korrastada kultuuri- ja spordivaldkonnas riiklike preemiate ja stipendiumi</w:t>
      </w:r>
      <w:r w:rsidR="00E86A84">
        <w:rPr>
          <w:rFonts w:ascii="Times New Roman" w:hAnsi="Times New Roman" w:cs="Times New Roman"/>
          <w:sz w:val="24"/>
          <w:szCs w:val="24"/>
        </w:rPr>
        <w:t>d</w:t>
      </w:r>
      <w:r w:rsidR="00C83295">
        <w:rPr>
          <w:rFonts w:ascii="Times New Roman" w:hAnsi="Times New Roman" w:cs="Times New Roman"/>
          <w:sz w:val="24"/>
          <w:szCs w:val="24"/>
        </w:rPr>
        <w:t>e maksmise süsteemi ning</w:t>
      </w:r>
      <w:r w:rsidR="009F7635">
        <w:rPr>
          <w:rFonts w:ascii="Times New Roman" w:hAnsi="Times New Roman" w:cs="Times New Roman"/>
          <w:sz w:val="24"/>
          <w:szCs w:val="24"/>
        </w:rPr>
        <w:t xml:space="preserve"> muuta se</w:t>
      </w:r>
      <w:r w:rsidR="00C67A7B">
        <w:rPr>
          <w:rFonts w:ascii="Times New Roman" w:hAnsi="Times New Roman" w:cs="Times New Roman"/>
          <w:sz w:val="24"/>
          <w:szCs w:val="24"/>
        </w:rPr>
        <w:t>e</w:t>
      </w:r>
      <w:r w:rsidR="009F7635">
        <w:rPr>
          <w:rFonts w:ascii="Times New Roman" w:hAnsi="Times New Roman" w:cs="Times New Roman"/>
          <w:sz w:val="24"/>
          <w:szCs w:val="24"/>
        </w:rPr>
        <w:t xml:space="preserve"> otstarbekamaks</w:t>
      </w:r>
      <w:r w:rsidR="001A3E8B">
        <w:rPr>
          <w:rFonts w:ascii="Times New Roman" w:hAnsi="Times New Roman" w:cs="Times New Roman"/>
          <w:sz w:val="24"/>
          <w:szCs w:val="24"/>
        </w:rPr>
        <w:t xml:space="preserve"> ja tõhusamaks</w:t>
      </w:r>
      <w:r w:rsidR="006E4B96">
        <w:rPr>
          <w:rFonts w:ascii="Times New Roman" w:hAnsi="Times New Roman" w:cs="Times New Roman"/>
          <w:sz w:val="24"/>
          <w:szCs w:val="24"/>
        </w:rPr>
        <w:t>. Muudatuse</w:t>
      </w:r>
      <w:r w:rsidR="00651F17">
        <w:rPr>
          <w:rFonts w:ascii="Times New Roman" w:hAnsi="Times New Roman" w:cs="Times New Roman"/>
          <w:sz w:val="24"/>
          <w:szCs w:val="24"/>
        </w:rPr>
        <w:t xml:space="preserve"> eesmärk </w:t>
      </w:r>
      <w:r w:rsidR="00134A9B">
        <w:rPr>
          <w:rFonts w:ascii="Times New Roman" w:hAnsi="Times New Roman" w:cs="Times New Roman"/>
          <w:sz w:val="24"/>
          <w:szCs w:val="24"/>
        </w:rPr>
        <w:t>on kultuuri- ja spordivaldkon</w:t>
      </w:r>
      <w:r w:rsidR="00FC6EFF">
        <w:rPr>
          <w:rFonts w:ascii="Times New Roman" w:hAnsi="Times New Roman" w:cs="Times New Roman"/>
          <w:sz w:val="24"/>
          <w:szCs w:val="24"/>
        </w:rPr>
        <w:t>da</w:t>
      </w:r>
      <w:r w:rsidR="00134A9B">
        <w:rPr>
          <w:rFonts w:ascii="Times New Roman" w:hAnsi="Times New Roman" w:cs="Times New Roman"/>
          <w:sz w:val="24"/>
          <w:szCs w:val="24"/>
        </w:rPr>
        <w:t xml:space="preserve"> suunatud riigieelarveliste vahendite </w:t>
      </w:r>
      <w:r w:rsidR="00C6609A">
        <w:rPr>
          <w:rFonts w:ascii="Times New Roman" w:hAnsi="Times New Roman" w:cs="Times New Roman"/>
          <w:sz w:val="24"/>
          <w:szCs w:val="24"/>
        </w:rPr>
        <w:t>sihipärasem ja kokkuhoidlikum kasutamine</w:t>
      </w:r>
      <w:r w:rsidR="00194EC5">
        <w:rPr>
          <w:rFonts w:ascii="Times New Roman" w:hAnsi="Times New Roman" w:cs="Times New Roman"/>
          <w:sz w:val="24"/>
          <w:szCs w:val="24"/>
        </w:rPr>
        <w:t xml:space="preserve">, samuti riigi töökoormuse optimeerimine. </w:t>
      </w:r>
      <w:r w:rsidR="00123DA2">
        <w:rPr>
          <w:rFonts w:ascii="Times New Roman" w:hAnsi="Times New Roman" w:cs="Times New Roman"/>
          <w:sz w:val="24"/>
          <w:szCs w:val="24"/>
        </w:rPr>
        <w:t>Samas on eelnõuga valitud lahendused, mis omavad vähimat koormavat mõju sihtrühmadele</w:t>
      </w:r>
      <w:r w:rsidR="0066012D">
        <w:rPr>
          <w:rFonts w:ascii="Times New Roman" w:hAnsi="Times New Roman" w:cs="Times New Roman"/>
          <w:sz w:val="24"/>
          <w:szCs w:val="24"/>
        </w:rPr>
        <w:t xml:space="preserve"> ning vähendavad ka nende halduskoormust. Eelnõuga ei </w:t>
      </w:r>
      <w:r w:rsidRPr="0C9DA39F" w:rsidR="0066012D">
        <w:rPr>
          <w:rFonts w:ascii="Times New Roman" w:hAnsi="Times New Roman" w:cs="Times New Roman"/>
          <w:sz w:val="24"/>
          <w:szCs w:val="24"/>
        </w:rPr>
        <w:t>muudet</w:t>
      </w:r>
      <w:r w:rsidR="00CC1A8A">
        <w:rPr>
          <w:rFonts w:ascii="Times New Roman" w:hAnsi="Times New Roman" w:cs="Times New Roman"/>
          <w:sz w:val="24"/>
          <w:szCs w:val="24"/>
        </w:rPr>
        <w:t>a</w:t>
      </w:r>
      <w:r w:rsidR="0066012D">
        <w:rPr>
          <w:rFonts w:ascii="Times New Roman" w:hAnsi="Times New Roman" w:cs="Times New Roman"/>
          <w:sz w:val="24"/>
          <w:szCs w:val="24"/>
        </w:rPr>
        <w:t xml:space="preserve"> välja antavate </w:t>
      </w:r>
      <w:r w:rsidRPr="0C9DA39F" w:rsidR="0066012D">
        <w:rPr>
          <w:rFonts w:ascii="Times New Roman" w:hAnsi="Times New Roman" w:cs="Times New Roman"/>
          <w:sz w:val="24"/>
          <w:szCs w:val="24"/>
        </w:rPr>
        <w:t>kultuuri</w:t>
      </w:r>
      <w:r w:rsidR="00CC1A8A">
        <w:rPr>
          <w:rFonts w:ascii="Times New Roman" w:hAnsi="Times New Roman" w:cs="Times New Roman"/>
          <w:sz w:val="24"/>
          <w:szCs w:val="24"/>
        </w:rPr>
        <w:t>-</w:t>
      </w:r>
      <w:r w:rsidRPr="0C9DA39F" w:rsidR="5DF3C742">
        <w:rPr>
          <w:rFonts w:ascii="Times New Roman" w:hAnsi="Times New Roman" w:cs="Times New Roman"/>
          <w:sz w:val="24"/>
          <w:szCs w:val="24"/>
        </w:rPr>
        <w:t xml:space="preserve">  ja spordi</w:t>
      </w:r>
      <w:r w:rsidRPr="0C9DA39F" w:rsidR="0066012D">
        <w:rPr>
          <w:rFonts w:ascii="Times New Roman" w:hAnsi="Times New Roman" w:cs="Times New Roman"/>
          <w:sz w:val="24"/>
          <w:szCs w:val="24"/>
        </w:rPr>
        <w:t>preemiate</w:t>
      </w:r>
      <w:r w:rsidR="0066012D">
        <w:rPr>
          <w:rFonts w:ascii="Times New Roman" w:hAnsi="Times New Roman" w:cs="Times New Roman"/>
          <w:sz w:val="24"/>
          <w:szCs w:val="24"/>
        </w:rPr>
        <w:t xml:space="preserve"> maksimaalset arvu, kuid nähakse ette võimalus iga-aastaselt kaaluda </w:t>
      </w:r>
      <w:r w:rsidR="006E3424">
        <w:rPr>
          <w:rFonts w:ascii="Times New Roman" w:hAnsi="Times New Roman" w:cs="Times New Roman"/>
          <w:sz w:val="24"/>
          <w:szCs w:val="24"/>
        </w:rPr>
        <w:t xml:space="preserve">välja antavate preemiate arvu. Samas </w:t>
      </w:r>
      <w:r w:rsidR="006352B4">
        <w:rPr>
          <w:rFonts w:ascii="Times New Roman" w:hAnsi="Times New Roman" w:cs="Times New Roman"/>
          <w:sz w:val="24"/>
          <w:szCs w:val="24"/>
        </w:rPr>
        <w:t>preemiate senist suur</w:t>
      </w:r>
      <w:r w:rsidR="00CC1A8A">
        <w:rPr>
          <w:rFonts w:ascii="Times New Roman" w:hAnsi="Times New Roman" w:cs="Times New Roman"/>
          <w:sz w:val="24"/>
          <w:szCs w:val="24"/>
        </w:rPr>
        <w:t>ust</w:t>
      </w:r>
      <w:r w:rsidR="006352B4">
        <w:rPr>
          <w:rFonts w:ascii="Times New Roman" w:hAnsi="Times New Roman" w:cs="Times New Roman"/>
          <w:sz w:val="24"/>
          <w:szCs w:val="24"/>
        </w:rPr>
        <w:t xml:space="preserve"> ei ole kavas vähendada. </w:t>
      </w:r>
      <w:r w:rsidRPr="00F338FE" w:rsidR="00F338FE">
        <w:rPr>
          <w:rFonts w:ascii="Times New Roman" w:hAnsi="Times New Roman" w:cs="Times New Roman"/>
          <w:sz w:val="24"/>
          <w:szCs w:val="24"/>
        </w:rPr>
        <w:t>Kultuuristipendiumide ja spordistipendiumide</w:t>
      </w:r>
      <w:r w:rsidR="004067E3">
        <w:rPr>
          <w:rFonts w:ascii="Times New Roman" w:hAnsi="Times New Roman" w:cs="Times New Roman"/>
          <w:sz w:val="24"/>
          <w:szCs w:val="24"/>
        </w:rPr>
        <w:t xml:space="preserve"> </w:t>
      </w:r>
      <w:r w:rsidR="006603E5">
        <w:rPr>
          <w:rFonts w:ascii="Times New Roman" w:hAnsi="Times New Roman" w:cs="Times New Roman"/>
          <w:sz w:val="24"/>
          <w:szCs w:val="24"/>
        </w:rPr>
        <w:t xml:space="preserve">andmine lõpetatakse. </w:t>
      </w:r>
      <w:r w:rsidRPr="00F338FE" w:rsidR="00F338FE">
        <w:rPr>
          <w:rFonts w:ascii="Times New Roman" w:hAnsi="Times New Roman" w:cs="Times New Roman"/>
          <w:sz w:val="24"/>
          <w:szCs w:val="24"/>
        </w:rPr>
        <w:t>Stipendiumidele on aja jooksul tekkinud alternatiive, mis on eesmärgipärase</w:t>
      </w:r>
      <w:r w:rsidR="004067E3">
        <w:rPr>
          <w:rFonts w:ascii="Times New Roman" w:hAnsi="Times New Roman" w:cs="Times New Roman"/>
          <w:sz w:val="24"/>
          <w:szCs w:val="24"/>
        </w:rPr>
        <w:t>ma</w:t>
      </w:r>
      <w:r w:rsidRPr="00F338FE" w:rsidR="00F338FE">
        <w:rPr>
          <w:rFonts w:ascii="Times New Roman" w:hAnsi="Times New Roman" w:cs="Times New Roman"/>
          <w:sz w:val="24"/>
          <w:szCs w:val="24"/>
        </w:rPr>
        <w:t xml:space="preserve">d ja arvestavad enam sihtrühma vajadusi.  </w:t>
      </w:r>
    </w:p>
    <w:p w:rsidRPr="001955F3" w:rsidR="00CC5C21" w:rsidP="00CC5C21" w:rsidRDefault="00CC5C21" w14:paraId="6E712807" w14:textId="6BE5C371">
      <w:pPr>
        <w:jc w:val="both"/>
        <w:rPr>
          <w:rFonts w:ascii="Times New Roman" w:hAnsi="Times New Roman" w:cs="Times New Roman"/>
          <w:sz w:val="24"/>
          <w:szCs w:val="24"/>
        </w:rPr>
      </w:pPr>
      <w:r w:rsidRPr="46A995D9">
        <w:rPr>
          <w:rFonts w:ascii="Times New Roman" w:hAnsi="Times New Roman" w:cs="Times New Roman"/>
          <w:b/>
          <w:bCs/>
          <w:sz w:val="24"/>
          <w:szCs w:val="24"/>
        </w:rPr>
        <w:t>3. Eelnõu sisu ja võrdlev analüüs</w:t>
      </w:r>
    </w:p>
    <w:p w:rsidRPr="00CC5C21" w:rsidR="00CC5C21" w:rsidP="00CC5C21" w:rsidRDefault="00CC5C21" w14:paraId="06197F8B" w14:textId="796FA8B1">
      <w:pPr>
        <w:jc w:val="both"/>
        <w:rPr>
          <w:rFonts w:ascii="Times New Roman" w:hAnsi="Times New Roman" w:cs="Times New Roman"/>
          <w:sz w:val="24"/>
          <w:szCs w:val="24"/>
        </w:rPr>
      </w:pPr>
      <w:r w:rsidRPr="0021358A">
        <w:rPr>
          <w:rFonts w:ascii="Times New Roman" w:hAnsi="Times New Roman" w:cs="Times New Roman"/>
          <w:sz w:val="24"/>
          <w:szCs w:val="24"/>
        </w:rPr>
        <w:t>Eelnõu koosneb k</w:t>
      </w:r>
      <w:r w:rsidR="009F7635">
        <w:rPr>
          <w:rFonts w:ascii="Times New Roman" w:hAnsi="Times New Roman" w:cs="Times New Roman"/>
          <w:sz w:val="24"/>
          <w:szCs w:val="24"/>
        </w:rPr>
        <w:t>olmest</w:t>
      </w:r>
      <w:r w:rsidRPr="0021358A">
        <w:rPr>
          <w:rFonts w:ascii="Times New Roman" w:hAnsi="Times New Roman" w:cs="Times New Roman"/>
          <w:sz w:val="24"/>
          <w:szCs w:val="24"/>
        </w:rPr>
        <w:t xml:space="preserve"> paragrahvist.</w:t>
      </w:r>
    </w:p>
    <w:p w:rsidRPr="00AD0D15" w:rsidR="005402A4" w:rsidP="00275C78" w:rsidRDefault="005402A4" w14:paraId="7F2A17B6" w14:textId="4C506EBD">
      <w:pPr>
        <w:jc w:val="both"/>
        <w:rPr>
          <w:rFonts w:ascii="Times New Roman" w:hAnsi="Times New Roman" w:cs="Times New Roman"/>
          <w:b/>
          <w:bCs/>
        </w:rPr>
      </w:pPr>
      <w:r w:rsidRPr="005402A4">
        <w:rPr>
          <w:rFonts w:ascii="Times New Roman" w:hAnsi="Times New Roman" w:cs="Times New Roman"/>
          <w:b/>
          <w:bCs/>
          <w:sz w:val="24"/>
          <w:szCs w:val="24"/>
        </w:rPr>
        <w:t>Paragrahvi 1 punktiga 1</w:t>
      </w:r>
      <w:r w:rsidR="006C781B">
        <w:rPr>
          <w:rFonts w:ascii="Times New Roman" w:hAnsi="Times New Roman" w:cs="Times New Roman"/>
          <w:b/>
          <w:bCs/>
          <w:sz w:val="24"/>
          <w:szCs w:val="24"/>
        </w:rPr>
        <w:t xml:space="preserve"> </w:t>
      </w:r>
      <w:r w:rsidR="006C781B">
        <w:rPr>
          <w:rFonts w:ascii="Times New Roman" w:hAnsi="Times New Roman" w:cs="Times New Roman"/>
          <w:sz w:val="24"/>
          <w:szCs w:val="24"/>
        </w:rPr>
        <w:t>muudetakse RKPSS-i pealkirja. Kuna riigi kultuuristipendiumide andmine lõpetatakse</w:t>
      </w:r>
      <w:r w:rsidR="00B15B19">
        <w:rPr>
          <w:rFonts w:ascii="Times New Roman" w:hAnsi="Times New Roman" w:cs="Times New Roman"/>
          <w:sz w:val="24"/>
          <w:szCs w:val="24"/>
        </w:rPr>
        <w:t xml:space="preserve">, siis </w:t>
      </w:r>
      <w:r w:rsidR="000E20C4">
        <w:rPr>
          <w:rFonts w:ascii="Times New Roman" w:hAnsi="Times New Roman" w:cs="Times New Roman"/>
          <w:sz w:val="24"/>
          <w:szCs w:val="24"/>
        </w:rPr>
        <w:t xml:space="preserve">ei ole </w:t>
      </w:r>
      <w:r w:rsidR="00DC3789">
        <w:rPr>
          <w:rFonts w:ascii="Times New Roman" w:hAnsi="Times New Roman" w:cs="Times New Roman"/>
          <w:sz w:val="24"/>
          <w:szCs w:val="24"/>
        </w:rPr>
        <w:t xml:space="preserve">põhjendatud </w:t>
      </w:r>
      <w:r w:rsidR="00976D68">
        <w:rPr>
          <w:rFonts w:ascii="Times New Roman" w:hAnsi="Times New Roman" w:cs="Times New Roman"/>
          <w:sz w:val="24"/>
          <w:szCs w:val="24"/>
        </w:rPr>
        <w:t xml:space="preserve">stipendiumide nimetamine seaduse pealkirjas. Seaduse pealkirjaks jääb riigi kultuuripreemiate seadus, mis reguleerib </w:t>
      </w:r>
      <w:r w:rsidR="00AB4AE1">
        <w:rPr>
          <w:rFonts w:ascii="Times New Roman" w:hAnsi="Times New Roman" w:cs="Times New Roman"/>
          <w:sz w:val="24"/>
          <w:szCs w:val="24"/>
        </w:rPr>
        <w:t xml:space="preserve">kultuuripreemiaid ja </w:t>
      </w:r>
      <w:r w:rsidRPr="00AD0D15" w:rsidR="00AD0D15">
        <w:rPr>
          <w:rFonts w:ascii="Times New Roman" w:hAnsi="Times New Roman" w:cs="Times New Roman"/>
          <w:sz w:val="24"/>
          <w:szCs w:val="24"/>
        </w:rPr>
        <w:t>riigi keeleauhinda.</w:t>
      </w:r>
      <w:r w:rsidR="00AD0D15">
        <w:rPr>
          <w:rFonts w:ascii="Times New Roman" w:hAnsi="Times New Roman" w:cs="Times New Roman"/>
          <w:b/>
          <w:bCs/>
        </w:rPr>
        <w:t xml:space="preserve"> </w:t>
      </w:r>
    </w:p>
    <w:p w:rsidR="00275C78" w:rsidP="00275C78" w:rsidRDefault="00F30738" w14:paraId="0C23FB7A" w14:textId="687A1CE1">
      <w:pPr>
        <w:jc w:val="both"/>
        <w:rPr>
          <w:rFonts w:ascii="Times New Roman" w:hAnsi="Times New Roman" w:cs="Times New Roman"/>
          <w:sz w:val="24"/>
          <w:szCs w:val="24"/>
        </w:rPr>
      </w:pPr>
      <w:r w:rsidRPr="00F30738">
        <w:rPr>
          <w:rFonts w:ascii="Times New Roman" w:hAnsi="Times New Roman" w:cs="Times New Roman"/>
          <w:b/>
          <w:bCs/>
          <w:sz w:val="24"/>
          <w:szCs w:val="24"/>
        </w:rPr>
        <w:t>Paragrahvi 1 pun</w:t>
      </w:r>
      <w:r w:rsidR="00484D06">
        <w:rPr>
          <w:rFonts w:ascii="Times New Roman" w:hAnsi="Times New Roman" w:cs="Times New Roman"/>
          <w:b/>
          <w:bCs/>
          <w:sz w:val="24"/>
          <w:szCs w:val="24"/>
        </w:rPr>
        <w:t xml:space="preserve">ktidega </w:t>
      </w:r>
      <w:r w:rsidR="005402A4">
        <w:rPr>
          <w:rFonts w:ascii="Times New Roman" w:hAnsi="Times New Roman" w:cs="Times New Roman"/>
          <w:b/>
          <w:bCs/>
          <w:sz w:val="24"/>
          <w:szCs w:val="24"/>
        </w:rPr>
        <w:t>2</w:t>
      </w:r>
      <w:r w:rsidR="00484D06">
        <w:rPr>
          <w:rFonts w:ascii="Times New Roman" w:hAnsi="Times New Roman" w:cs="Times New Roman"/>
          <w:b/>
          <w:bCs/>
          <w:sz w:val="24"/>
          <w:szCs w:val="24"/>
        </w:rPr>
        <w:t xml:space="preserve"> ja </w:t>
      </w:r>
      <w:r w:rsidR="005402A4">
        <w:rPr>
          <w:rFonts w:ascii="Times New Roman" w:hAnsi="Times New Roman" w:cs="Times New Roman"/>
          <w:b/>
          <w:bCs/>
          <w:sz w:val="24"/>
          <w:szCs w:val="24"/>
        </w:rPr>
        <w:t>3</w:t>
      </w:r>
      <w:r w:rsidR="00484D06">
        <w:rPr>
          <w:rFonts w:ascii="Times New Roman" w:hAnsi="Times New Roman" w:cs="Times New Roman"/>
          <w:b/>
          <w:bCs/>
          <w:sz w:val="24"/>
          <w:szCs w:val="24"/>
        </w:rPr>
        <w:t xml:space="preserve"> </w:t>
      </w:r>
      <w:r w:rsidR="00484D06">
        <w:rPr>
          <w:rFonts w:ascii="Times New Roman" w:hAnsi="Times New Roman" w:cs="Times New Roman"/>
          <w:sz w:val="24"/>
          <w:szCs w:val="24"/>
        </w:rPr>
        <w:t xml:space="preserve">muudetakse </w:t>
      </w:r>
      <w:r w:rsidRPr="00A36E11" w:rsidR="00A36E11">
        <w:rPr>
          <w:rFonts w:ascii="Times New Roman" w:hAnsi="Times New Roman" w:cs="Times New Roman"/>
          <w:sz w:val="24"/>
          <w:szCs w:val="24"/>
        </w:rPr>
        <w:t>RKPSS-i</w:t>
      </w:r>
      <w:r w:rsidR="00CA7131">
        <w:rPr>
          <w:rFonts w:ascii="Times New Roman" w:hAnsi="Times New Roman" w:cs="Times New Roman"/>
          <w:sz w:val="24"/>
          <w:szCs w:val="24"/>
        </w:rPr>
        <w:t xml:space="preserve"> § 2 l</w:t>
      </w:r>
      <w:r w:rsidR="00E86A84">
        <w:rPr>
          <w:rFonts w:ascii="Times New Roman" w:hAnsi="Times New Roman" w:cs="Times New Roman"/>
          <w:sz w:val="24"/>
          <w:szCs w:val="24"/>
        </w:rPr>
        <w:t>õike</w:t>
      </w:r>
      <w:r w:rsidR="00CA7131">
        <w:rPr>
          <w:rFonts w:ascii="Times New Roman" w:hAnsi="Times New Roman" w:cs="Times New Roman"/>
          <w:sz w:val="24"/>
          <w:szCs w:val="24"/>
        </w:rPr>
        <w:t xml:space="preserve"> 1 </w:t>
      </w:r>
      <w:r w:rsidR="00743960">
        <w:rPr>
          <w:rFonts w:ascii="Times New Roman" w:hAnsi="Times New Roman" w:cs="Times New Roman"/>
          <w:sz w:val="24"/>
          <w:szCs w:val="24"/>
        </w:rPr>
        <w:t xml:space="preserve">punkte 1 ja 2. </w:t>
      </w:r>
      <w:r w:rsidR="006F3FA9">
        <w:rPr>
          <w:rFonts w:ascii="Times New Roman" w:hAnsi="Times New Roman" w:cs="Times New Roman"/>
          <w:sz w:val="24"/>
          <w:szCs w:val="24"/>
        </w:rPr>
        <w:t xml:space="preserve">Nimetatud sätete </w:t>
      </w:r>
      <w:r w:rsidRPr="00E479BE" w:rsidR="00E479BE">
        <w:rPr>
          <w:rFonts w:ascii="Times New Roman" w:hAnsi="Times New Roman" w:cs="Times New Roman"/>
          <w:sz w:val="24"/>
          <w:szCs w:val="24"/>
        </w:rPr>
        <w:t xml:space="preserve">kohaselt määratakse igal aastal kolm </w:t>
      </w:r>
      <w:r w:rsidR="006F3FA9">
        <w:rPr>
          <w:rFonts w:ascii="Times New Roman" w:hAnsi="Times New Roman" w:cs="Times New Roman"/>
          <w:sz w:val="24"/>
          <w:szCs w:val="24"/>
        </w:rPr>
        <w:t xml:space="preserve">elutööpreemiat </w:t>
      </w:r>
      <w:r w:rsidRPr="00E479BE" w:rsidR="00E479BE">
        <w:rPr>
          <w:rFonts w:ascii="Times New Roman" w:hAnsi="Times New Roman" w:cs="Times New Roman"/>
          <w:sz w:val="24"/>
          <w:szCs w:val="24"/>
        </w:rPr>
        <w:t xml:space="preserve">ning viis </w:t>
      </w:r>
      <w:r w:rsidR="006F3FA9">
        <w:rPr>
          <w:rFonts w:ascii="Times New Roman" w:hAnsi="Times New Roman" w:cs="Times New Roman"/>
          <w:sz w:val="24"/>
          <w:szCs w:val="24"/>
        </w:rPr>
        <w:t>aasta</w:t>
      </w:r>
      <w:r w:rsidRPr="00E479BE" w:rsidR="00E479BE">
        <w:rPr>
          <w:rFonts w:ascii="Times New Roman" w:hAnsi="Times New Roman" w:cs="Times New Roman"/>
          <w:sz w:val="24"/>
          <w:szCs w:val="24"/>
        </w:rPr>
        <w:t>preemiat</w:t>
      </w:r>
      <w:r w:rsidR="006F3FA9">
        <w:rPr>
          <w:rFonts w:ascii="Times New Roman" w:hAnsi="Times New Roman" w:cs="Times New Roman"/>
          <w:sz w:val="24"/>
          <w:szCs w:val="24"/>
        </w:rPr>
        <w:t>.</w:t>
      </w:r>
      <w:r w:rsidR="00DC71F0">
        <w:rPr>
          <w:rFonts w:ascii="Times New Roman" w:hAnsi="Times New Roman" w:cs="Times New Roman"/>
          <w:sz w:val="24"/>
          <w:szCs w:val="24"/>
        </w:rPr>
        <w:t xml:space="preserve"> </w:t>
      </w:r>
      <w:r w:rsidR="001A3E8B">
        <w:rPr>
          <w:rFonts w:ascii="Times New Roman" w:hAnsi="Times New Roman" w:cs="Times New Roman"/>
          <w:sz w:val="24"/>
          <w:szCs w:val="24"/>
        </w:rPr>
        <w:t xml:space="preserve">Selline sõnastus ei sisalda </w:t>
      </w:r>
      <w:r w:rsidR="008F47A5">
        <w:rPr>
          <w:rFonts w:ascii="Times New Roman" w:hAnsi="Times New Roman" w:cs="Times New Roman"/>
          <w:sz w:val="24"/>
          <w:szCs w:val="24"/>
        </w:rPr>
        <w:t xml:space="preserve">kaalutlusõigust ega võimalust läheneda juhtumipõhiselt. </w:t>
      </w:r>
      <w:r w:rsidRPr="000B7532" w:rsidR="00DC71F0">
        <w:rPr>
          <w:rFonts w:ascii="Times New Roman" w:hAnsi="Times New Roman" w:cs="Times New Roman"/>
          <w:sz w:val="24"/>
          <w:szCs w:val="24"/>
        </w:rPr>
        <w:t xml:space="preserve">Eelnõuga </w:t>
      </w:r>
      <w:bookmarkStart w:name="_Hlk207783302" w:id="4"/>
      <w:r w:rsidRPr="000B7532" w:rsidR="00DC71F0">
        <w:rPr>
          <w:rFonts w:ascii="Times New Roman" w:hAnsi="Times New Roman" w:cs="Times New Roman"/>
          <w:sz w:val="24"/>
          <w:szCs w:val="24"/>
        </w:rPr>
        <w:t xml:space="preserve">preemiate </w:t>
      </w:r>
      <w:r w:rsidR="00457732">
        <w:rPr>
          <w:rFonts w:ascii="Times New Roman" w:hAnsi="Times New Roman" w:cs="Times New Roman"/>
          <w:sz w:val="24"/>
          <w:szCs w:val="24"/>
        </w:rPr>
        <w:t xml:space="preserve">maksimaalset </w:t>
      </w:r>
      <w:r w:rsidRPr="000B7532" w:rsidR="00DC71F0">
        <w:rPr>
          <w:rFonts w:ascii="Times New Roman" w:hAnsi="Times New Roman" w:cs="Times New Roman"/>
          <w:sz w:val="24"/>
          <w:szCs w:val="24"/>
        </w:rPr>
        <w:t>arv</w:t>
      </w:r>
      <w:r w:rsidR="00457732">
        <w:rPr>
          <w:rFonts w:ascii="Times New Roman" w:hAnsi="Times New Roman" w:cs="Times New Roman"/>
          <w:sz w:val="24"/>
          <w:szCs w:val="24"/>
        </w:rPr>
        <w:t>u</w:t>
      </w:r>
      <w:r w:rsidRPr="000B7532" w:rsidR="00DC71F0">
        <w:rPr>
          <w:rFonts w:ascii="Times New Roman" w:hAnsi="Times New Roman" w:cs="Times New Roman"/>
          <w:sz w:val="24"/>
          <w:szCs w:val="24"/>
        </w:rPr>
        <w:t xml:space="preserve"> ei muudeta, kuid </w:t>
      </w:r>
      <w:r w:rsidRPr="000B7532" w:rsidR="007010AE">
        <w:rPr>
          <w:rFonts w:ascii="Times New Roman" w:hAnsi="Times New Roman" w:cs="Times New Roman"/>
          <w:sz w:val="24"/>
          <w:szCs w:val="24"/>
        </w:rPr>
        <w:t>suurendatakse</w:t>
      </w:r>
      <w:r w:rsidRPr="000B7532" w:rsidR="00DC71F0">
        <w:rPr>
          <w:rFonts w:ascii="Times New Roman" w:hAnsi="Times New Roman" w:cs="Times New Roman"/>
          <w:sz w:val="24"/>
          <w:szCs w:val="24"/>
        </w:rPr>
        <w:t xml:space="preserve"> </w:t>
      </w:r>
      <w:r w:rsidRPr="000B7532" w:rsidR="00A26CC4">
        <w:rPr>
          <w:rFonts w:ascii="Times New Roman" w:hAnsi="Times New Roman" w:cs="Times New Roman"/>
          <w:sz w:val="24"/>
          <w:szCs w:val="24"/>
        </w:rPr>
        <w:t>paindlikkust</w:t>
      </w:r>
      <w:r w:rsidRPr="000B7532" w:rsidR="00160521">
        <w:rPr>
          <w:rFonts w:ascii="Times New Roman" w:hAnsi="Times New Roman" w:cs="Times New Roman"/>
          <w:sz w:val="24"/>
          <w:szCs w:val="24"/>
        </w:rPr>
        <w:t xml:space="preserve"> nende määramisel</w:t>
      </w:r>
      <w:r w:rsidRPr="000B7532" w:rsidR="00DC71F0">
        <w:rPr>
          <w:rFonts w:ascii="Times New Roman" w:hAnsi="Times New Roman" w:cs="Times New Roman"/>
          <w:sz w:val="24"/>
          <w:szCs w:val="24"/>
        </w:rPr>
        <w:t xml:space="preserve">. </w:t>
      </w:r>
      <w:bookmarkEnd w:id="4"/>
      <w:r w:rsidRPr="000B7532" w:rsidR="00351AC4">
        <w:rPr>
          <w:rFonts w:ascii="Times New Roman" w:hAnsi="Times New Roman" w:cs="Times New Roman"/>
          <w:sz w:val="24"/>
          <w:szCs w:val="24"/>
        </w:rPr>
        <w:t>Selleks nähakse eelnõus</w:t>
      </w:r>
      <w:r w:rsidRPr="00FE44FE" w:rsidR="00351AC4">
        <w:rPr>
          <w:rFonts w:ascii="Times New Roman" w:hAnsi="Times New Roman" w:cs="Times New Roman"/>
          <w:sz w:val="24"/>
          <w:szCs w:val="24"/>
        </w:rPr>
        <w:t xml:space="preserve"> ette, et edaspidi antakse</w:t>
      </w:r>
      <w:r w:rsidR="00351AC4">
        <w:rPr>
          <w:rFonts w:ascii="Times New Roman" w:hAnsi="Times New Roman" w:cs="Times New Roman"/>
          <w:sz w:val="24"/>
          <w:szCs w:val="24"/>
        </w:rPr>
        <w:t xml:space="preserve"> </w:t>
      </w:r>
      <w:r w:rsidRPr="00351AC4" w:rsidR="00351AC4">
        <w:rPr>
          <w:rFonts w:ascii="Times New Roman" w:hAnsi="Times New Roman" w:cs="Times New Roman"/>
          <w:sz w:val="24"/>
          <w:szCs w:val="24"/>
          <w:u w:val="single"/>
        </w:rPr>
        <w:t>kuni</w:t>
      </w:r>
      <w:r w:rsidR="00351AC4">
        <w:rPr>
          <w:rFonts w:ascii="Times New Roman" w:hAnsi="Times New Roman" w:cs="Times New Roman"/>
          <w:sz w:val="24"/>
          <w:szCs w:val="24"/>
        </w:rPr>
        <w:t xml:space="preserve"> kolm elutööpreemiat ning </w:t>
      </w:r>
      <w:r w:rsidRPr="00351AC4" w:rsidR="00351AC4">
        <w:rPr>
          <w:rFonts w:ascii="Times New Roman" w:hAnsi="Times New Roman" w:cs="Times New Roman"/>
          <w:sz w:val="24"/>
          <w:szCs w:val="24"/>
          <w:u w:val="single"/>
        </w:rPr>
        <w:t>kuni</w:t>
      </w:r>
      <w:r w:rsidRPr="01199629" w:rsidR="00351AC4">
        <w:rPr>
          <w:rFonts w:ascii="Times New Roman" w:hAnsi="Times New Roman" w:cs="Times New Roman"/>
          <w:sz w:val="24"/>
          <w:szCs w:val="24"/>
        </w:rPr>
        <w:t xml:space="preserve"> </w:t>
      </w:r>
      <w:r w:rsidR="00351AC4">
        <w:rPr>
          <w:rFonts w:ascii="Times New Roman" w:hAnsi="Times New Roman" w:cs="Times New Roman"/>
          <w:sz w:val="24"/>
          <w:szCs w:val="24"/>
        </w:rPr>
        <w:t>viis aastapreemiat.</w:t>
      </w:r>
      <w:r w:rsidR="00264DBE">
        <w:rPr>
          <w:rFonts w:ascii="Times New Roman" w:hAnsi="Times New Roman" w:cs="Times New Roman"/>
          <w:sz w:val="24"/>
          <w:szCs w:val="24"/>
        </w:rPr>
        <w:t xml:space="preserve"> </w:t>
      </w:r>
      <w:r w:rsidR="00276819">
        <w:rPr>
          <w:rFonts w:ascii="Times New Roman" w:hAnsi="Times New Roman" w:cs="Times New Roman"/>
          <w:sz w:val="24"/>
          <w:szCs w:val="24"/>
        </w:rPr>
        <w:t xml:space="preserve">Muudatus </w:t>
      </w:r>
      <w:r w:rsidR="007010AE">
        <w:rPr>
          <w:rFonts w:ascii="Times New Roman" w:hAnsi="Times New Roman" w:cs="Times New Roman"/>
          <w:sz w:val="24"/>
          <w:szCs w:val="24"/>
        </w:rPr>
        <w:t>võimaldab</w:t>
      </w:r>
      <w:r w:rsidR="00B74BEC">
        <w:rPr>
          <w:rFonts w:ascii="Times New Roman" w:hAnsi="Times New Roman" w:cs="Times New Roman"/>
          <w:sz w:val="24"/>
          <w:szCs w:val="24"/>
        </w:rPr>
        <w:t xml:space="preserve"> </w:t>
      </w:r>
      <w:r w:rsidR="00B8108D">
        <w:rPr>
          <w:rFonts w:ascii="Times New Roman" w:hAnsi="Times New Roman" w:cs="Times New Roman"/>
          <w:sz w:val="24"/>
          <w:szCs w:val="24"/>
        </w:rPr>
        <w:t>määrata</w:t>
      </w:r>
      <w:r w:rsidR="00B24181">
        <w:rPr>
          <w:rFonts w:ascii="Times New Roman" w:hAnsi="Times New Roman" w:cs="Times New Roman"/>
          <w:sz w:val="24"/>
          <w:szCs w:val="24"/>
        </w:rPr>
        <w:t xml:space="preserve"> igal aastal </w:t>
      </w:r>
      <w:r w:rsidR="00B8108D">
        <w:rPr>
          <w:rFonts w:ascii="Times New Roman" w:hAnsi="Times New Roman" w:cs="Times New Roman"/>
          <w:sz w:val="24"/>
          <w:szCs w:val="24"/>
        </w:rPr>
        <w:t>välja antavate preemiate arvu</w:t>
      </w:r>
      <w:r w:rsidR="00FD6B71">
        <w:rPr>
          <w:rFonts w:ascii="Times New Roman" w:hAnsi="Times New Roman" w:cs="Times New Roman"/>
          <w:sz w:val="24"/>
          <w:szCs w:val="24"/>
        </w:rPr>
        <w:t>,</w:t>
      </w:r>
      <w:r w:rsidR="00B8108D">
        <w:rPr>
          <w:rFonts w:ascii="Times New Roman" w:hAnsi="Times New Roman" w:cs="Times New Roman"/>
          <w:sz w:val="24"/>
          <w:szCs w:val="24"/>
        </w:rPr>
        <w:t xml:space="preserve"> </w:t>
      </w:r>
      <w:r w:rsidRPr="00CD593A" w:rsidR="00234FF6">
        <w:rPr>
          <w:rFonts w:ascii="Times New Roman" w:hAnsi="Times New Roman" w:cs="Times New Roman"/>
          <w:sz w:val="24"/>
          <w:szCs w:val="24"/>
        </w:rPr>
        <w:lastRenderedPageBreak/>
        <w:t>arvestades</w:t>
      </w:r>
      <w:r w:rsidR="00234FF6">
        <w:rPr>
          <w:rFonts w:ascii="Times New Roman" w:hAnsi="Times New Roman" w:cs="Times New Roman"/>
          <w:sz w:val="24"/>
          <w:szCs w:val="24"/>
        </w:rPr>
        <w:t xml:space="preserve"> </w:t>
      </w:r>
      <w:r w:rsidR="00485BF6">
        <w:rPr>
          <w:rFonts w:ascii="Times New Roman" w:hAnsi="Times New Roman" w:cs="Times New Roman"/>
          <w:sz w:val="24"/>
          <w:szCs w:val="24"/>
        </w:rPr>
        <w:t>riigieelar</w:t>
      </w:r>
      <w:r w:rsidR="00B74BEC">
        <w:rPr>
          <w:rFonts w:ascii="Times New Roman" w:hAnsi="Times New Roman" w:cs="Times New Roman"/>
          <w:sz w:val="24"/>
          <w:szCs w:val="24"/>
        </w:rPr>
        <w:t xml:space="preserve">velisi võimalusi. </w:t>
      </w:r>
      <w:r w:rsidR="00275C78">
        <w:rPr>
          <w:rFonts w:ascii="Times New Roman" w:hAnsi="Times New Roman" w:cs="Times New Roman"/>
          <w:sz w:val="24"/>
          <w:szCs w:val="24"/>
        </w:rPr>
        <w:t>Kultuurim</w:t>
      </w:r>
      <w:r w:rsidR="007C081F">
        <w:rPr>
          <w:rFonts w:ascii="Times New Roman" w:hAnsi="Times New Roman" w:cs="Times New Roman"/>
          <w:sz w:val="24"/>
          <w:szCs w:val="24"/>
        </w:rPr>
        <w:t xml:space="preserve">inister </w:t>
      </w:r>
      <w:r w:rsidR="00BB28CB">
        <w:rPr>
          <w:rFonts w:ascii="Times New Roman" w:hAnsi="Times New Roman" w:cs="Times New Roman"/>
          <w:sz w:val="24"/>
          <w:szCs w:val="24"/>
        </w:rPr>
        <w:t>otsustab</w:t>
      </w:r>
      <w:r w:rsidR="007C081F">
        <w:rPr>
          <w:rFonts w:ascii="Times New Roman" w:hAnsi="Times New Roman" w:cs="Times New Roman"/>
          <w:sz w:val="24"/>
          <w:szCs w:val="24"/>
        </w:rPr>
        <w:t xml:space="preserve"> </w:t>
      </w:r>
      <w:r w:rsidR="0067770C">
        <w:rPr>
          <w:rFonts w:ascii="Times New Roman" w:hAnsi="Times New Roman" w:cs="Times New Roman"/>
          <w:sz w:val="24"/>
          <w:szCs w:val="24"/>
        </w:rPr>
        <w:t>Kultuuriministeeriumi eelarvevahendite kasutamise ning</w:t>
      </w:r>
      <w:r w:rsidR="00ED1331">
        <w:rPr>
          <w:rFonts w:ascii="Times New Roman" w:hAnsi="Times New Roman" w:cs="Times New Roman"/>
          <w:sz w:val="24"/>
          <w:szCs w:val="24"/>
        </w:rPr>
        <w:t xml:space="preserve"> kinnitab Kultuuriministeeriumi eelarve</w:t>
      </w:r>
      <w:r w:rsidR="00D37D2D">
        <w:rPr>
          <w:rFonts w:ascii="Times New Roman" w:hAnsi="Times New Roman" w:cs="Times New Roman"/>
          <w:sz w:val="24"/>
          <w:szCs w:val="24"/>
        </w:rPr>
        <w:t xml:space="preserve"> (VVS § </w:t>
      </w:r>
      <w:r w:rsidR="00EC6649">
        <w:rPr>
          <w:rFonts w:ascii="Times New Roman" w:hAnsi="Times New Roman" w:cs="Times New Roman"/>
          <w:sz w:val="24"/>
          <w:szCs w:val="24"/>
        </w:rPr>
        <w:t>49 lg 1 p</w:t>
      </w:r>
      <w:r w:rsidR="00DD5DD0">
        <w:rPr>
          <w:rFonts w:ascii="Times New Roman" w:hAnsi="Times New Roman" w:cs="Times New Roman"/>
          <w:sz w:val="24"/>
          <w:szCs w:val="24"/>
        </w:rPr>
        <w:t>-d</w:t>
      </w:r>
      <w:r w:rsidR="00EC6649">
        <w:rPr>
          <w:rFonts w:ascii="Times New Roman" w:hAnsi="Times New Roman" w:cs="Times New Roman"/>
          <w:sz w:val="24"/>
          <w:szCs w:val="24"/>
        </w:rPr>
        <w:t xml:space="preserve"> 8 ja 9)</w:t>
      </w:r>
      <w:r w:rsidR="00ED1331">
        <w:rPr>
          <w:rFonts w:ascii="Times New Roman" w:hAnsi="Times New Roman" w:cs="Times New Roman"/>
          <w:sz w:val="24"/>
          <w:szCs w:val="24"/>
        </w:rPr>
        <w:t xml:space="preserve">. </w:t>
      </w:r>
      <w:r w:rsidR="00B71FC0">
        <w:rPr>
          <w:rFonts w:ascii="Times New Roman" w:hAnsi="Times New Roman" w:cs="Times New Roman"/>
          <w:sz w:val="24"/>
          <w:szCs w:val="24"/>
        </w:rPr>
        <w:t xml:space="preserve">Sellest lähtuvalt </w:t>
      </w:r>
      <w:r w:rsidR="00B87341">
        <w:rPr>
          <w:rFonts w:ascii="Times New Roman" w:hAnsi="Times New Roman" w:cs="Times New Roman"/>
          <w:sz w:val="24"/>
          <w:szCs w:val="24"/>
        </w:rPr>
        <w:t>otsustab</w:t>
      </w:r>
      <w:r w:rsidR="00B71FC0">
        <w:rPr>
          <w:rFonts w:ascii="Times New Roman" w:hAnsi="Times New Roman" w:cs="Times New Roman"/>
          <w:sz w:val="24"/>
          <w:szCs w:val="24"/>
        </w:rPr>
        <w:t xml:space="preserve"> ministe</w:t>
      </w:r>
      <w:r w:rsidR="00B87341">
        <w:rPr>
          <w:rFonts w:ascii="Times New Roman" w:hAnsi="Times New Roman" w:cs="Times New Roman"/>
          <w:sz w:val="24"/>
          <w:szCs w:val="24"/>
        </w:rPr>
        <w:t>r</w:t>
      </w:r>
      <w:r w:rsidR="00B71FC0">
        <w:rPr>
          <w:rFonts w:ascii="Times New Roman" w:hAnsi="Times New Roman" w:cs="Times New Roman"/>
          <w:sz w:val="24"/>
          <w:szCs w:val="24"/>
        </w:rPr>
        <w:t xml:space="preserve"> ka i</w:t>
      </w:r>
      <w:r w:rsidR="00B87341">
        <w:rPr>
          <w:rFonts w:ascii="Times New Roman" w:hAnsi="Times New Roman" w:cs="Times New Roman"/>
          <w:sz w:val="24"/>
          <w:szCs w:val="24"/>
        </w:rPr>
        <w:t>ga</w:t>
      </w:r>
      <w:r w:rsidR="00160521">
        <w:rPr>
          <w:rFonts w:ascii="Times New Roman" w:hAnsi="Times New Roman" w:cs="Times New Roman"/>
          <w:sz w:val="24"/>
          <w:szCs w:val="24"/>
        </w:rPr>
        <w:t xml:space="preserve">l </w:t>
      </w:r>
      <w:r w:rsidR="00B87341">
        <w:rPr>
          <w:rFonts w:ascii="Times New Roman" w:hAnsi="Times New Roman" w:cs="Times New Roman"/>
          <w:sz w:val="24"/>
          <w:szCs w:val="24"/>
        </w:rPr>
        <w:t>aasta</w:t>
      </w:r>
      <w:r w:rsidR="00457732">
        <w:rPr>
          <w:rFonts w:ascii="Times New Roman" w:hAnsi="Times New Roman" w:cs="Times New Roman"/>
          <w:sz w:val="24"/>
          <w:szCs w:val="24"/>
        </w:rPr>
        <w:t>l</w:t>
      </w:r>
      <w:r w:rsidR="00B87341">
        <w:rPr>
          <w:rFonts w:ascii="Times New Roman" w:hAnsi="Times New Roman" w:cs="Times New Roman"/>
          <w:sz w:val="24"/>
          <w:szCs w:val="24"/>
        </w:rPr>
        <w:t xml:space="preserve"> välja antavate elutööpreemiate ja aastapreemiate arvu</w:t>
      </w:r>
      <w:r w:rsidR="00D37D2D">
        <w:rPr>
          <w:rFonts w:ascii="Times New Roman" w:hAnsi="Times New Roman" w:cs="Times New Roman"/>
          <w:sz w:val="24"/>
          <w:szCs w:val="24"/>
        </w:rPr>
        <w:t xml:space="preserve">, </w:t>
      </w:r>
      <w:r w:rsidRPr="00CD593A" w:rsidR="001F193B">
        <w:rPr>
          <w:rFonts w:ascii="Times New Roman" w:hAnsi="Times New Roman" w:cs="Times New Roman"/>
          <w:sz w:val="24"/>
          <w:szCs w:val="24"/>
        </w:rPr>
        <w:t>võttes a</w:t>
      </w:r>
      <w:r w:rsidR="00CD593A">
        <w:rPr>
          <w:rFonts w:ascii="Times New Roman" w:hAnsi="Times New Roman" w:cs="Times New Roman"/>
          <w:sz w:val="24"/>
          <w:szCs w:val="24"/>
        </w:rPr>
        <w:t>rvesse</w:t>
      </w:r>
      <w:r w:rsidR="001F193B">
        <w:rPr>
          <w:rFonts w:ascii="Times New Roman" w:hAnsi="Times New Roman" w:cs="Times New Roman"/>
          <w:sz w:val="24"/>
          <w:szCs w:val="24"/>
        </w:rPr>
        <w:t xml:space="preserve"> </w:t>
      </w:r>
      <w:r w:rsidR="00D37D2D">
        <w:rPr>
          <w:rFonts w:ascii="Times New Roman" w:hAnsi="Times New Roman" w:cs="Times New Roman"/>
          <w:sz w:val="24"/>
          <w:szCs w:val="24"/>
        </w:rPr>
        <w:t>preemiate suurust ja eelarvelisi võimalusi</w:t>
      </w:r>
      <w:r w:rsidR="00BF07FF">
        <w:rPr>
          <w:rFonts w:ascii="Times New Roman" w:hAnsi="Times New Roman" w:cs="Times New Roman"/>
          <w:sz w:val="24"/>
          <w:szCs w:val="24"/>
        </w:rPr>
        <w:t>.</w:t>
      </w:r>
    </w:p>
    <w:p w:rsidRPr="005A5824" w:rsidR="003B5400" w:rsidP="00275C78" w:rsidRDefault="003B5400" w14:paraId="2E58438C" w14:textId="79DD08E1">
      <w:pPr>
        <w:jc w:val="both"/>
        <w:rPr>
          <w:rFonts w:ascii="Times New Roman" w:hAnsi="Times New Roman" w:cs="Times New Roman"/>
          <w:sz w:val="24"/>
          <w:szCs w:val="24"/>
        </w:rPr>
      </w:pPr>
      <w:r>
        <w:rPr>
          <w:rFonts w:ascii="Times New Roman" w:hAnsi="Times New Roman" w:cs="Times New Roman"/>
          <w:b/>
          <w:bCs/>
          <w:sz w:val="24"/>
          <w:szCs w:val="24"/>
        </w:rPr>
        <w:t xml:space="preserve">Paragrahvi 1 </w:t>
      </w:r>
      <w:r w:rsidR="005A5824">
        <w:rPr>
          <w:rFonts w:ascii="Times New Roman" w:hAnsi="Times New Roman" w:cs="Times New Roman"/>
          <w:b/>
          <w:bCs/>
          <w:sz w:val="24"/>
          <w:szCs w:val="24"/>
        </w:rPr>
        <w:t xml:space="preserve">punktiga </w:t>
      </w:r>
      <w:r w:rsidR="005402A4">
        <w:rPr>
          <w:rFonts w:ascii="Times New Roman" w:hAnsi="Times New Roman" w:cs="Times New Roman"/>
          <w:b/>
          <w:bCs/>
          <w:sz w:val="24"/>
          <w:szCs w:val="24"/>
        </w:rPr>
        <w:t>4</w:t>
      </w:r>
      <w:r w:rsidR="005A5824">
        <w:rPr>
          <w:rFonts w:ascii="Times New Roman" w:hAnsi="Times New Roman" w:cs="Times New Roman"/>
          <w:b/>
          <w:bCs/>
          <w:sz w:val="24"/>
          <w:szCs w:val="24"/>
        </w:rPr>
        <w:t xml:space="preserve"> </w:t>
      </w:r>
      <w:r w:rsidRPr="005A5824" w:rsidR="005A5824">
        <w:rPr>
          <w:rFonts w:ascii="Times New Roman" w:hAnsi="Times New Roman" w:cs="Times New Roman"/>
          <w:sz w:val="24"/>
          <w:szCs w:val="24"/>
        </w:rPr>
        <w:t xml:space="preserve">muudetakse RKPSS-i § </w:t>
      </w:r>
      <w:r w:rsidR="005A5824">
        <w:rPr>
          <w:rFonts w:ascii="Times New Roman" w:hAnsi="Times New Roman" w:cs="Times New Roman"/>
          <w:sz w:val="24"/>
          <w:szCs w:val="24"/>
        </w:rPr>
        <w:t xml:space="preserve">2 lõiget 2 ja </w:t>
      </w:r>
      <w:r w:rsidR="0085680D">
        <w:rPr>
          <w:rFonts w:ascii="Times New Roman" w:hAnsi="Times New Roman" w:cs="Times New Roman"/>
          <w:sz w:val="24"/>
          <w:szCs w:val="24"/>
        </w:rPr>
        <w:t xml:space="preserve">sätestatakse, et preemiaga kaasneb tunnistus. Lõikest jäetakse välja, et preemiaga kaasneb ka </w:t>
      </w:r>
      <w:r w:rsidR="00B1618D">
        <w:rPr>
          <w:rFonts w:ascii="Times New Roman" w:hAnsi="Times New Roman" w:cs="Times New Roman"/>
          <w:sz w:val="24"/>
          <w:szCs w:val="24"/>
        </w:rPr>
        <w:t xml:space="preserve">mälestusmedal. </w:t>
      </w:r>
      <w:bookmarkStart w:name="_Hlk207818052" w:id="5"/>
      <w:r w:rsidR="00B1618D">
        <w:rPr>
          <w:rFonts w:ascii="Times New Roman" w:hAnsi="Times New Roman" w:cs="Times New Roman"/>
          <w:sz w:val="24"/>
          <w:szCs w:val="24"/>
        </w:rPr>
        <w:t xml:space="preserve">Praktikas on koos preemiaga antud preemia saajale tunnistus, kuid </w:t>
      </w:r>
      <w:r w:rsidRPr="001F036C" w:rsidR="00B1618D">
        <w:rPr>
          <w:rFonts w:ascii="Times New Roman" w:hAnsi="Times New Roman" w:cs="Times New Roman"/>
          <w:sz w:val="24"/>
          <w:szCs w:val="24"/>
        </w:rPr>
        <w:t>mitte mälestusmedalit.</w:t>
      </w:r>
      <w:r w:rsidRPr="001F036C" w:rsidR="00C73726">
        <w:rPr>
          <w:rFonts w:ascii="Times New Roman" w:hAnsi="Times New Roman" w:cs="Times New Roman"/>
          <w:sz w:val="24"/>
          <w:szCs w:val="24"/>
        </w:rPr>
        <w:t xml:space="preserve"> Muudatusega</w:t>
      </w:r>
      <w:r w:rsidR="00C73726">
        <w:rPr>
          <w:rFonts w:ascii="Times New Roman" w:hAnsi="Times New Roman" w:cs="Times New Roman"/>
          <w:sz w:val="24"/>
          <w:szCs w:val="24"/>
        </w:rPr>
        <w:t xml:space="preserve"> viiakse praktika seadusega kooskõlla</w:t>
      </w:r>
      <w:r w:rsidR="0037552F">
        <w:rPr>
          <w:rFonts w:ascii="Times New Roman" w:hAnsi="Times New Roman" w:cs="Times New Roman"/>
          <w:sz w:val="24"/>
          <w:szCs w:val="24"/>
        </w:rPr>
        <w:t xml:space="preserve"> </w:t>
      </w:r>
      <w:r w:rsidRPr="00A574FB" w:rsidR="0037552F">
        <w:rPr>
          <w:rFonts w:ascii="Times New Roman" w:hAnsi="Times New Roman" w:cs="Times New Roman"/>
          <w:sz w:val="24"/>
          <w:szCs w:val="24"/>
        </w:rPr>
        <w:t>ning ühtlustatakse riikliku spordipreemi</w:t>
      </w:r>
      <w:r w:rsidRPr="00A574FB" w:rsidR="001239ED">
        <w:rPr>
          <w:rFonts w:ascii="Times New Roman" w:hAnsi="Times New Roman" w:cs="Times New Roman"/>
          <w:sz w:val="24"/>
          <w:szCs w:val="24"/>
        </w:rPr>
        <w:t>a</w:t>
      </w:r>
      <w:r w:rsidRPr="00A574FB" w:rsidR="0037552F">
        <w:rPr>
          <w:rFonts w:ascii="Times New Roman" w:hAnsi="Times New Roman" w:cs="Times New Roman"/>
          <w:sz w:val="24"/>
          <w:szCs w:val="24"/>
        </w:rPr>
        <w:t>ga, mille</w:t>
      </w:r>
      <w:r w:rsidR="0037552F">
        <w:rPr>
          <w:rFonts w:ascii="Times New Roman" w:hAnsi="Times New Roman" w:cs="Times New Roman"/>
          <w:sz w:val="24"/>
          <w:szCs w:val="24"/>
        </w:rPr>
        <w:t xml:space="preserve"> puhul kaasneb preemi</w:t>
      </w:r>
      <w:r w:rsidR="001239ED">
        <w:rPr>
          <w:rFonts w:ascii="Times New Roman" w:hAnsi="Times New Roman" w:cs="Times New Roman"/>
          <w:sz w:val="24"/>
          <w:szCs w:val="24"/>
        </w:rPr>
        <w:t>a</w:t>
      </w:r>
      <w:r w:rsidR="0037552F">
        <w:rPr>
          <w:rFonts w:ascii="Times New Roman" w:hAnsi="Times New Roman" w:cs="Times New Roman"/>
          <w:sz w:val="24"/>
          <w:szCs w:val="24"/>
        </w:rPr>
        <w:t>ga</w:t>
      </w:r>
      <w:r w:rsidR="00C745A2">
        <w:rPr>
          <w:rFonts w:ascii="Times New Roman" w:hAnsi="Times New Roman" w:cs="Times New Roman"/>
          <w:sz w:val="24"/>
          <w:szCs w:val="24"/>
        </w:rPr>
        <w:t xml:space="preserve"> üksnes</w:t>
      </w:r>
      <w:r w:rsidR="001239ED">
        <w:rPr>
          <w:rFonts w:ascii="Times New Roman" w:hAnsi="Times New Roman" w:cs="Times New Roman"/>
          <w:sz w:val="24"/>
          <w:szCs w:val="24"/>
        </w:rPr>
        <w:t xml:space="preserve"> </w:t>
      </w:r>
      <w:r w:rsidR="0037552F">
        <w:rPr>
          <w:rFonts w:ascii="Times New Roman" w:hAnsi="Times New Roman" w:cs="Times New Roman"/>
          <w:sz w:val="24"/>
          <w:szCs w:val="24"/>
        </w:rPr>
        <w:t>tunnist</w:t>
      </w:r>
      <w:r w:rsidR="001239ED">
        <w:rPr>
          <w:rFonts w:ascii="Times New Roman" w:hAnsi="Times New Roman" w:cs="Times New Roman"/>
          <w:sz w:val="24"/>
          <w:szCs w:val="24"/>
        </w:rPr>
        <w:t xml:space="preserve">us. </w:t>
      </w:r>
    </w:p>
    <w:bookmarkEnd w:id="5"/>
    <w:p w:rsidR="002112DF" w:rsidP="00E8227F" w:rsidRDefault="00645A2D" w14:paraId="001E7060" w14:textId="3E7F010B">
      <w:pPr>
        <w:jc w:val="both"/>
        <w:rPr>
          <w:rFonts w:ascii="Times New Roman" w:hAnsi="Times New Roman" w:cs="Times New Roman"/>
          <w:sz w:val="24"/>
          <w:szCs w:val="24"/>
        </w:rPr>
      </w:pPr>
      <w:r w:rsidRPr="2004D599">
        <w:rPr>
          <w:rFonts w:ascii="Times New Roman" w:hAnsi="Times New Roman" w:cs="Times New Roman"/>
          <w:b/>
          <w:bCs/>
          <w:color w:val="000000" w:themeColor="text1"/>
          <w:sz w:val="24"/>
          <w:szCs w:val="24"/>
        </w:rPr>
        <w:t xml:space="preserve">Paragrahvi 1 </w:t>
      </w:r>
      <w:r w:rsidRPr="2004D599" w:rsidR="00E8227F">
        <w:rPr>
          <w:rFonts w:ascii="Times New Roman" w:hAnsi="Times New Roman" w:cs="Times New Roman"/>
          <w:b/>
          <w:bCs/>
          <w:color w:val="000000" w:themeColor="text1"/>
          <w:sz w:val="24"/>
          <w:szCs w:val="24"/>
        </w:rPr>
        <w:t>pun</w:t>
      </w:r>
      <w:r w:rsidRPr="2004D599" w:rsidR="39923DBD">
        <w:rPr>
          <w:rFonts w:ascii="Times New Roman" w:hAnsi="Times New Roman" w:cs="Times New Roman"/>
          <w:b/>
          <w:bCs/>
          <w:color w:val="000000" w:themeColor="text1"/>
          <w:sz w:val="24"/>
          <w:szCs w:val="24"/>
        </w:rPr>
        <w:t>k</w:t>
      </w:r>
      <w:r w:rsidRPr="2004D599" w:rsidR="00E8227F">
        <w:rPr>
          <w:rFonts w:ascii="Times New Roman" w:hAnsi="Times New Roman" w:cs="Times New Roman"/>
          <w:b/>
          <w:bCs/>
          <w:color w:val="000000" w:themeColor="text1"/>
          <w:sz w:val="24"/>
          <w:szCs w:val="24"/>
        </w:rPr>
        <w:t xml:space="preserve">tiga </w:t>
      </w:r>
      <w:r w:rsidR="005402A4">
        <w:rPr>
          <w:rFonts w:ascii="Times New Roman" w:hAnsi="Times New Roman" w:cs="Times New Roman"/>
          <w:b/>
          <w:bCs/>
          <w:color w:val="000000" w:themeColor="text1"/>
          <w:sz w:val="24"/>
          <w:szCs w:val="24"/>
        </w:rPr>
        <w:t>5</w:t>
      </w:r>
      <w:r w:rsidRPr="2004D599" w:rsidR="00E8227F">
        <w:rPr>
          <w:rFonts w:ascii="Times New Roman" w:hAnsi="Times New Roman" w:cs="Times New Roman"/>
          <w:b/>
          <w:bCs/>
          <w:color w:val="000000" w:themeColor="text1"/>
          <w:sz w:val="24"/>
          <w:szCs w:val="24"/>
        </w:rPr>
        <w:t xml:space="preserve"> </w:t>
      </w:r>
      <w:r w:rsidRPr="2004D599" w:rsidR="00E8227F">
        <w:rPr>
          <w:rFonts w:ascii="Times New Roman" w:hAnsi="Times New Roman" w:cs="Times New Roman"/>
          <w:color w:val="000000" w:themeColor="text1"/>
          <w:sz w:val="24"/>
          <w:szCs w:val="24"/>
        </w:rPr>
        <w:t xml:space="preserve">muudetakse </w:t>
      </w:r>
      <w:r w:rsidRPr="2004D599" w:rsidR="00A36E11">
        <w:rPr>
          <w:rFonts w:ascii="Times New Roman" w:hAnsi="Times New Roman" w:cs="Times New Roman"/>
          <w:color w:val="000000" w:themeColor="text1"/>
          <w:sz w:val="24"/>
          <w:szCs w:val="24"/>
        </w:rPr>
        <w:t>RKPSS-i</w:t>
      </w:r>
      <w:r w:rsidRPr="2004D599" w:rsidR="00D37E91">
        <w:rPr>
          <w:rFonts w:ascii="Times New Roman" w:hAnsi="Times New Roman" w:cs="Times New Roman"/>
          <w:color w:val="000000" w:themeColor="text1"/>
          <w:sz w:val="24"/>
          <w:szCs w:val="24"/>
        </w:rPr>
        <w:t xml:space="preserve"> § 3</w:t>
      </w:r>
      <w:r w:rsidRPr="2004D599" w:rsidR="0069771A">
        <w:rPr>
          <w:rFonts w:ascii="Times New Roman" w:hAnsi="Times New Roman" w:cs="Times New Roman"/>
          <w:color w:val="000000" w:themeColor="text1"/>
          <w:sz w:val="24"/>
          <w:szCs w:val="24"/>
        </w:rPr>
        <w:t>, milles sätestatakse, et p</w:t>
      </w:r>
      <w:r w:rsidRPr="2004D599" w:rsidR="00E8227F">
        <w:rPr>
          <w:rFonts w:ascii="Times New Roman" w:hAnsi="Times New Roman" w:cs="Times New Roman"/>
          <w:sz w:val="24"/>
          <w:szCs w:val="24"/>
        </w:rPr>
        <w:t xml:space="preserve">reemia suuruse kehtestab </w:t>
      </w:r>
      <w:r w:rsidR="00C745A2">
        <w:rPr>
          <w:rFonts w:ascii="Times New Roman" w:hAnsi="Times New Roman" w:cs="Times New Roman"/>
          <w:sz w:val="24"/>
          <w:szCs w:val="24"/>
        </w:rPr>
        <w:t>valdkonna eest vastutav minister</w:t>
      </w:r>
      <w:r w:rsidRPr="2004D599" w:rsidR="00E8227F">
        <w:rPr>
          <w:rFonts w:ascii="Times New Roman" w:hAnsi="Times New Roman" w:cs="Times New Roman"/>
          <w:sz w:val="24"/>
          <w:szCs w:val="24"/>
        </w:rPr>
        <w:t xml:space="preserve"> määrusega.</w:t>
      </w:r>
      <w:r w:rsidRPr="2004D599" w:rsidR="0069771A">
        <w:rPr>
          <w:rFonts w:ascii="Times New Roman" w:hAnsi="Times New Roman" w:cs="Times New Roman"/>
          <w:sz w:val="24"/>
          <w:szCs w:val="24"/>
        </w:rPr>
        <w:t xml:space="preserve"> Kehtiva sõnastuse järgi </w:t>
      </w:r>
      <w:r w:rsidRPr="2004D599" w:rsidR="00DD5DD0">
        <w:rPr>
          <w:rFonts w:ascii="Times New Roman" w:hAnsi="Times New Roman" w:cs="Times New Roman"/>
          <w:sz w:val="24"/>
          <w:szCs w:val="24"/>
        </w:rPr>
        <w:t xml:space="preserve">määratakse </w:t>
      </w:r>
      <w:r w:rsidRPr="2004D599" w:rsidR="008B0313">
        <w:rPr>
          <w:rFonts w:ascii="Times New Roman" w:hAnsi="Times New Roman" w:cs="Times New Roman"/>
          <w:sz w:val="24"/>
          <w:szCs w:val="24"/>
        </w:rPr>
        <w:t>preemia suurus igal aastal riigieelarves.</w:t>
      </w:r>
      <w:r w:rsidRPr="2004D599" w:rsidR="00950B86">
        <w:rPr>
          <w:rFonts w:ascii="Times New Roman" w:hAnsi="Times New Roman" w:cs="Times New Roman"/>
          <w:sz w:val="24"/>
          <w:szCs w:val="24"/>
        </w:rPr>
        <w:t xml:space="preserve"> </w:t>
      </w:r>
      <w:r w:rsidR="00DD5DD0">
        <w:rPr>
          <w:rFonts w:ascii="Times New Roman" w:hAnsi="Times New Roman" w:cs="Times New Roman"/>
          <w:sz w:val="24"/>
          <w:szCs w:val="24"/>
        </w:rPr>
        <w:t>I</w:t>
      </w:r>
      <w:r w:rsidRPr="2004D599" w:rsidR="00950B86">
        <w:rPr>
          <w:rFonts w:ascii="Times New Roman" w:hAnsi="Times New Roman" w:cs="Times New Roman"/>
          <w:sz w:val="24"/>
          <w:szCs w:val="24"/>
        </w:rPr>
        <w:t xml:space="preserve">ga-aastane riigieelarve seadus </w:t>
      </w:r>
      <w:r w:rsidR="00DD5DD0">
        <w:rPr>
          <w:rFonts w:ascii="Times New Roman" w:hAnsi="Times New Roman" w:cs="Times New Roman"/>
          <w:sz w:val="24"/>
          <w:szCs w:val="24"/>
        </w:rPr>
        <w:t xml:space="preserve">siiski </w:t>
      </w:r>
      <w:r w:rsidRPr="2004D599" w:rsidR="00950B86">
        <w:rPr>
          <w:rFonts w:ascii="Times New Roman" w:hAnsi="Times New Roman" w:cs="Times New Roman"/>
          <w:sz w:val="24"/>
          <w:szCs w:val="24"/>
        </w:rPr>
        <w:t>preemiate suurusi</w:t>
      </w:r>
      <w:r w:rsidR="00393A2A">
        <w:rPr>
          <w:rFonts w:ascii="Times New Roman" w:hAnsi="Times New Roman" w:cs="Times New Roman"/>
          <w:sz w:val="24"/>
          <w:szCs w:val="24"/>
        </w:rPr>
        <w:t xml:space="preserve"> eraldi</w:t>
      </w:r>
      <w:r w:rsidRPr="2004D599" w:rsidR="00950B86">
        <w:rPr>
          <w:rFonts w:ascii="Times New Roman" w:hAnsi="Times New Roman" w:cs="Times New Roman"/>
          <w:sz w:val="24"/>
          <w:szCs w:val="24"/>
        </w:rPr>
        <w:t xml:space="preserve"> ei määra</w:t>
      </w:r>
      <w:r w:rsidR="006E16B4">
        <w:rPr>
          <w:rFonts w:ascii="Times New Roman" w:hAnsi="Times New Roman" w:cs="Times New Roman"/>
          <w:sz w:val="24"/>
          <w:szCs w:val="24"/>
        </w:rPr>
        <w:t xml:space="preserve"> ning </w:t>
      </w:r>
      <w:r w:rsidR="008E15C9">
        <w:rPr>
          <w:rFonts w:ascii="Times New Roman" w:hAnsi="Times New Roman" w:cs="Times New Roman"/>
          <w:sz w:val="24"/>
          <w:szCs w:val="24"/>
        </w:rPr>
        <w:t>sellekohased vahendid sisalduvad Kultuuriministeeriumi valitsemisala eelarves</w:t>
      </w:r>
      <w:r w:rsidRPr="2004D599" w:rsidR="00950B86">
        <w:rPr>
          <w:rFonts w:ascii="Times New Roman" w:hAnsi="Times New Roman" w:cs="Times New Roman"/>
          <w:sz w:val="24"/>
          <w:szCs w:val="24"/>
        </w:rPr>
        <w:t xml:space="preserve">. </w:t>
      </w:r>
      <w:r w:rsidR="009516F3">
        <w:rPr>
          <w:rFonts w:ascii="Times New Roman" w:hAnsi="Times New Roman" w:cs="Times New Roman"/>
          <w:sz w:val="24"/>
          <w:szCs w:val="24"/>
        </w:rPr>
        <w:t xml:space="preserve">See jääb ka edaspidi nii. </w:t>
      </w:r>
      <w:r w:rsidR="00F61687">
        <w:rPr>
          <w:rFonts w:ascii="Times New Roman" w:hAnsi="Times New Roman" w:cs="Times New Roman"/>
          <w:sz w:val="24"/>
          <w:szCs w:val="24"/>
        </w:rPr>
        <w:t xml:space="preserve">Praktikas on </w:t>
      </w:r>
      <w:r w:rsidRPr="009B4E46" w:rsidR="001F036C">
        <w:rPr>
          <w:rFonts w:ascii="Times New Roman" w:hAnsi="Times New Roman" w:cs="Times New Roman"/>
          <w:sz w:val="24"/>
          <w:szCs w:val="24"/>
        </w:rPr>
        <w:t xml:space="preserve">alates 2012. aastast </w:t>
      </w:r>
      <w:r w:rsidRPr="009B4E46" w:rsidR="009B4E46">
        <w:rPr>
          <w:rFonts w:ascii="Times New Roman" w:hAnsi="Times New Roman" w:cs="Times New Roman"/>
          <w:sz w:val="24"/>
          <w:szCs w:val="24"/>
        </w:rPr>
        <w:t>elutööpreemia suurus o</w:t>
      </w:r>
      <w:r w:rsidR="00F61687">
        <w:rPr>
          <w:rFonts w:ascii="Times New Roman" w:hAnsi="Times New Roman" w:cs="Times New Roman"/>
          <w:sz w:val="24"/>
          <w:szCs w:val="24"/>
        </w:rPr>
        <w:t>lnud</w:t>
      </w:r>
      <w:r w:rsidRPr="009B4E46" w:rsidR="009B4E46">
        <w:rPr>
          <w:rFonts w:ascii="Times New Roman" w:hAnsi="Times New Roman" w:cs="Times New Roman"/>
          <w:sz w:val="24"/>
          <w:szCs w:val="24"/>
        </w:rPr>
        <w:t xml:space="preserve"> 64 000 eurot ning aastapreemia suurus 9600 eurot</w:t>
      </w:r>
      <w:r w:rsidR="00832FA2">
        <w:rPr>
          <w:rFonts w:ascii="Times New Roman" w:hAnsi="Times New Roman" w:cs="Times New Roman"/>
          <w:sz w:val="24"/>
          <w:szCs w:val="24"/>
        </w:rPr>
        <w:t>, kuid need suurused ei ole õiguslikult määratud.</w:t>
      </w:r>
      <w:r w:rsidRPr="009B4E46" w:rsidR="009B4E46">
        <w:rPr>
          <w:rFonts w:ascii="Times New Roman" w:hAnsi="Times New Roman" w:cs="Times New Roman"/>
          <w:sz w:val="24"/>
          <w:szCs w:val="24"/>
        </w:rPr>
        <w:t xml:space="preserve"> </w:t>
      </w:r>
      <w:r w:rsidR="00947765">
        <w:rPr>
          <w:rFonts w:ascii="Times New Roman" w:hAnsi="Times New Roman" w:cs="Times New Roman"/>
          <w:sz w:val="24"/>
          <w:szCs w:val="24"/>
        </w:rPr>
        <w:t>Õ</w:t>
      </w:r>
      <w:r w:rsidR="00292C0D">
        <w:rPr>
          <w:rFonts w:ascii="Times New Roman" w:hAnsi="Times New Roman" w:cs="Times New Roman"/>
          <w:sz w:val="24"/>
          <w:szCs w:val="24"/>
        </w:rPr>
        <w:t xml:space="preserve">iguslikult </w:t>
      </w:r>
      <w:r w:rsidR="00947765">
        <w:rPr>
          <w:rFonts w:ascii="Times New Roman" w:hAnsi="Times New Roman" w:cs="Times New Roman"/>
          <w:sz w:val="24"/>
          <w:szCs w:val="24"/>
        </w:rPr>
        <w:t xml:space="preserve">on siiski </w:t>
      </w:r>
      <w:r w:rsidR="00292C0D">
        <w:rPr>
          <w:rFonts w:ascii="Times New Roman" w:hAnsi="Times New Roman" w:cs="Times New Roman"/>
          <w:sz w:val="24"/>
          <w:szCs w:val="24"/>
        </w:rPr>
        <w:t xml:space="preserve">selgem, </w:t>
      </w:r>
      <w:r w:rsidR="00B7042F">
        <w:rPr>
          <w:rFonts w:ascii="Times New Roman" w:hAnsi="Times New Roman" w:cs="Times New Roman"/>
          <w:sz w:val="24"/>
          <w:szCs w:val="24"/>
        </w:rPr>
        <w:t xml:space="preserve">kui </w:t>
      </w:r>
      <w:r w:rsidR="00292C0D">
        <w:rPr>
          <w:rFonts w:ascii="Times New Roman" w:hAnsi="Times New Roman" w:cs="Times New Roman"/>
          <w:sz w:val="24"/>
          <w:szCs w:val="24"/>
        </w:rPr>
        <w:t xml:space="preserve">preemiate suurused on </w:t>
      </w:r>
      <w:r w:rsidR="001F036C">
        <w:rPr>
          <w:rFonts w:ascii="Times New Roman" w:hAnsi="Times New Roman" w:cs="Times New Roman"/>
          <w:sz w:val="24"/>
          <w:szCs w:val="24"/>
        </w:rPr>
        <w:t xml:space="preserve">määratud </w:t>
      </w:r>
      <w:r w:rsidR="009516F3">
        <w:rPr>
          <w:rFonts w:ascii="Times New Roman" w:hAnsi="Times New Roman" w:cs="Times New Roman"/>
          <w:sz w:val="24"/>
          <w:szCs w:val="24"/>
        </w:rPr>
        <w:t>õigusaktiga</w:t>
      </w:r>
      <w:r w:rsidRPr="00CA6D35" w:rsidR="009516F3">
        <w:rPr>
          <w:rFonts w:ascii="Times New Roman" w:hAnsi="Times New Roman" w:cs="Times New Roman"/>
          <w:sz w:val="24"/>
          <w:szCs w:val="24"/>
        </w:rPr>
        <w:t xml:space="preserve">. </w:t>
      </w:r>
      <w:bookmarkStart w:name="_Hlk207822148" w:id="6"/>
      <w:r w:rsidRPr="00CA6D35" w:rsidR="009516F3">
        <w:rPr>
          <w:rFonts w:ascii="Times New Roman" w:hAnsi="Times New Roman" w:cs="Times New Roman"/>
          <w:sz w:val="24"/>
          <w:szCs w:val="24"/>
        </w:rPr>
        <w:t xml:space="preserve">Kohane </w:t>
      </w:r>
      <w:r w:rsidRPr="00493124" w:rsidR="00CA6D35">
        <w:rPr>
          <w:rFonts w:ascii="Times New Roman" w:hAnsi="Times New Roman" w:cs="Times New Roman"/>
          <w:sz w:val="24"/>
          <w:szCs w:val="24"/>
        </w:rPr>
        <w:t xml:space="preserve">on selleks ministri </w:t>
      </w:r>
      <w:r w:rsidRPr="00CA6D35" w:rsidR="009516F3">
        <w:rPr>
          <w:rFonts w:ascii="Times New Roman" w:hAnsi="Times New Roman" w:cs="Times New Roman"/>
          <w:sz w:val="24"/>
          <w:szCs w:val="24"/>
        </w:rPr>
        <w:t>tasand</w:t>
      </w:r>
      <w:r w:rsidR="00CA6D35">
        <w:rPr>
          <w:rFonts w:ascii="Times New Roman" w:hAnsi="Times New Roman" w:cs="Times New Roman"/>
          <w:sz w:val="24"/>
          <w:szCs w:val="24"/>
        </w:rPr>
        <w:t>i</w:t>
      </w:r>
      <w:r w:rsidRPr="00CA6D35" w:rsidR="009516F3">
        <w:rPr>
          <w:rFonts w:ascii="Times New Roman" w:hAnsi="Times New Roman" w:cs="Times New Roman"/>
          <w:sz w:val="24"/>
          <w:szCs w:val="24"/>
        </w:rPr>
        <w:t xml:space="preserve"> </w:t>
      </w:r>
      <w:r w:rsidR="00CA6D35">
        <w:rPr>
          <w:rFonts w:ascii="Times New Roman" w:hAnsi="Times New Roman" w:cs="Times New Roman"/>
          <w:sz w:val="24"/>
          <w:szCs w:val="24"/>
        </w:rPr>
        <w:t xml:space="preserve">õigusakt </w:t>
      </w:r>
      <w:r w:rsidRPr="00493124" w:rsidR="00CA6D35">
        <w:rPr>
          <w:rFonts w:ascii="Times New Roman" w:hAnsi="Times New Roman" w:cs="Times New Roman"/>
          <w:sz w:val="24"/>
          <w:szCs w:val="24"/>
        </w:rPr>
        <w:t>ehk</w:t>
      </w:r>
      <w:r w:rsidRPr="00CA6D35" w:rsidR="009516F3">
        <w:rPr>
          <w:rFonts w:ascii="Times New Roman" w:hAnsi="Times New Roman" w:cs="Times New Roman"/>
          <w:sz w:val="24"/>
          <w:szCs w:val="24"/>
        </w:rPr>
        <w:t xml:space="preserve"> kultuuriminist</w:t>
      </w:r>
      <w:r w:rsidRPr="00CA6D35" w:rsidR="001F036C">
        <w:rPr>
          <w:rFonts w:ascii="Times New Roman" w:hAnsi="Times New Roman" w:cs="Times New Roman"/>
          <w:sz w:val="24"/>
          <w:szCs w:val="24"/>
        </w:rPr>
        <w:t>ri</w:t>
      </w:r>
      <w:r w:rsidRPr="001F036C" w:rsidR="009516F3">
        <w:rPr>
          <w:rFonts w:ascii="Times New Roman" w:hAnsi="Times New Roman" w:cs="Times New Roman"/>
          <w:sz w:val="24"/>
          <w:szCs w:val="24"/>
        </w:rPr>
        <w:t xml:space="preserve"> kui valdkonna eest vastutav</w:t>
      </w:r>
      <w:r w:rsidR="00493124">
        <w:rPr>
          <w:rFonts w:ascii="Times New Roman" w:hAnsi="Times New Roman" w:cs="Times New Roman"/>
          <w:sz w:val="24"/>
          <w:szCs w:val="24"/>
        </w:rPr>
        <w:t>a</w:t>
      </w:r>
      <w:r w:rsidRPr="001F036C" w:rsidR="009516F3">
        <w:rPr>
          <w:rFonts w:ascii="Times New Roman" w:hAnsi="Times New Roman" w:cs="Times New Roman"/>
          <w:sz w:val="24"/>
          <w:szCs w:val="24"/>
        </w:rPr>
        <w:t xml:space="preserve"> minist</w:t>
      </w:r>
      <w:r w:rsidR="001F036C">
        <w:rPr>
          <w:rFonts w:ascii="Times New Roman" w:hAnsi="Times New Roman" w:cs="Times New Roman"/>
          <w:sz w:val="24"/>
          <w:szCs w:val="24"/>
        </w:rPr>
        <w:t>ri määrus</w:t>
      </w:r>
      <w:r w:rsidRPr="001F036C" w:rsidR="009516F3">
        <w:rPr>
          <w:rFonts w:ascii="Times New Roman" w:hAnsi="Times New Roman" w:cs="Times New Roman"/>
          <w:sz w:val="24"/>
          <w:szCs w:val="24"/>
        </w:rPr>
        <w:t xml:space="preserve">. </w:t>
      </w:r>
      <w:r w:rsidRPr="001F036C" w:rsidR="00B93032">
        <w:rPr>
          <w:rFonts w:ascii="Times New Roman" w:hAnsi="Times New Roman" w:cs="Times New Roman"/>
          <w:sz w:val="24"/>
          <w:szCs w:val="24"/>
        </w:rPr>
        <w:t>Preemiate suu</w:t>
      </w:r>
      <w:r w:rsidRPr="00B93032" w:rsidR="00B93032">
        <w:rPr>
          <w:rFonts w:ascii="Times New Roman" w:hAnsi="Times New Roman" w:cs="Times New Roman"/>
          <w:sz w:val="24"/>
          <w:szCs w:val="24"/>
        </w:rPr>
        <w:t xml:space="preserve">rusi ei ole kavas muuta ning </w:t>
      </w:r>
      <w:r w:rsidR="00947765">
        <w:rPr>
          <w:rFonts w:ascii="Times New Roman" w:hAnsi="Times New Roman" w:cs="Times New Roman"/>
          <w:sz w:val="24"/>
          <w:szCs w:val="24"/>
        </w:rPr>
        <w:t>neid</w:t>
      </w:r>
      <w:r w:rsidRPr="00B93032" w:rsidR="00B93032">
        <w:rPr>
          <w:rFonts w:ascii="Times New Roman" w:hAnsi="Times New Roman" w:cs="Times New Roman"/>
          <w:sz w:val="24"/>
          <w:szCs w:val="24"/>
        </w:rPr>
        <w:t xml:space="preserve"> hoitakse eelnevate aastatega samal tasemel.</w:t>
      </w:r>
    </w:p>
    <w:bookmarkEnd w:id="6"/>
    <w:p w:rsidR="00812556" w:rsidP="00714211" w:rsidRDefault="00714211" w14:paraId="454D2546" w14:textId="1D46FF39">
      <w:pPr>
        <w:jc w:val="both"/>
        <w:rPr>
          <w:rFonts w:ascii="Times New Roman" w:hAnsi="Times New Roman" w:cs="Times New Roman"/>
          <w:color w:val="000000" w:themeColor="text1"/>
          <w:sz w:val="24"/>
          <w:szCs w:val="24"/>
        </w:rPr>
      </w:pPr>
      <w:r w:rsidRPr="0D36FDCF">
        <w:rPr>
          <w:rFonts w:ascii="Times New Roman" w:hAnsi="Times New Roman" w:cs="Times New Roman"/>
          <w:b/>
          <w:bCs/>
          <w:color w:val="000000" w:themeColor="text1"/>
          <w:sz w:val="24"/>
          <w:szCs w:val="24"/>
        </w:rPr>
        <w:t xml:space="preserve">Paragrahvi 1 punktis </w:t>
      </w:r>
      <w:r w:rsidRPr="0D36FDCF" w:rsidR="005402A4">
        <w:rPr>
          <w:rFonts w:ascii="Times New Roman" w:hAnsi="Times New Roman" w:cs="Times New Roman"/>
          <w:b/>
          <w:bCs/>
          <w:color w:val="000000" w:themeColor="text1"/>
          <w:sz w:val="24"/>
          <w:szCs w:val="24"/>
        </w:rPr>
        <w:t>6</w:t>
      </w:r>
      <w:r w:rsidRPr="0D36FDCF">
        <w:rPr>
          <w:rFonts w:ascii="Times New Roman" w:hAnsi="Times New Roman" w:cs="Times New Roman"/>
          <w:b/>
          <w:bCs/>
          <w:color w:val="000000" w:themeColor="text1"/>
          <w:sz w:val="24"/>
          <w:szCs w:val="24"/>
        </w:rPr>
        <w:t xml:space="preserve"> </w:t>
      </w:r>
      <w:r w:rsidRPr="0D36FDCF" w:rsidR="008958F7">
        <w:rPr>
          <w:rFonts w:ascii="Times New Roman" w:hAnsi="Times New Roman" w:cs="Times New Roman"/>
          <w:color w:val="000000" w:themeColor="text1"/>
          <w:sz w:val="24"/>
          <w:szCs w:val="24"/>
        </w:rPr>
        <w:t>täiendatakse</w:t>
      </w:r>
      <w:r w:rsidRPr="0D36FDCF">
        <w:rPr>
          <w:rFonts w:ascii="Times New Roman" w:hAnsi="Times New Roman" w:cs="Times New Roman"/>
          <w:color w:val="000000" w:themeColor="text1"/>
          <w:sz w:val="24"/>
          <w:szCs w:val="24"/>
        </w:rPr>
        <w:t xml:space="preserve"> RKPSS-i § </w:t>
      </w:r>
      <w:r w:rsidRPr="0D36FDCF" w:rsidR="0015410D">
        <w:rPr>
          <w:rFonts w:ascii="Times New Roman" w:hAnsi="Times New Roman" w:cs="Times New Roman"/>
          <w:color w:val="000000" w:themeColor="text1"/>
          <w:sz w:val="24"/>
          <w:szCs w:val="24"/>
        </w:rPr>
        <w:t>4</w:t>
      </w:r>
      <w:r w:rsidRPr="0D36FDCF">
        <w:rPr>
          <w:rFonts w:ascii="Times New Roman" w:hAnsi="Times New Roman" w:cs="Times New Roman"/>
          <w:color w:val="000000" w:themeColor="text1"/>
          <w:sz w:val="24"/>
          <w:szCs w:val="24"/>
        </w:rPr>
        <w:t xml:space="preserve"> l</w:t>
      </w:r>
      <w:r w:rsidRPr="0D36FDCF" w:rsidR="00947765">
        <w:rPr>
          <w:rFonts w:ascii="Times New Roman" w:hAnsi="Times New Roman" w:cs="Times New Roman"/>
          <w:color w:val="000000" w:themeColor="text1"/>
          <w:sz w:val="24"/>
          <w:szCs w:val="24"/>
        </w:rPr>
        <w:t xml:space="preserve">õiget </w:t>
      </w:r>
      <w:r w:rsidRPr="0D36FDCF">
        <w:rPr>
          <w:rFonts w:ascii="Times New Roman" w:hAnsi="Times New Roman" w:cs="Times New Roman"/>
          <w:color w:val="000000" w:themeColor="text1"/>
          <w:sz w:val="24"/>
          <w:szCs w:val="24"/>
        </w:rPr>
        <w:t>3 ja sätestatakse, et Kultuuriministeerium avalikustab nõuetekohaselt</w:t>
      </w:r>
      <w:r w:rsidR="004067E3">
        <w:rPr>
          <w:rFonts w:ascii="Times New Roman" w:hAnsi="Times New Roman" w:cs="Times New Roman"/>
          <w:color w:val="000000" w:themeColor="text1"/>
          <w:sz w:val="24"/>
          <w:szCs w:val="24"/>
        </w:rPr>
        <w:t xml:space="preserve"> </w:t>
      </w:r>
      <w:r w:rsidRPr="0D36FDCF">
        <w:rPr>
          <w:rFonts w:ascii="Times New Roman" w:hAnsi="Times New Roman" w:cs="Times New Roman"/>
          <w:color w:val="000000" w:themeColor="text1"/>
          <w:sz w:val="24"/>
          <w:szCs w:val="24"/>
        </w:rPr>
        <w:t>esitatud</w:t>
      </w:r>
      <w:r w:rsidRPr="0D36FDCF">
        <w:rPr>
          <w:rFonts w:ascii="Times New Roman" w:hAnsi="Times New Roman" w:cs="Times New Roman"/>
          <w:color w:val="000000" w:themeColor="text1"/>
          <w:sz w:val="24"/>
          <w:szCs w:val="24"/>
        </w:rPr>
        <w:t xml:space="preserve"> </w:t>
      </w:r>
      <w:r w:rsidRPr="002101B3" w:rsidR="002101B3">
        <w:rPr>
          <w:rFonts w:ascii="Times New Roman" w:hAnsi="Times New Roman" w:cs="Times New Roman"/>
          <w:color w:val="000000" w:themeColor="text1"/>
          <w:sz w:val="24"/>
          <w:szCs w:val="24"/>
        </w:rPr>
        <w:t xml:space="preserve">preemia kandidaadi ees- ja perekonnanime, ettepanekus nimetatud loomingulise saavutuse ja ning ettepaneku esitaja </w:t>
      </w:r>
      <w:r w:rsidRPr="0D36FDCF">
        <w:rPr>
          <w:rFonts w:ascii="Times New Roman" w:hAnsi="Times New Roman" w:cs="Times New Roman"/>
          <w:color w:val="000000" w:themeColor="text1"/>
          <w:sz w:val="24"/>
          <w:szCs w:val="24"/>
        </w:rPr>
        <w:t>ministeeriumi veebilehel hiljemalt iga aasta 1. veebruariks. Kehtiv sõna</w:t>
      </w:r>
      <w:r w:rsidRPr="0D36FDCF" w:rsidR="00947765">
        <w:rPr>
          <w:rFonts w:ascii="Times New Roman" w:hAnsi="Times New Roman" w:cs="Times New Roman"/>
          <w:color w:val="000000" w:themeColor="text1"/>
          <w:sz w:val="24"/>
          <w:szCs w:val="24"/>
        </w:rPr>
        <w:t>s</w:t>
      </w:r>
      <w:r w:rsidRPr="0D36FDCF">
        <w:rPr>
          <w:rFonts w:ascii="Times New Roman" w:hAnsi="Times New Roman" w:cs="Times New Roman"/>
          <w:color w:val="000000" w:themeColor="text1"/>
          <w:sz w:val="24"/>
          <w:szCs w:val="24"/>
        </w:rPr>
        <w:t>tus</w:t>
      </w:r>
      <w:r w:rsidRPr="0D36FDCF" w:rsidR="000B2B55">
        <w:rPr>
          <w:rFonts w:ascii="Times New Roman" w:hAnsi="Times New Roman" w:cs="Times New Roman"/>
          <w:color w:val="000000" w:themeColor="text1"/>
          <w:sz w:val="24"/>
          <w:szCs w:val="24"/>
        </w:rPr>
        <w:t xml:space="preserve"> RKPSS-i § 5 </w:t>
      </w:r>
      <w:r w:rsidRPr="0D36FDCF" w:rsidR="005A0B0C">
        <w:rPr>
          <w:rFonts w:ascii="Times New Roman" w:hAnsi="Times New Roman" w:cs="Times New Roman"/>
          <w:color w:val="000000" w:themeColor="text1"/>
          <w:sz w:val="24"/>
          <w:szCs w:val="24"/>
        </w:rPr>
        <w:t>l</w:t>
      </w:r>
      <w:r w:rsidRPr="0D36FDCF" w:rsidR="00947765">
        <w:rPr>
          <w:rFonts w:ascii="Times New Roman" w:hAnsi="Times New Roman" w:cs="Times New Roman"/>
          <w:color w:val="000000" w:themeColor="text1"/>
          <w:sz w:val="24"/>
          <w:szCs w:val="24"/>
        </w:rPr>
        <w:t>õikes</w:t>
      </w:r>
      <w:r w:rsidRPr="0D36FDCF" w:rsidR="005A0B0C">
        <w:rPr>
          <w:rFonts w:ascii="Times New Roman" w:hAnsi="Times New Roman" w:cs="Times New Roman"/>
          <w:color w:val="000000" w:themeColor="text1"/>
          <w:sz w:val="24"/>
          <w:szCs w:val="24"/>
        </w:rPr>
        <w:t xml:space="preserve"> 3 </w:t>
      </w:r>
      <w:r w:rsidRPr="0D36FDCF">
        <w:rPr>
          <w:rFonts w:ascii="Times New Roman" w:hAnsi="Times New Roman" w:cs="Times New Roman"/>
          <w:color w:val="000000" w:themeColor="text1"/>
          <w:sz w:val="24"/>
          <w:szCs w:val="24"/>
        </w:rPr>
        <w:t>näeb ette, et ettepanekud ja nende esitajad tuleb avalikustada üleriigilise levikuga ajalehes</w:t>
      </w:r>
      <w:r w:rsidRPr="0D36FDCF" w:rsidR="005A0B0C">
        <w:rPr>
          <w:rFonts w:ascii="Times New Roman" w:hAnsi="Times New Roman" w:cs="Times New Roman"/>
          <w:color w:val="000000" w:themeColor="text1"/>
          <w:sz w:val="24"/>
          <w:szCs w:val="24"/>
        </w:rPr>
        <w:t xml:space="preserve"> ning </w:t>
      </w:r>
      <w:r w:rsidRPr="0D36FDCF" w:rsidR="00426ADB">
        <w:rPr>
          <w:rFonts w:ascii="Times New Roman" w:hAnsi="Times New Roman" w:cs="Times New Roman"/>
          <w:color w:val="000000" w:themeColor="text1"/>
          <w:sz w:val="24"/>
          <w:szCs w:val="24"/>
        </w:rPr>
        <w:t>see</w:t>
      </w:r>
      <w:r w:rsidRPr="0D36FDCF" w:rsidR="00CA6D35">
        <w:rPr>
          <w:rFonts w:ascii="Times New Roman" w:hAnsi="Times New Roman" w:cs="Times New Roman"/>
          <w:color w:val="000000" w:themeColor="text1"/>
          <w:sz w:val="24"/>
          <w:szCs w:val="24"/>
        </w:rPr>
        <w:t xml:space="preserve"> on </w:t>
      </w:r>
      <w:r w:rsidRPr="0D36FDCF" w:rsidR="00D92C16">
        <w:rPr>
          <w:rFonts w:ascii="Times New Roman" w:hAnsi="Times New Roman" w:cs="Times New Roman"/>
          <w:color w:val="000000" w:themeColor="text1"/>
          <w:sz w:val="24"/>
          <w:szCs w:val="24"/>
        </w:rPr>
        <w:t>kultuuripreemiate komisjoni</w:t>
      </w:r>
      <w:r w:rsidRPr="0D36FDCF" w:rsidR="00831BE9">
        <w:rPr>
          <w:rFonts w:ascii="Times New Roman" w:hAnsi="Times New Roman" w:cs="Times New Roman"/>
          <w:color w:val="000000" w:themeColor="text1"/>
          <w:sz w:val="24"/>
          <w:szCs w:val="24"/>
        </w:rPr>
        <w:t xml:space="preserve"> kohustus</w:t>
      </w:r>
      <w:r w:rsidRPr="0D36FDCF">
        <w:rPr>
          <w:rFonts w:ascii="Times New Roman" w:hAnsi="Times New Roman" w:cs="Times New Roman"/>
          <w:color w:val="000000" w:themeColor="text1"/>
          <w:sz w:val="24"/>
          <w:szCs w:val="24"/>
        </w:rPr>
        <w:t xml:space="preserve">. </w:t>
      </w:r>
      <w:r w:rsidRPr="0D36FDCF" w:rsidR="007F0C0C">
        <w:rPr>
          <w:rFonts w:ascii="Times New Roman" w:hAnsi="Times New Roman" w:cs="Times New Roman"/>
          <w:color w:val="000000" w:themeColor="text1"/>
          <w:sz w:val="24"/>
          <w:szCs w:val="24"/>
        </w:rPr>
        <w:t>Sellest nähtub, et ettepanekute avaldamine on olnud pika</w:t>
      </w:r>
      <w:r w:rsidRPr="0D36FDCF" w:rsidR="00430057">
        <w:rPr>
          <w:rFonts w:ascii="Times New Roman" w:hAnsi="Times New Roman" w:cs="Times New Roman"/>
          <w:color w:val="000000" w:themeColor="text1"/>
          <w:sz w:val="24"/>
          <w:szCs w:val="24"/>
        </w:rPr>
        <w:t xml:space="preserve">ajalise traditsiooniga alates </w:t>
      </w:r>
      <w:r w:rsidRPr="0D36FDCF" w:rsidR="007C7023">
        <w:rPr>
          <w:rFonts w:ascii="Times New Roman" w:hAnsi="Times New Roman" w:cs="Times New Roman"/>
          <w:color w:val="000000" w:themeColor="text1"/>
          <w:sz w:val="24"/>
          <w:szCs w:val="24"/>
        </w:rPr>
        <w:t xml:space="preserve">RKPSS-i jõustumisest. </w:t>
      </w:r>
      <w:r w:rsidRPr="0D36FDCF" w:rsidR="00166204">
        <w:rPr>
          <w:rFonts w:ascii="Times New Roman" w:hAnsi="Times New Roman" w:cs="Times New Roman"/>
          <w:color w:val="000000" w:themeColor="text1"/>
          <w:sz w:val="24"/>
          <w:szCs w:val="24"/>
        </w:rPr>
        <w:t xml:space="preserve">Ettepanekute avaldamine on kandnud </w:t>
      </w:r>
      <w:r w:rsidRPr="0D36FDCF" w:rsidR="00AE46E0">
        <w:rPr>
          <w:rFonts w:ascii="Times New Roman" w:hAnsi="Times New Roman" w:cs="Times New Roman"/>
          <w:color w:val="000000" w:themeColor="text1"/>
          <w:sz w:val="24"/>
          <w:szCs w:val="24"/>
        </w:rPr>
        <w:t xml:space="preserve">kultuurivaldkonna ja selles tegutsevate väljapaistavate isikute ja nende loomingu tunnustamise </w:t>
      </w:r>
      <w:r w:rsidRPr="0D36FDCF" w:rsidR="006738D2">
        <w:rPr>
          <w:rFonts w:ascii="Times New Roman" w:hAnsi="Times New Roman" w:cs="Times New Roman"/>
          <w:color w:val="000000" w:themeColor="text1"/>
          <w:sz w:val="24"/>
          <w:szCs w:val="24"/>
        </w:rPr>
        <w:t xml:space="preserve">eesmärki, kuna </w:t>
      </w:r>
      <w:r w:rsidRPr="0D36FDCF" w:rsidR="002C2D0E">
        <w:rPr>
          <w:rFonts w:ascii="Times New Roman" w:hAnsi="Times New Roman" w:cs="Times New Roman"/>
          <w:color w:val="000000" w:themeColor="text1"/>
          <w:sz w:val="24"/>
          <w:szCs w:val="24"/>
        </w:rPr>
        <w:t xml:space="preserve">preemia kandidaadina esitamine </w:t>
      </w:r>
      <w:r w:rsidRPr="0D36FDCF" w:rsidR="001117F6">
        <w:rPr>
          <w:rFonts w:ascii="Times New Roman" w:hAnsi="Times New Roman" w:cs="Times New Roman"/>
          <w:color w:val="000000" w:themeColor="text1"/>
          <w:sz w:val="24"/>
          <w:szCs w:val="24"/>
        </w:rPr>
        <w:t xml:space="preserve">tõstab esile </w:t>
      </w:r>
      <w:r w:rsidRPr="0D36FDCF" w:rsidR="00462DE9">
        <w:rPr>
          <w:rFonts w:ascii="Times New Roman" w:hAnsi="Times New Roman" w:cs="Times New Roman"/>
          <w:color w:val="000000" w:themeColor="text1"/>
          <w:sz w:val="24"/>
          <w:szCs w:val="24"/>
        </w:rPr>
        <w:t>esitatud isikute panust kultuuri arengusse. Samuti</w:t>
      </w:r>
      <w:r w:rsidRPr="0D36FDCF" w:rsidR="00B421D4">
        <w:rPr>
          <w:rFonts w:ascii="Times New Roman" w:hAnsi="Times New Roman" w:cs="Times New Roman"/>
          <w:color w:val="000000" w:themeColor="text1"/>
          <w:sz w:val="24"/>
          <w:szCs w:val="24"/>
        </w:rPr>
        <w:t xml:space="preserve"> aitab avalikustamine kaasa kultuurivaldkonna esile tõstmisele </w:t>
      </w:r>
      <w:r w:rsidRPr="0D36FDCF" w:rsidR="00F34781">
        <w:rPr>
          <w:rFonts w:ascii="Times New Roman" w:hAnsi="Times New Roman" w:cs="Times New Roman"/>
          <w:color w:val="000000" w:themeColor="text1"/>
          <w:sz w:val="24"/>
          <w:szCs w:val="24"/>
        </w:rPr>
        <w:t xml:space="preserve">ja jõudmiseni laiemalt Eesti inimeste teadvusse. </w:t>
      </w:r>
      <w:r w:rsidRPr="0D36FDCF" w:rsidR="00B53310">
        <w:rPr>
          <w:rFonts w:ascii="Times New Roman" w:hAnsi="Times New Roman" w:cs="Times New Roman"/>
          <w:color w:val="000000" w:themeColor="text1"/>
          <w:sz w:val="24"/>
          <w:szCs w:val="24"/>
        </w:rPr>
        <w:t>Veebilehel avaldatakse preemia kandidaadi ees- ja perekonnanimi, ettepan</w:t>
      </w:r>
      <w:r w:rsidR="00D21E2C">
        <w:rPr>
          <w:rFonts w:ascii="Times New Roman" w:hAnsi="Times New Roman" w:cs="Times New Roman"/>
          <w:color w:val="000000" w:themeColor="text1"/>
          <w:sz w:val="24"/>
          <w:szCs w:val="24"/>
        </w:rPr>
        <w:t>e</w:t>
      </w:r>
      <w:r w:rsidRPr="0D36FDCF" w:rsidR="00B53310">
        <w:rPr>
          <w:rFonts w:ascii="Times New Roman" w:hAnsi="Times New Roman" w:cs="Times New Roman"/>
          <w:color w:val="000000" w:themeColor="text1"/>
          <w:sz w:val="24"/>
          <w:szCs w:val="24"/>
        </w:rPr>
        <w:t>ku esitaja ning ettepanekus toodud loomingulise tegevuse kirjeldus</w:t>
      </w:r>
      <w:r w:rsidRPr="0D36FDCF" w:rsidR="002A77A1">
        <w:rPr>
          <w:rFonts w:ascii="Times New Roman" w:hAnsi="Times New Roman" w:cs="Times New Roman"/>
          <w:color w:val="000000" w:themeColor="text1"/>
          <w:sz w:val="24"/>
          <w:szCs w:val="24"/>
        </w:rPr>
        <w:t>. Loomingulise tegevuse kirjeldus hõlmab sõltuvalt</w:t>
      </w:r>
      <w:r w:rsidRPr="0D36FDCF" w:rsidR="008824C5">
        <w:rPr>
          <w:rFonts w:ascii="Times New Roman" w:hAnsi="Times New Roman" w:cs="Times New Roman"/>
          <w:color w:val="000000" w:themeColor="text1"/>
          <w:sz w:val="24"/>
          <w:szCs w:val="24"/>
        </w:rPr>
        <w:t xml:space="preserve"> sellest</w:t>
      </w:r>
      <w:r w:rsidRPr="0D36FDCF" w:rsidR="00B83B74">
        <w:rPr>
          <w:rFonts w:ascii="Times New Roman" w:hAnsi="Times New Roman" w:cs="Times New Roman"/>
          <w:color w:val="000000" w:themeColor="text1"/>
          <w:sz w:val="24"/>
          <w:szCs w:val="24"/>
        </w:rPr>
        <w:t>, ka</w:t>
      </w:r>
      <w:r w:rsidRPr="0D36FDCF" w:rsidR="008824C5">
        <w:rPr>
          <w:rFonts w:ascii="Times New Roman" w:hAnsi="Times New Roman" w:cs="Times New Roman"/>
          <w:color w:val="000000" w:themeColor="text1"/>
          <w:sz w:val="24"/>
          <w:szCs w:val="24"/>
        </w:rPr>
        <w:t>s</w:t>
      </w:r>
      <w:r w:rsidRPr="0D36FDCF" w:rsidR="00B83B74">
        <w:rPr>
          <w:rFonts w:ascii="Times New Roman" w:hAnsi="Times New Roman" w:cs="Times New Roman"/>
          <w:color w:val="000000" w:themeColor="text1"/>
          <w:sz w:val="24"/>
          <w:szCs w:val="24"/>
        </w:rPr>
        <w:t xml:space="preserve"> isik on esitatud elutööpreemiale või aastapreemiale, </w:t>
      </w:r>
      <w:r w:rsidRPr="0D36FDCF" w:rsidR="00812556">
        <w:rPr>
          <w:rFonts w:ascii="Times New Roman" w:hAnsi="Times New Roman" w:cs="Times New Roman"/>
          <w:color w:val="000000" w:themeColor="text1"/>
          <w:sz w:val="24"/>
          <w:szCs w:val="24"/>
        </w:rPr>
        <w:t xml:space="preserve">ettepanekus </w:t>
      </w:r>
      <w:r w:rsidRPr="0D36FDCF" w:rsidR="008D3C17">
        <w:rPr>
          <w:rFonts w:ascii="Times New Roman" w:hAnsi="Times New Roman" w:cs="Times New Roman"/>
          <w:color w:val="000000" w:themeColor="text1"/>
          <w:sz w:val="24"/>
          <w:szCs w:val="24"/>
        </w:rPr>
        <w:t xml:space="preserve">nimetatud </w:t>
      </w:r>
      <w:r w:rsidRPr="0D36FDCF" w:rsidR="00812556">
        <w:rPr>
          <w:rFonts w:ascii="Times New Roman" w:hAnsi="Times New Roman" w:cs="Times New Roman"/>
          <w:color w:val="000000" w:themeColor="text1"/>
          <w:sz w:val="24"/>
          <w:szCs w:val="24"/>
        </w:rPr>
        <w:t>pikaajalis</w:t>
      </w:r>
      <w:r w:rsidRPr="0D36FDCF" w:rsidR="008D3C17">
        <w:rPr>
          <w:rFonts w:ascii="Times New Roman" w:hAnsi="Times New Roman" w:cs="Times New Roman"/>
          <w:color w:val="000000" w:themeColor="text1"/>
          <w:sz w:val="24"/>
          <w:szCs w:val="24"/>
        </w:rPr>
        <w:t>t</w:t>
      </w:r>
      <w:r w:rsidRPr="0D36FDCF" w:rsidR="00812556">
        <w:rPr>
          <w:rFonts w:ascii="Times New Roman" w:hAnsi="Times New Roman" w:cs="Times New Roman"/>
          <w:color w:val="000000" w:themeColor="text1"/>
          <w:sz w:val="24"/>
          <w:szCs w:val="24"/>
        </w:rPr>
        <w:t xml:space="preserve"> väljapaistva</w:t>
      </w:r>
      <w:r w:rsidRPr="0D36FDCF" w:rsidR="008D3C17">
        <w:rPr>
          <w:rFonts w:ascii="Times New Roman" w:hAnsi="Times New Roman" w:cs="Times New Roman"/>
          <w:color w:val="000000" w:themeColor="text1"/>
          <w:sz w:val="24"/>
          <w:szCs w:val="24"/>
        </w:rPr>
        <w:t>t</w:t>
      </w:r>
      <w:r w:rsidRPr="0D36FDCF" w:rsidR="00812556">
        <w:rPr>
          <w:rFonts w:ascii="Times New Roman" w:hAnsi="Times New Roman" w:cs="Times New Roman"/>
          <w:color w:val="000000" w:themeColor="text1"/>
          <w:sz w:val="24"/>
          <w:szCs w:val="24"/>
        </w:rPr>
        <w:t xml:space="preserve"> loomingulis</w:t>
      </w:r>
      <w:r w:rsidRPr="0D36FDCF" w:rsidR="008D3C17">
        <w:rPr>
          <w:rFonts w:ascii="Times New Roman" w:hAnsi="Times New Roman" w:cs="Times New Roman"/>
          <w:color w:val="000000" w:themeColor="text1"/>
          <w:sz w:val="24"/>
          <w:szCs w:val="24"/>
        </w:rPr>
        <w:t xml:space="preserve">t tegevust või </w:t>
      </w:r>
      <w:r w:rsidRPr="0D36FDCF" w:rsidR="00812556">
        <w:rPr>
          <w:rFonts w:ascii="Times New Roman" w:hAnsi="Times New Roman" w:cs="Times New Roman"/>
          <w:color w:val="000000" w:themeColor="text1"/>
          <w:sz w:val="24"/>
          <w:szCs w:val="24"/>
        </w:rPr>
        <w:t xml:space="preserve"> eelmisel kalendriaastal avalikkuseni jõudnud väljapaistva</w:t>
      </w:r>
      <w:r w:rsidRPr="0D36FDCF" w:rsidR="008D3C17">
        <w:rPr>
          <w:rFonts w:ascii="Times New Roman" w:hAnsi="Times New Roman" w:cs="Times New Roman"/>
          <w:color w:val="000000" w:themeColor="text1"/>
          <w:sz w:val="24"/>
          <w:szCs w:val="24"/>
        </w:rPr>
        <w:t>id t</w:t>
      </w:r>
      <w:r w:rsidRPr="0D36FDCF" w:rsidR="0087754C">
        <w:rPr>
          <w:rFonts w:ascii="Times New Roman" w:hAnsi="Times New Roman" w:cs="Times New Roman"/>
          <w:color w:val="000000" w:themeColor="text1"/>
          <w:sz w:val="24"/>
          <w:szCs w:val="24"/>
        </w:rPr>
        <w:t xml:space="preserve">öid. </w:t>
      </w:r>
      <w:r w:rsidRPr="0D36FDCF" w:rsidR="005D6CD9">
        <w:rPr>
          <w:rFonts w:ascii="Times New Roman" w:hAnsi="Times New Roman" w:cs="Times New Roman"/>
          <w:color w:val="000000" w:themeColor="text1"/>
          <w:sz w:val="24"/>
          <w:szCs w:val="24"/>
        </w:rPr>
        <w:t xml:space="preserve">See tähendab muuhulgas ka seda, et </w:t>
      </w:r>
      <w:r w:rsidRPr="0D36FDCF" w:rsidR="00F9530C">
        <w:rPr>
          <w:rFonts w:ascii="Times New Roman" w:hAnsi="Times New Roman" w:cs="Times New Roman"/>
          <w:color w:val="000000" w:themeColor="text1"/>
          <w:sz w:val="24"/>
          <w:szCs w:val="24"/>
        </w:rPr>
        <w:t>esitatud ettepanekuid ei avaldata täies mahus, vaid tehakse neist väljavõte</w:t>
      </w:r>
      <w:r w:rsidRPr="0D36FDCF" w:rsidR="001C2541">
        <w:rPr>
          <w:rFonts w:ascii="Times New Roman" w:hAnsi="Times New Roman" w:cs="Times New Roman"/>
          <w:color w:val="000000" w:themeColor="text1"/>
          <w:sz w:val="24"/>
          <w:szCs w:val="24"/>
        </w:rPr>
        <w:t xml:space="preserve">, ehk koond. </w:t>
      </w:r>
      <w:r w:rsidRPr="0D36FDCF" w:rsidR="00851F30">
        <w:rPr>
          <w:rFonts w:ascii="Times New Roman" w:hAnsi="Times New Roman" w:cs="Times New Roman"/>
          <w:color w:val="000000" w:themeColor="text1"/>
          <w:sz w:val="24"/>
          <w:szCs w:val="24"/>
        </w:rPr>
        <w:t xml:space="preserve">Siinjuures on asjakohane välja tuua, et nii </w:t>
      </w:r>
      <w:r w:rsidRPr="0D36FDCF" w:rsidR="00CA36A5">
        <w:rPr>
          <w:rFonts w:ascii="Times New Roman" w:hAnsi="Times New Roman" w:cs="Times New Roman"/>
          <w:color w:val="000000" w:themeColor="text1"/>
          <w:sz w:val="24"/>
          <w:szCs w:val="24"/>
        </w:rPr>
        <w:t>elutöö</w:t>
      </w:r>
      <w:r w:rsidRPr="0D36FDCF" w:rsidR="00851F30">
        <w:rPr>
          <w:rFonts w:ascii="Times New Roman" w:hAnsi="Times New Roman" w:cs="Times New Roman"/>
          <w:color w:val="000000" w:themeColor="text1"/>
          <w:sz w:val="24"/>
          <w:szCs w:val="24"/>
        </w:rPr>
        <w:t xml:space="preserve">preemiale kui ka </w:t>
      </w:r>
      <w:r w:rsidRPr="0D36FDCF" w:rsidR="00CA36A5">
        <w:rPr>
          <w:rFonts w:ascii="Times New Roman" w:hAnsi="Times New Roman" w:cs="Times New Roman"/>
          <w:color w:val="000000" w:themeColor="text1"/>
          <w:sz w:val="24"/>
          <w:szCs w:val="24"/>
        </w:rPr>
        <w:t xml:space="preserve">aastapreemiale esitatud kultuurivaldkonnas tegutsevad isikud ja nende loominguline </w:t>
      </w:r>
      <w:r w:rsidRPr="0D36FDCF" w:rsidR="009C1A2B">
        <w:rPr>
          <w:rFonts w:ascii="Times New Roman" w:hAnsi="Times New Roman" w:cs="Times New Roman"/>
          <w:color w:val="000000" w:themeColor="text1"/>
          <w:sz w:val="24"/>
          <w:szCs w:val="24"/>
        </w:rPr>
        <w:t>panus on tegevus</w:t>
      </w:r>
      <w:r w:rsidRPr="0D36FDCF" w:rsidR="00555BF3">
        <w:rPr>
          <w:rFonts w:ascii="Times New Roman" w:hAnsi="Times New Roman" w:cs="Times New Roman"/>
          <w:color w:val="000000" w:themeColor="text1"/>
          <w:sz w:val="24"/>
          <w:szCs w:val="24"/>
        </w:rPr>
        <w:t xml:space="preserve">, mis on juba varasemalt avalikkuseni jõudnud, nt </w:t>
      </w:r>
      <w:r w:rsidRPr="0D36FDCF" w:rsidR="00046F47">
        <w:rPr>
          <w:rFonts w:ascii="Times New Roman" w:hAnsi="Times New Roman" w:cs="Times New Roman"/>
          <w:color w:val="000000" w:themeColor="text1"/>
          <w:sz w:val="24"/>
          <w:szCs w:val="24"/>
        </w:rPr>
        <w:t>audiovisuaalsed teosed, etenduskunsti</w:t>
      </w:r>
      <w:r w:rsidRPr="0D36FDCF" w:rsidR="00AA16F3">
        <w:rPr>
          <w:rFonts w:ascii="Times New Roman" w:hAnsi="Times New Roman" w:cs="Times New Roman"/>
          <w:color w:val="000000" w:themeColor="text1"/>
          <w:sz w:val="24"/>
          <w:szCs w:val="24"/>
        </w:rPr>
        <w:t>de</w:t>
      </w:r>
      <w:r w:rsidRPr="0D36FDCF" w:rsidR="00046F47">
        <w:rPr>
          <w:rFonts w:ascii="Times New Roman" w:hAnsi="Times New Roman" w:cs="Times New Roman"/>
          <w:color w:val="000000" w:themeColor="text1"/>
          <w:sz w:val="24"/>
          <w:szCs w:val="24"/>
        </w:rPr>
        <w:t xml:space="preserve"> teosed</w:t>
      </w:r>
      <w:r w:rsidRPr="0D36FDCF" w:rsidR="00AA16F3">
        <w:rPr>
          <w:rFonts w:ascii="Times New Roman" w:hAnsi="Times New Roman" w:cs="Times New Roman"/>
          <w:color w:val="000000" w:themeColor="text1"/>
          <w:sz w:val="24"/>
          <w:szCs w:val="24"/>
        </w:rPr>
        <w:t xml:space="preserve">, kujutava kunsti teosed või muu loominguline tegevus. </w:t>
      </w:r>
      <w:r w:rsidRPr="0D36FDCF" w:rsidR="00D12B0B">
        <w:rPr>
          <w:rFonts w:ascii="Times New Roman" w:hAnsi="Times New Roman" w:cs="Times New Roman"/>
          <w:color w:val="000000" w:themeColor="text1"/>
          <w:sz w:val="24"/>
          <w:szCs w:val="24"/>
        </w:rPr>
        <w:t>Preemiatele esitatud kandidaad</w:t>
      </w:r>
      <w:r w:rsidRPr="0D36FDCF" w:rsidR="001C7554">
        <w:rPr>
          <w:rFonts w:ascii="Times New Roman" w:hAnsi="Times New Roman" w:cs="Times New Roman"/>
          <w:color w:val="000000" w:themeColor="text1"/>
          <w:sz w:val="24"/>
          <w:szCs w:val="24"/>
        </w:rPr>
        <w:t xml:space="preserve">id on kultuuriväljal tegutsevad </w:t>
      </w:r>
      <w:r w:rsidRPr="0D36FDCF" w:rsidR="00E303C3">
        <w:rPr>
          <w:rFonts w:ascii="Times New Roman" w:hAnsi="Times New Roman" w:cs="Times New Roman"/>
          <w:color w:val="000000" w:themeColor="text1"/>
          <w:sz w:val="24"/>
          <w:szCs w:val="24"/>
        </w:rPr>
        <w:t>ning</w:t>
      </w:r>
      <w:r w:rsidRPr="0D36FDCF" w:rsidR="001C7554">
        <w:rPr>
          <w:rFonts w:ascii="Times New Roman" w:hAnsi="Times New Roman" w:cs="Times New Roman"/>
          <w:color w:val="000000" w:themeColor="text1"/>
          <w:sz w:val="24"/>
          <w:szCs w:val="24"/>
        </w:rPr>
        <w:t xml:space="preserve"> oma loomi</w:t>
      </w:r>
      <w:r w:rsidRPr="0D36FDCF" w:rsidR="00AB6B05">
        <w:rPr>
          <w:rFonts w:ascii="Times New Roman" w:hAnsi="Times New Roman" w:cs="Times New Roman"/>
          <w:color w:val="000000" w:themeColor="text1"/>
          <w:sz w:val="24"/>
          <w:szCs w:val="24"/>
        </w:rPr>
        <w:t xml:space="preserve">ngulist tegevust </w:t>
      </w:r>
      <w:r w:rsidRPr="0D36FDCF" w:rsidR="00E303C3">
        <w:rPr>
          <w:rFonts w:ascii="Times New Roman" w:hAnsi="Times New Roman" w:cs="Times New Roman"/>
          <w:color w:val="000000" w:themeColor="text1"/>
          <w:sz w:val="24"/>
          <w:szCs w:val="24"/>
        </w:rPr>
        <w:t xml:space="preserve">esitavad ja </w:t>
      </w:r>
      <w:r w:rsidRPr="0D36FDCF" w:rsidR="00AB6B05">
        <w:rPr>
          <w:rFonts w:ascii="Times New Roman" w:hAnsi="Times New Roman" w:cs="Times New Roman"/>
          <w:color w:val="000000" w:themeColor="text1"/>
          <w:sz w:val="24"/>
          <w:szCs w:val="24"/>
        </w:rPr>
        <w:t xml:space="preserve">avaldavad isikud. </w:t>
      </w:r>
      <w:r w:rsidRPr="0D36FDCF" w:rsidR="003B5ECD">
        <w:rPr>
          <w:rFonts w:ascii="Times New Roman" w:hAnsi="Times New Roman" w:cs="Times New Roman"/>
          <w:color w:val="000000" w:themeColor="text1"/>
          <w:sz w:val="24"/>
          <w:szCs w:val="24"/>
        </w:rPr>
        <w:t xml:space="preserve">Sellest johtuvalt ei </w:t>
      </w:r>
      <w:r w:rsidRPr="0D36FDCF" w:rsidR="00AB6B05">
        <w:rPr>
          <w:rFonts w:ascii="Times New Roman" w:hAnsi="Times New Roman" w:cs="Times New Roman"/>
          <w:color w:val="000000" w:themeColor="text1"/>
          <w:sz w:val="24"/>
          <w:szCs w:val="24"/>
        </w:rPr>
        <w:t xml:space="preserve">sisalda ka käesoleva sätte raames avaldatav teave </w:t>
      </w:r>
      <w:r w:rsidRPr="0D36FDCF" w:rsidR="00E303C3">
        <w:rPr>
          <w:rFonts w:ascii="Times New Roman" w:hAnsi="Times New Roman" w:cs="Times New Roman"/>
          <w:color w:val="000000" w:themeColor="text1"/>
          <w:sz w:val="24"/>
          <w:szCs w:val="24"/>
        </w:rPr>
        <w:t xml:space="preserve">seda, mis ei oleks juba avalikest allikatest leitav. </w:t>
      </w:r>
      <w:r w:rsidRPr="0D36FDCF" w:rsidR="00AB6B05">
        <w:rPr>
          <w:rFonts w:ascii="Times New Roman" w:hAnsi="Times New Roman" w:cs="Times New Roman"/>
          <w:color w:val="000000" w:themeColor="text1"/>
          <w:sz w:val="24"/>
          <w:szCs w:val="24"/>
        </w:rPr>
        <w:t xml:space="preserve"> </w:t>
      </w:r>
    </w:p>
    <w:p w:rsidR="001955F3" w:rsidP="002671A2" w:rsidRDefault="00D92C16" w14:paraId="29E17714" w14:textId="77777777">
      <w:pPr>
        <w:jc w:val="both"/>
        <w:rPr>
          <w:rFonts w:ascii="Times New Roman" w:hAnsi="Times New Roman" w:cs="Times New Roman"/>
          <w:color w:val="000000" w:themeColor="text1"/>
          <w:sz w:val="24"/>
          <w:szCs w:val="24"/>
        </w:rPr>
      </w:pPr>
      <w:r w:rsidRPr="0D36FDCF">
        <w:rPr>
          <w:rFonts w:ascii="Times New Roman" w:hAnsi="Times New Roman" w:cs="Times New Roman"/>
          <w:color w:val="000000" w:themeColor="text1"/>
          <w:sz w:val="24"/>
          <w:szCs w:val="24"/>
        </w:rPr>
        <w:t xml:space="preserve">Praktikas </w:t>
      </w:r>
      <w:r w:rsidRPr="0D36FDCF" w:rsidR="001C2541">
        <w:rPr>
          <w:rFonts w:ascii="Times New Roman" w:hAnsi="Times New Roman" w:cs="Times New Roman"/>
          <w:color w:val="000000" w:themeColor="text1"/>
          <w:sz w:val="24"/>
          <w:szCs w:val="24"/>
        </w:rPr>
        <w:t xml:space="preserve">on ka käesoleval ajal juba </w:t>
      </w:r>
      <w:r w:rsidRPr="0D36FDCF" w:rsidR="009A179E">
        <w:rPr>
          <w:rFonts w:ascii="Times New Roman" w:hAnsi="Times New Roman" w:cs="Times New Roman"/>
          <w:color w:val="000000" w:themeColor="text1"/>
          <w:sz w:val="24"/>
          <w:szCs w:val="24"/>
        </w:rPr>
        <w:t xml:space="preserve">avaldamise </w:t>
      </w:r>
      <w:r w:rsidRPr="0D36FDCF">
        <w:rPr>
          <w:rFonts w:ascii="Times New Roman" w:hAnsi="Times New Roman" w:cs="Times New Roman"/>
          <w:color w:val="000000" w:themeColor="text1"/>
          <w:sz w:val="24"/>
          <w:szCs w:val="24"/>
        </w:rPr>
        <w:t xml:space="preserve">ülesannet </w:t>
      </w:r>
      <w:r w:rsidRPr="0D36FDCF" w:rsidR="001C2541">
        <w:rPr>
          <w:rFonts w:ascii="Times New Roman" w:hAnsi="Times New Roman" w:cs="Times New Roman"/>
          <w:color w:val="000000" w:themeColor="text1"/>
          <w:sz w:val="24"/>
          <w:szCs w:val="24"/>
        </w:rPr>
        <w:t xml:space="preserve">täitnud </w:t>
      </w:r>
      <w:r w:rsidRPr="0D36FDCF">
        <w:rPr>
          <w:rFonts w:ascii="Times New Roman" w:hAnsi="Times New Roman" w:cs="Times New Roman"/>
          <w:color w:val="000000" w:themeColor="text1"/>
          <w:sz w:val="24"/>
          <w:szCs w:val="24"/>
        </w:rPr>
        <w:t>Kultuuriministeerium</w:t>
      </w:r>
      <w:r w:rsidRPr="0D36FDCF" w:rsidR="003E590B">
        <w:rPr>
          <w:rFonts w:ascii="Times New Roman" w:hAnsi="Times New Roman" w:cs="Times New Roman"/>
          <w:color w:val="000000" w:themeColor="text1"/>
          <w:sz w:val="24"/>
          <w:szCs w:val="24"/>
        </w:rPr>
        <w:t xml:space="preserve"> </w:t>
      </w:r>
      <w:r w:rsidRPr="0D36FDCF" w:rsidR="009A179E">
        <w:rPr>
          <w:rFonts w:ascii="Times New Roman" w:hAnsi="Times New Roman" w:cs="Times New Roman"/>
          <w:color w:val="000000" w:themeColor="text1"/>
          <w:sz w:val="24"/>
          <w:szCs w:val="24"/>
        </w:rPr>
        <w:t xml:space="preserve">tehes seda </w:t>
      </w:r>
      <w:r w:rsidRPr="0D36FDCF" w:rsidR="000E3E8A">
        <w:rPr>
          <w:rFonts w:ascii="Times New Roman" w:hAnsi="Times New Roman" w:cs="Times New Roman"/>
          <w:color w:val="000000" w:themeColor="text1"/>
          <w:sz w:val="24"/>
          <w:szCs w:val="24"/>
        </w:rPr>
        <w:t>ministeeriumi veebilehel</w:t>
      </w:r>
      <w:r w:rsidRPr="0D36FDCF" w:rsidR="00461D49">
        <w:rPr>
          <w:rFonts w:ascii="Times New Roman" w:hAnsi="Times New Roman" w:cs="Times New Roman"/>
          <w:color w:val="000000" w:themeColor="text1"/>
          <w:sz w:val="24"/>
          <w:szCs w:val="24"/>
        </w:rPr>
        <w:t xml:space="preserve">. </w:t>
      </w:r>
      <w:r w:rsidRPr="0D36FDCF" w:rsidR="000E3E8A">
        <w:rPr>
          <w:rFonts w:ascii="Times New Roman" w:hAnsi="Times New Roman" w:cs="Times New Roman"/>
          <w:color w:val="000000" w:themeColor="text1"/>
          <w:sz w:val="24"/>
          <w:szCs w:val="24"/>
        </w:rPr>
        <w:t>E</w:t>
      </w:r>
      <w:r w:rsidRPr="0D36FDCF" w:rsidR="00461D49">
        <w:rPr>
          <w:rFonts w:ascii="Times New Roman" w:hAnsi="Times New Roman" w:cs="Times New Roman"/>
          <w:color w:val="000000" w:themeColor="text1"/>
          <w:sz w:val="24"/>
          <w:szCs w:val="24"/>
        </w:rPr>
        <w:t xml:space="preserve">ttepanekute ja nende esitajate avaldamine üleriigilise levikuga </w:t>
      </w:r>
      <w:r w:rsidRPr="0D36FDCF" w:rsidR="00461D49">
        <w:rPr>
          <w:rFonts w:ascii="Times New Roman" w:hAnsi="Times New Roman" w:cs="Times New Roman"/>
          <w:color w:val="000000" w:themeColor="text1"/>
          <w:sz w:val="24"/>
          <w:szCs w:val="24"/>
        </w:rPr>
        <w:lastRenderedPageBreak/>
        <w:t xml:space="preserve">ajalehes </w:t>
      </w:r>
      <w:r w:rsidRPr="0D36FDCF" w:rsidR="000E3E8A">
        <w:rPr>
          <w:rFonts w:ascii="Times New Roman" w:hAnsi="Times New Roman" w:cs="Times New Roman"/>
          <w:color w:val="000000" w:themeColor="text1"/>
          <w:sz w:val="24"/>
          <w:szCs w:val="24"/>
        </w:rPr>
        <w:t xml:space="preserve">ei </w:t>
      </w:r>
      <w:r w:rsidRPr="0D36FDCF" w:rsidR="0CEC36D1">
        <w:rPr>
          <w:rFonts w:ascii="Times New Roman" w:hAnsi="Times New Roman" w:cs="Times New Roman"/>
          <w:color w:val="000000" w:themeColor="text1"/>
          <w:sz w:val="24"/>
          <w:szCs w:val="24"/>
        </w:rPr>
        <w:t xml:space="preserve">ole </w:t>
      </w:r>
      <w:r w:rsidRPr="0D36FDCF" w:rsidR="00714211">
        <w:rPr>
          <w:rFonts w:ascii="Times New Roman" w:hAnsi="Times New Roman" w:cs="Times New Roman"/>
          <w:color w:val="000000" w:themeColor="text1"/>
          <w:sz w:val="24"/>
          <w:szCs w:val="24"/>
        </w:rPr>
        <w:t>ajakohane ega otstarbekas.</w:t>
      </w:r>
      <w:r w:rsidRPr="0D36FDCF" w:rsidR="00461D49">
        <w:rPr>
          <w:rFonts w:ascii="Times New Roman" w:hAnsi="Times New Roman" w:cs="Times New Roman"/>
          <w:color w:val="000000" w:themeColor="text1"/>
          <w:sz w:val="24"/>
          <w:szCs w:val="24"/>
        </w:rPr>
        <w:t xml:space="preserve"> </w:t>
      </w:r>
      <w:r w:rsidRPr="0D36FDCF" w:rsidR="000E3E8A">
        <w:rPr>
          <w:rFonts w:ascii="Times New Roman" w:hAnsi="Times New Roman" w:cs="Times New Roman"/>
          <w:color w:val="000000" w:themeColor="text1"/>
          <w:sz w:val="24"/>
          <w:szCs w:val="24"/>
        </w:rPr>
        <w:t>Ajalehes avald</w:t>
      </w:r>
      <w:r w:rsidRPr="0D36FDCF" w:rsidR="00234D94">
        <w:rPr>
          <w:rFonts w:ascii="Times New Roman" w:hAnsi="Times New Roman" w:cs="Times New Roman"/>
          <w:color w:val="000000" w:themeColor="text1"/>
          <w:sz w:val="24"/>
          <w:szCs w:val="24"/>
        </w:rPr>
        <w:t xml:space="preserve">amine on rahaliselt kulukas ega ei ole keskkonnasäästlik. </w:t>
      </w:r>
      <w:r w:rsidRPr="0D36FDCF" w:rsidR="00581DA4">
        <w:rPr>
          <w:rFonts w:ascii="Times New Roman" w:hAnsi="Times New Roman" w:cs="Times New Roman"/>
          <w:color w:val="000000" w:themeColor="text1"/>
          <w:sz w:val="24"/>
          <w:szCs w:val="24"/>
        </w:rPr>
        <w:t>Avaldamise kohustusest loobuda ei plaanita, kuid sätestatakse ava</w:t>
      </w:r>
      <w:r w:rsidRPr="0D36FDCF" w:rsidR="00D574B0">
        <w:rPr>
          <w:rFonts w:ascii="Times New Roman" w:hAnsi="Times New Roman" w:cs="Times New Roman"/>
          <w:color w:val="000000" w:themeColor="text1"/>
          <w:sz w:val="24"/>
          <w:szCs w:val="24"/>
        </w:rPr>
        <w:t xml:space="preserve">ldamine ministeeriumi veebilehel. </w:t>
      </w:r>
      <w:r w:rsidRPr="0D36FDCF" w:rsidR="00EA16BA">
        <w:rPr>
          <w:rFonts w:ascii="Times New Roman" w:hAnsi="Times New Roman" w:cs="Times New Roman"/>
          <w:color w:val="000000" w:themeColor="text1"/>
          <w:sz w:val="24"/>
          <w:szCs w:val="24"/>
        </w:rPr>
        <w:t xml:space="preserve">Arvestades </w:t>
      </w:r>
      <w:r w:rsidRPr="0D36FDCF" w:rsidR="00AA4329">
        <w:rPr>
          <w:rFonts w:ascii="Times New Roman" w:hAnsi="Times New Roman" w:cs="Times New Roman"/>
          <w:color w:val="000000" w:themeColor="text1"/>
          <w:sz w:val="24"/>
          <w:szCs w:val="24"/>
        </w:rPr>
        <w:t>digi</w:t>
      </w:r>
      <w:r w:rsidRPr="0D36FDCF" w:rsidR="00E47EA3">
        <w:rPr>
          <w:rFonts w:ascii="Times New Roman" w:hAnsi="Times New Roman" w:cs="Times New Roman"/>
          <w:color w:val="000000" w:themeColor="text1"/>
          <w:sz w:val="24"/>
          <w:szCs w:val="24"/>
        </w:rPr>
        <w:t xml:space="preserve">taalset arengut ja pidevat digipädevuse kasvu on veebilehel avaldamise kaudu </w:t>
      </w:r>
      <w:r w:rsidRPr="0D36FDCF" w:rsidR="00833E24">
        <w:rPr>
          <w:rFonts w:ascii="Times New Roman" w:hAnsi="Times New Roman" w:cs="Times New Roman"/>
          <w:color w:val="000000" w:themeColor="text1"/>
          <w:sz w:val="24"/>
          <w:szCs w:val="24"/>
        </w:rPr>
        <w:t xml:space="preserve">teave lisaks </w:t>
      </w:r>
      <w:r w:rsidRPr="0D36FDCF" w:rsidR="00622147">
        <w:rPr>
          <w:rFonts w:ascii="Times New Roman" w:hAnsi="Times New Roman" w:cs="Times New Roman"/>
          <w:color w:val="000000" w:themeColor="text1"/>
          <w:sz w:val="24"/>
          <w:szCs w:val="24"/>
        </w:rPr>
        <w:t xml:space="preserve">vähesele kulule ka kättesaadavam ja jõuab laiema hulga </w:t>
      </w:r>
      <w:r w:rsidRPr="0D36FDCF" w:rsidR="004A4EA4">
        <w:rPr>
          <w:rFonts w:ascii="Times New Roman" w:hAnsi="Times New Roman" w:cs="Times New Roman"/>
          <w:color w:val="000000" w:themeColor="text1"/>
          <w:sz w:val="24"/>
          <w:szCs w:val="24"/>
        </w:rPr>
        <w:t xml:space="preserve">huvilisteni. </w:t>
      </w:r>
    </w:p>
    <w:p w:rsidRPr="00BB2904" w:rsidR="004E1807" w:rsidP="002671A2" w:rsidRDefault="004E1807" w14:paraId="00EAE602" w14:textId="45DAA46A">
      <w:pPr>
        <w:jc w:val="both"/>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Pa</w:t>
      </w:r>
      <w:r w:rsidR="00BB2904">
        <w:rPr>
          <w:rFonts w:ascii="Times New Roman" w:hAnsi="Times New Roman" w:cs="Times New Roman"/>
          <w:b/>
          <w:bCs/>
          <w:color w:val="000000" w:themeColor="text1"/>
          <w:sz w:val="24"/>
          <w:szCs w:val="24"/>
        </w:rPr>
        <w:t xml:space="preserve">ragrahvi 1 punktiga </w:t>
      </w:r>
      <w:r w:rsidR="005402A4">
        <w:rPr>
          <w:rFonts w:ascii="Times New Roman" w:hAnsi="Times New Roman" w:cs="Times New Roman"/>
          <w:b/>
          <w:bCs/>
          <w:color w:val="000000" w:themeColor="text1"/>
          <w:sz w:val="24"/>
          <w:szCs w:val="24"/>
        </w:rPr>
        <w:t>7</w:t>
      </w:r>
      <w:r w:rsidR="00BB2904">
        <w:rPr>
          <w:rFonts w:ascii="Times New Roman" w:hAnsi="Times New Roman" w:cs="Times New Roman"/>
          <w:b/>
          <w:bCs/>
          <w:color w:val="000000" w:themeColor="text1"/>
          <w:sz w:val="24"/>
          <w:szCs w:val="24"/>
        </w:rPr>
        <w:t xml:space="preserve"> </w:t>
      </w:r>
      <w:r w:rsidR="00BB2904">
        <w:rPr>
          <w:rFonts w:ascii="Times New Roman" w:hAnsi="Times New Roman" w:cs="Times New Roman"/>
          <w:color w:val="000000" w:themeColor="text1"/>
          <w:sz w:val="24"/>
          <w:szCs w:val="24"/>
        </w:rPr>
        <w:t>muudetakse RKPSS-i § 5 l</w:t>
      </w:r>
      <w:r w:rsidR="00947765">
        <w:rPr>
          <w:rFonts w:ascii="Times New Roman" w:hAnsi="Times New Roman" w:cs="Times New Roman"/>
          <w:color w:val="000000" w:themeColor="text1"/>
          <w:sz w:val="24"/>
          <w:szCs w:val="24"/>
        </w:rPr>
        <w:t>õiget</w:t>
      </w:r>
      <w:r w:rsidR="00BB2904">
        <w:rPr>
          <w:rFonts w:ascii="Times New Roman" w:hAnsi="Times New Roman" w:cs="Times New Roman"/>
          <w:color w:val="000000" w:themeColor="text1"/>
          <w:sz w:val="24"/>
          <w:szCs w:val="24"/>
        </w:rPr>
        <w:t xml:space="preserve"> 1</w:t>
      </w:r>
      <w:r w:rsidR="00612F48">
        <w:rPr>
          <w:rFonts w:ascii="Times New Roman" w:hAnsi="Times New Roman" w:cs="Times New Roman"/>
          <w:color w:val="000000" w:themeColor="text1"/>
          <w:sz w:val="24"/>
          <w:szCs w:val="24"/>
        </w:rPr>
        <w:t xml:space="preserve"> ja sätestatakse, et kultuuripreemiate komisjoni moodustab valdkonna eest vastutav minister</w:t>
      </w:r>
      <w:r w:rsidR="00890837">
        <w:rPr>
          <w:rFonts w:ascii="Times New Roman" w:hAnsi="Times New Roman" w:cs="Times New Roman"/>
          <w:color w:val="000000" w:themeColor="text1"/>
          <w:sz w:val="24"/>
          <w:szCs w:val="24"/>
        </w:rPr>
        <w:t xml:space="preserve"> kolmeks aastaks. </w:t>
      </w:r>
      <w:r w:rsidR="008F7251">
        <w:rPr>
          <w:rFonts w:ascii="Times New Roman" w:hAnsi="Times New Roman" w:cs="Times New Roman"/>
          <w:color w:val="000000" w:themeColor="text1"/>
          <w:sz w:val="24"/>
          <w:szCs w:val="24"/>
        </w:rPr>
        <w:t xml:space="preserve"> </w:t>
      </w:r>
      <w:r w:rsidR="00B50064">
        <w:rPr>
          <w:rFonts w:ascii="Times New Roman" w:hAnsi="Times New Roman" w:cs="Times New Roman"/>
          <w:color w:val="000000" w:themeColor="text1"/>
          <w:sz w:val="24"/>
          <w:szCs w:val="24"/>
        </w:rPr>
        <w:t xml:space="preserve">Kehtiva sõnastuse järgi on komisjoni moodustamine Vabariigi Valitsuse pädevuses. </w:t>
      </w:r>
      <w:r w:rsidR="00104222">
        <w:rPr>
          <w:rFonts w:ascii="Times New Roman" w:hAnsi="Times New Roman" w:cs="Times New Roman"/>
          <w:color w:val="000000" w:themeColor="text1"/>
          <w:sz w:val="24"/>
          <w:szCs w:val="24"/>
        </w:rPr>
        <w:t xml:space="preserve">Preemiate </w:t>
      </w:r>
      <w:r w:rsidR="00CB0A10">
        <w:rPr>
          <w:rFonts w:ascii="Times New Roman" w:hAnsi="Times New Roman" w:cs="Times New Roman"/>
          <w:color w:val="000000" w:themeColor="text1"/>
          <w:sz w:val="24"/>
          <w:szCs w:val="24"/>
        </w:rPr>
        <w:t>määramise töö korraldamine on kultuuriministri pädevuses</w:t>
      </w:r>
      <w:r w:rsidR="00842C73">
        <w:rPr>
          <w:rFonts w:ascii="Times New Roman" w:hAnsi="Times New Roman" w:cs="Times New Roman"/>
          <w:color w:val="000000" w:themeColor="text1"/>
          <w:sz w:val="24"/>
          <w:szCs w:val="24"/>
        </w:rPr>
        <w:t xml:space="preserve">, </w:t>
      </w:r>
      <w:r w:rsidR="001854F1">
        <w:rPr>
          <w:rFonts w:ascii="Times New Roman" w:hAnsi="Times New Roman" w:cs="Times New Roman"/>
          <w:color w:val="000000" w:themeColor="text1"/>
          <w:sz w:val="24"/>
          <w:szCs w:val="24"/>
        </w:rPr>
        <w:t>seal</w:t>
      </w:r>
      <w:r w:rsidR="00506828">
        <w:rPr>
          <w:rFonts w:ascii="Times New Roman" w:hAnsi="Times New Roman" w:cs="Times New Roman"/>
          <w:color w:val="000000" w:themeColor="text1"/>
          <w:sz w:val="24"/>
          <w:szCs w:val="24"/>
        </w:rPr>
        <w:t>hulgas</w:t>
      </w:r>
      <w:r w:rsidR="00842C73">
        <w:rPr>
          <w:rFonts w:ascii="Times New Roman" w:hAnsi="Times New Roman" w:cs="Times New Roman"/>
          <w:color w:val="000000" w:themeColor="text1"/>
          <w:sz w:val="24"/>
          <w:szCs w:val="24"/>
        </w:rPr>
        <w:t xml:space="preserve"> juhib tema kultuuripreemiate komisjoni tööd. Se</w:t>
      </w:r>
      <w:r w:rsidR="00D0568E">
        <w:rPr>
          <w:rFonts w:ascii="Times New Roman" w:hAnsi="Times New Roman" w:cs="Times New Roman"/>
          <w:color w:val="000000" w:themeColor="text1"/>
          <w:sz w:val="24"/>
          <w:szCs w:val="24"/>
        </w:rPr>
        <w:t xml:space="preserve">da muudatus ei puuduta. </w:t>
      </w:r>
      <w:bookmarkStart w:name="_Hlk207949797" w:id="7"/>
      <w:r w:rsidR="00D0568E">
        <w:rPr>
          <w:rFonts w:ascii="Times New Roman" w:hAnsi="Times New Roman" w:cs="Times New Roman"/>
          <w:color w:val="000000" w:themeColor="text1"/>
          <w:sz w:val="24"/>
          <w:szCs w:val="24"/>
        </w:rPr>
        <w:t xml:space="preserve">Seetõttu </w:t>
      </w:r>
      <w:r w:rsidRPr="008119B5" w:rsidR="008119B5">
        <w:rPr>
          <w:rFonts w:ascii="Times New Roman" w:hAnsi="Times New Roman" w:cs="Times New Roman"/>
          <w:color w:val="000000" w:themeColor="text1"/>
          <w:sz w:val="24"/>
          <w:szCs w:val="24"/>
        </w:rPr>
        <w:t>on otstarbekas viia ka komisjoni moodustamise pädevus üle ministri tasandile.</w:t>
      </w:r>
      <w:r w:rsidR="00D0568E">
        <w:rPr>
          <w:rFonts w:ascii="Times New Roman" w:hAnsi="Times New Roman" w:cs="Times New Roman"/>
          <w:color w:val="000000" w:themeColor="text1"/>
          <w:sz w:val="24"/>
          <w:szCs w:val="24"/>
        </w:rPr>
        <w:t xml:space="preserve"> </w:t>
      </w:r>
      <w:bookmarkEnd w:id="7"/>
      <w:r w:rsidR="00D0568E">
        <w:rPr>
          <w:rFonts w:ascii="Times New Roman" w:hAnsi="Times New Roman" w:cs="Times New Roman"/>
          <w:color w:val="000000" w:themeColor="text1"/>
          <w:sz w:val="24"/>
          <w:szCs w:val="24"/>
        </w:rPr>
        <w:t xml:space="preserve">Komisjon moodustatakse jätkuvalt </w:t>
      </w:r>
      <w:r w:rsidR="0024788E">
        <w:rPr>
          <w:rFonts w:ascii="Times New Roman" w:hAnsi="Times New Roman" w:cs="Times New Roman"/>
          <w:color w:val="000000" w:themeColor="text1"/>
          <w:sz w:val="24"/>
          <w:szCs w:val="24"/>
        </w:rPr>
        <w:t xml:space="preserve">kolmeks aastaks. </w:t>
      </w:r>
      <w:r w:rsidR="008F7251">
        <w:rPr>
          <w:rFonts w:ascii="Times New Roman" w:hAnsi="Times New Roman" w:cs="Times New Roman"/>
          <w:color w:val="000000" w:themeColor="text1"/>
          <w:sz w:val="24"/>
          <w:szCs w:val="24"/>
        </w:rPr>
        <w:t xml:space="preserve"> </w:t>
      </w:r>
      <w:r w:rsidR="002B6F62">
        <w:rPr>
          <w:rFonts w:ascii="Times New Roman" w:hAnsi="Times New Roman" w:cs="Times New Roman"/>
          <w:color w:val="000000" w:themeColor="text1"/>
          <w:sz w:val="24"/>
          <w:szCs w:val="24"/>
        </w:rPr>
        <w:t xml:space="preserve">Olemasolev </w:t>
      </w:r>
      <w:r w:rsidR="0095257B">
        <w:rPr>
          <w:rFonts w:ascii="Times New Roman" w:hAnsi="Times New Roman" w:cs="Times New Roman"/>
          <w:color w:val="000000" w:themeColor="text1"/>
          <w:sz w:val="24"/>
          <w:szCs w:val="24"/>
        </w:rPr>
        <w:t>r</w:t>
      </w:r>
      <w:r w:rsidRPr="0095257B" w:rsidR="0095257B">
        <w:rPr>
          <w:rFonts w:ascii="Times New Roman" w:hAnsi="Times New Roman" w:cs="Times New Roman"/>
          <w:color w:val="000000" w:themeColor="text1"/>
          <w:sz w:val="24"/>
          <w:szCs w:val="24"/>
        </w:rPr>
        <w:t xml:space="preserve">iigi kultuuripreemiate komisjoni koosseis </w:t>
      </w:r>
      <w:r w:rsidR="0095257B">
        <w:rPr>
          <w:rFonts w:ascii="Times New Roman" w:hAnsi="Times New Roman" w:cs="Times New Roman"/>
          <w:color w:val="000000" w:themeColor="text1"/>
          <w:sz w:val="24"/>
          <w:szCs w:val="24"/>
        </w:rPr>
        <w:t xml:space="preserve">on kinnitatud </w:t>
      </w:r>
      <w:r w:rsidR="00F42D73">
        <w:rPr>
          <w:rFonts w:ascii="Times New Roman" w:hAnsi="Times New Roman" w:cs="Times New Roman"/>
          <w:color w:val="000000" w:themeColor="text1"/>
          <w:sz w:val="24"/>
          <w:szCs w:val="24"/>
        </w:rPr>
        <w:t xml:space="preserve">Vabariigi Valitsuse 04.01.2024 korraldusega nr 6. </w:t>
      </w:r>
      <w:r w:rsidR="003E490C">
        <w:rPr>
          <w:rFonts w:ascii="Times New Roman" w:hAnsi="Times New Roman" w:cs="Times New Roman"/>
          <w:color w:val="000000" w:themeColor="text1"/>
          <w:sz w:val="24"/>
          <w:szCs w:val="24"/>
        </w:rPr>
        <w:t xml:space="preserve">Komisjoni volitused kehtivad 3 aastat (RKPSS </w:t>
      </w:r>
      <w:r w:rsidR="00566331">
        <w:rPr>
          <w:rFonts w:ascii="Times New Roman" w:hAnsi="Times New Roman" w:cs="Times New Roman"/>
          <w:color w:val="000000" w:themeColor="text1"/>
          <w:sz w:val="24"/>
          <w:szCs w:val="24"/>
        </w:rPr>
        <w:t>§ 5 lg 1).</w:t>
      </w:r>
      <w:r w:rsidR="003E490C">
        <w:rPr>
          <w:rFonts w:ascii="Times New Roman" w:hAnsi="Times New Roman" w:cs="Times New Roman"/>
          <w:color w:val="000000" w:themeColor="text1"/>
          <w:sz w:val="24"/>
          <w:szCs w:val="24"/>
        </w:rPr>
        <w:t xml:space="preserve"> </w:t>
      </w:r>
      <w:r w:rsidR="007E0C8E">
        <w:rPr>
          <w:rFonts w:ascii="Times New Roman" w:hAnsi="Times New Roman" w:cs="Times New Roman"/>
          <w:color w:val="000000" w:themeColor="text1"/>
          <w:sz w:val="24"/>
          <w:szCs w:val="24"/>
        </w:rPr>
        <w:t>Nimetatud komisjon vaatab läbi 2026. aasta</w:t>
      </w:r>
      <w:r w:rsidR="00011D18">
        <w:rPr>
          <w:rFonts w:ascii="Times New Roman" w:hAnsi="Times New Roman" w:cs="Times New Roman"/>
          <w:color w:val="000000" w:themeColor="text1"/>
          <w:sz w:val="24"/>
          <w:szCs w:val="24"/>
        </w:rPr>
        <w:t>l kultuuripreemiate kandidaa</w:t>
      </w:r>
      <w:r w:rsidR="00891C9A">
        <w:rPr>
          <w:rFonts w:ascii="Times New Roman" w:hAnsi="Times New Roman" w:cs="Times New Roman"/>
          <w:color w:val="000000" w:themeColor="text1"/>
          <w:sz w:val="24"/>
          <w:szCs w:val="24"/>
        </w:rPr>
        <w:t xml:space="preserve">tide suhtes tehtud ettepanekud ning teeb ettepaneku </w:t>
      </w:r>
      <w:r w:rsidRPr="00891C9A" w:rsidR="00891C9A">
        <w:rPr>
          <w:rFonts w:ascii="Times New Roman" w:hAnsi="Times New Roman" w:cs="Times New Roman"/>
          <w:color w:val="000000" w:themeColor="text1"/>
          <w:sz w:val="24"/>
          <w:szCs w:val="24"/>
        </w:rPr>
        <w:t>Vabariigi Valitsusele preemiate määramiseks.</w:t>
      </w:r>
      <w:r w:rsidR="00891C9A">
        <w:rPr>
          <w:rFonts w:ascii="Times New Roman" w:hAnsi="Times New Roman" w:cs="Times New Roman"/>
          <w:color w:val="000000" w:themeColor="text1"/>
          <w:sz w:val="24"/>
          <w:szCs w:val="24"/>
        </w:rPr>
        <w:t xml:space="preserve"> </w:t>
      </w:r>
      <w:r w:rsidR="006F3E88">
        <w:rPr>
          <w:rFonts w:ascii="Times New Roman" w:hAnsi="Times New Roman" w:cs="Times New Roman"/>
          <w:color w:val="000000" w:themeColor="text1"/>
          <w:sz w:val="24"/>
          <w:szCs w:val="24"/>
        </w:rPr>
        <w:t>Komisjoni volitused lõppevad alates 0</w:t>
      </w:r>
      <w:r w:rsidR="002B60D6">
        <w:rPr>
          <w:rFonts w:ascii="Times New Roman" w:hAnsi="Times New Roman" w:cs="Times New Roman"/>
          <w:color w:val="000000" w:themeColor="text1"/>
          <w:sz w:val="24"/>
          <w:szCs w:val="24"/>
        </w:rPr>
        <w:t>4.01.2027. Uue komisjoni moodustab kultuuriminister</w:t>
      </w:r>
      <w:r w:rsidR="00F81A10">
        <w:rPr>
          <w:rFonts w:ascii="Times New Roman" w:hAnsi="Times New Roman" w:cs="Times New Roman"/>
          <w:color w:val="000000" w:themeColor="text1"/>
          <w:sz w:val="24"/>
          <w:szCs w:val="24"/>
        </w:rPr>
        <w:t xml:space="preserve">, kelle ülesandeks on 2027.aasta ja kahele sellele järgneva aasta kultuuripreemiate suhtes ettepaneku tegemine. </w:t>
      </w:r>
    </w:p>
    <w:p w:rsidRPr="002671A2" w:rsidR="002671A2" w:rsidP="002671A2" w:rsidRDefault="002671A2" w14:paraId="6FA05606" w14:textId="21B085F6">
      <w:pPr>
        <w:jc w:val="both"/>
        <w:rPr>
          <w:rFonts w:ascii="Times New Roman" w:hAnsi="Times New Roman" w:cs="Times New Roman"/>
          <w:b/>
          <w:bCs/>
          <w:color w:val="000000" w:themeColor="text1"/>
          <w:sz w:val="24"/>
          <w:szCs w:val="24"/>
        </w:rPr>
      </w:pPr>
      <w:r w:rsidRPr="77AEE027">
        <w:rPr>
          <w:rFonts w:ascii="Times New Roman" w:hAnsi="Times New Roman" w:cs="Times New Roman"/>
          <w:b/>
          <w:bCs/>
          <w:color w:val="000000" w:themeColor="text1"/>
          <w:sz w:val="24"/>
          <w:szCs w:val="24"/>
        </w:rPr>
        <w:t>Paragrahvi 1 pun</w:t>
      </w:r>
      <w:r w:rsidRPr="77AEE027" w:rsidR="00D622A3">
        <w:rPr>
          <w:rFonts w:ascii="Times New Roman" w:hAnsi="Times New Roman" w:cs="Times New Roman"/>
          <w:b/>
          <w:bCs/>
          <w:color w:val="000000" w:themeColor="text1"/>
          <w:sz w:val="24"/>
          <w:szCs w:val="24"/>
        </w:rPr>
        <w:t>k</w:t>
      </w:r>
      <w:r w:rsidRPr="77AEE027">
        <w:rPr>
          <w:rFonts w:ascii="Times New Roman" w:hAnsi="Times New Roman" w:cs="Times New Roman"/>
          <w:b/>
          <w:bCs/>
          <w:color w:val="000000" w:themeColor="text1"/>
          <w:sz w:val="24"/>
          <w:szCs w:val="24"/>
        </w:rPr>
        <w:t xml:space="preserve">tis </w:t>
      </w:r>
      <w:r w:rsidR="005402A4">
        <w:rPr>
          <w:rFonts w:ascii="Times New Roman" w:hAnsi="Times New Roman" w:cs="Times New Roman"/>
          <w:b/>
          <w:bCs/>
          <w:color w:val="000000" w:themeColor="text1"/>
          <w:sz w:val="24"/>
          <w:szCs w:val="24"/>
        </w:rPr>
        <w:t>8</w:t>
      </w:r>
      <w:r w:rsidRPr="77AEE027">
        <w:rPr>
          <w:rFonts w:ascii="Times New Roman" w:hAnsi="Times New Roman" w:cs="Times New Roman"/>
          <w:b/>
          <w:bCs/>
          <w:color w:val="000000" w:themeColor="text1"/>
          <w:sz w:val="24"/>
          <w:szCs w:val="24"/>
        </w:rPr>
        <w:t xml:space="preserve"> </w:t>
      </w:r>
      <w:r w:rsidRPr="77AEE027" w:rsidR="00D622A3">
        <w:rPr>
          <w:rFonts w:ascii="Times New Roman" w:hAnsi="Times New Roman" w:cs="Times New Roman"/>
          <w:color w:val="000000" w:themeColor="text1"/>
          <w:sz w:val="24"/>
          <w:szCs w:val="24"/>
        </w:rPr>
        <w:t xml:space="preserve">ajakohastatakse </w:t>
      </w:r>
      <w:r w:rsidRPr="77AEE027" w:rsidR="00A36E11">
        <w:rPr>
          <w:rFonts w:ascii="Times New Roman" w:hAnsi="Times New Roman" w:cs="Times New Roman"/>
          <w:color w:val="000000" w:themeColor="text1"/>
          <w:sz w:val="24"/>
          <w:szCs w:val="24"/>
        </w:rPr>
        <w:t>RKPSS-i</w:t>
      </w:r>
      <w:r w:rsidRPr="77AEE027" w:rsidR="00D622A3">
        <w:rPr>
          <w:rFonts w:ascii="Times New Roman" w:hAnsi="Times New Roman" w:cs="Times New Roman"/>
          <w:color w:val="000000" w:themeColor="text1"/>
          <w:sz w:val="24"/>
          <w:szCs w:val="24"/>
        </w:rPr>
        <w:t xml:space="preserve"> §</w:t>
      </w:r>
      <w:r w:rsidRPr="77AEE027" w:rsidR="00074410">
        <w:rPr>
          <w:rFonts w:ascii="Times New Roman" w:hAnsi="Times New Roman" w:cs="Times New Roman"/>
          <w:color w:val="000000" w:themeColor="text1"/>
          <w:sz w:val="24"/>
          <w:szCs w:val="24"/>
        </w:rPr>
        <w:t xml:space="preserve"> 5 lõikes 2 sätestatud volitusnorm ja nähakse ette, </w:t>
      </w:r>
      <w:r w:rsidR="004641C0">
        <w:rPr>
          <w:rFonts w:ascii="Times New Roman" w:hAnsi="Times New Roman" w:cs="Times New Roman"/>
          <w:color w:val="000000" w:themeColor="text1"/>
          <w:sz w:val="24"/>
          <w:szCs w:val="24"/>
        </w:rPr>
        <w:t xml:space="preserve">et </w:t>
      </w:r>
      <w:r w:rsidRPr="77AEE027" w:rsidR="00EC165C">
        <w:rPr>
          <w:rFonts w:ascii="Times New Roman" w:hAnsi="Times New Roman" w:cs="Times New Roman"/>
          <w:color w:val="000000" w:themeColor="text1"/>
          <w:sz w:val="24"/>
          <w:szCs w:val="24"/>
        </w:rPr>
        <w:t>kultuuripreemiate k</w:t>
      </w:r>
      <w:r w:rsidRPr="77AEE027">
        <w:rPr>
          <w:rFonts w:ascii="Times New Roman" w:hAnsi="Times New Roman" w:cs="Times New Roman"/>
          <w:color w:val="000000" w:themeColor="text1"/>
          <w:sz w:val="24"/>
          <w:szCs w:val="24"/>
        </w:rPr>
        <w:t xml:space="preserve">omisjoni töökorra </w:t>
      </w:r>
      <w:r w:rsidRPr="77AEE027" w:rsidR="00B23341">
        <w:rPr>
          <w:rFonts w:ascii="Times New Roman" w:hAnsi="Times New Roman" w:cs="Times New Roman"/>
          <w:color w:val="000000" w:themeColor="text1"/>
          <w:sz w:val="24"/>
          <w:szCs w:val="24"/>
        </w:rPr>
        <w:t>k</w:t>
      </w:r>
      <w:r w:rsidR="00B23341">
        <w:rPr>
          <w:rFonts w:ascii="Times New Roman" w:hAnsi="Times New Roman" w:cs="Times New Roman"/>
          <w:color w:val="000000" w:themeColor="text1"/>
          <w:sz w:val="24"/>
          <w:szCs w:val="24"/>
        </w:rPr>
        <w:t>ehtestab</w:t>
      </w:r>
      <w:r w:rsidRPr="77AEE027" w:rsidR="00B23341">
        <w:rPr>
          <w:rFonts w:ascii="Times New Roman" w:hAnsi="Times New Roman" w:cs="Times New Roman"/>
          <w:color w:val="000000" w:themeColor="text1"/>
          <w:sz w:val="24"/>
          <w:szCs w:val="24"/>
        </w:rPr>
        <w:t xml:space="preserve"> </w:t>
      </w:r>
      <w:r w:rsidR="004904F2">
        <w:rPr>
          <w:rFonts w:ascii="Times New Roman" w:hAnsi="Times New Roman" w:cs="Times New Roman"/>
          <w:color w:val="000000" w:themeColor="text1"/>
          <w:sz w:val="24"/>
          <w:szCs w:val="24"/>
        </w:rPr>
        <w:t>valdkonna eest vastutav minister</w:t>
      </w:r>
      <w:r w:rsidRPr="77AEE027">
        <w:rPr>
          <w:rFonts w:ascii="Times New Roman" w:hAnsi="Times New Roman" w:cs="Times New Roman"/>
          <w:color w:val="000000" w:themeColor="text1"/>
          <w:sz w:val="24"/>
          <w:szCs w:val="24"/>
        </w:rPr>
        <w:t xml:space="preserve"> määrusega</w:t>
      </w:r>
      <w:r w:rsidRPr="77AEE027" w:rsidR="00EC165C">
        <w:rPr>
          <w:rFonts w:ascii="Times New Roman" w:hAnsi="Times New Roman" w:cs="Times New Roman"/>
          <w:color w:val="000000" w:themeColor="text1"/>
          <w:sz w:val="24"/>
          <w:szCs w:val="24"/>
        </w:rPr>
        <w:t xml:space="preserve">. </w:t>
      </w:r>
      <w:r w:rsidR="004641C0">
        <w:rPr>
          <w:rFonts w:ascii="Times New Roman" w:hAnsi="Times New Roman" w:cs="Times New Roman"/>
          <w:color w:val="000000" w:themeColor="text1"/>
          <w:sz w:val="24"/>
          <w:szCs w:val="24"/>
        </w:rPr>
        <w:t>Praegune</w:t>
      </w:r>
      <w:r w:rsidRPr="77AEE027" w:rsidR="004641C0">
        <w:rPr>
          <w:rFonts w:ascii="Times New Roman" w:hAnsi="Times New Roman" w:cs="Times New Roman"/>
          <w:color w:val="000000" w:themeColor="text1"/>
          <w:sz w:val="24"/>
          <w:szCs w:val="24"/>
        </w:rPr>
        <w:t xml:space="preserve"> </w:t>
      </w:r>
      <w:r w:rsidRPr="77AEE027" w:rsidR="00EC165C">
        <w:rPr>
          <w:rFonts w:ascii="Times New Roman" w:hAnsi="Times New Roman" w:cs="Times New Roman"/>
          <w:color w:val="000000" w:themeColor="text1"/>
          <w:sz w:val="24"/>
          <w:szCs w:val="24"/>
        </w:rPr>
        <w:t xml:space="preserve">komisjoni töökord </w:t>
      </w:r>
      <w:r w:rsidRPr="77AEE027" w:rsidR="00A7776E">
        <w:rPr>
          <w:rFonts w:ascii="Times New Roman" w:hAnsi="Times New Roman" w:cs="Times New Roman"/>
          <w:color w:val="000000" w:themeColor="text1"/>
          <w:sz w:val="24"/>
          <w:szCs w:val="24"/>
        </w:rPr>
        <w:t>kehtib muutmata kujul 1999. aastast. Koos eelnõuga on plaanis üle vaadata ja ajakohastada ka nimet</w:t>
      </w:r>
      <w:r w:rsidRPr="77AEE027" w:rsidR="7563E284">
        <w:rPr>
          <w:rFonts w:ascii="Times New Roman" w:hAnsi="Times New Roman" w:cs="Times New Roman"/>
          <w:color w:val="000000" w:themeColor="text1"/>
          <w:sz w:val="24"/>
          <w:szCs w:val="24"/>
        </w:rPr>
        <w:t>at</w:t>
      </w:r>
      <w:r w:rsidRPr="77AEE027" w:rsidR="00A7776E">
        <w:rPr>
          <w:rFonts w:ascii="Times New Roman" w:hAnsi="Times New Roman" w:cs="Times New Roman"/>
          <w:color w:val="000000" w:themeColor="text1"/>
          <w:sz w:val="24"/>
          <w:szCs w:val="24"/>
        </w:rPr>
        <w:t xml:space="preserve">ud töökord. </w:t>
      </w:r>
      <w:bookmarkStart w:name="_Hlk207951204" w:id="8"/>
      <w:r w:rsidR="004904F2">
        <w:rPr>
          <w:rFonts w:ascii="Times New Roman" w:hAnsi="Times New Roman" w:cs="Times New Roman"/>
          <w:color w:val="000000" w:themeColor="text1"/>
          <w:sz w:val="24"/>
          <w:szCs w:val="24"/>
        </w:rPr>
        <w:t xml:space="preserve">Samuti </w:t>
      </w:r>
      <w:r w:rsidRPr="00BF6D1D" w:rsidR="004904F2">
        <w:rPr>
          <w:rFonts w:ascii="Times New Roman" w:hAnsi="Times New Roman" w:cs="Times New Roman"/>
          <w:color w:val="000000" w:themeColor="text1"/>
          <w:sz w:val="24"/>
          <w:szCs w:val="24"/>
        </w:rPr>
        <w:t>tuuakse määruse kehtestami</w:t>
      </w:r>
      <w:r w:rsidRPr="008220AE" w:rsidR="005559C3">
        <w:rPr>
          <w:rFonts w:ascii="Times New Roman" w:hAnsi="Times New Roman" w:cs="Times New Roman"/>
          <w:color w:val="000000" w:themeColor="text1"/>
          <w:sz w:val="24"/>
          <w:szCs w:val="24"/>
        </w:rPr>
        <w:t>n</w:t>
      </w:r>
      <w:r w:rsidRPr="00BF6D1D" w:rsidR="004904F2">
        <w:rPr>
          <w:rFonts w:ascii="Times New Roman" w:hAnsi="Times New Roman" w:cs="Times New Roman"/>
          <w:color w:val="000000" w:themeColor="text1"/>
          <w:sz w:val="24"/>
          <w:szCs w:val="24"/>
        </w:rPr>
        <w:t xml:space="preserve">e Vabariigi </w:t>
      </w:r>
      <w:r w:rsidRPr="00BF6D1D" w:rsidR="00453EF6">
        <w:rPr>
          <w:rFonts w:ascii="Times New Roman" w:hAnsi="Times New Roman" w:cs="Times New Roman"/>
          <w:color w:val="000000" w:themeColor="text1"/>
          <w:sz w:val="24"/>
          <w:szCs w:val="24"/>
        </w:rPr>
        <w:t>Valitsuse</w:t>
      </w:r>
      <w:r w:rsidRPr="008220AE" w:rsidR="005559C3">
        <w:rPr>
          <w:rFonts w:ascii="Times New Roman" w:hAnsi="Times New Roman" w:cs="Times New Roman"/>
          <w:color w:val="000000" w:themeColor="text1"/>
          <w:sz w:val="24"/>
          <w:szCs w:val="24"/>
        </w:rPr>
        <w:t xml:space="preserve"> tasandilt</w:t>
      </w:r>
      <w:r w:rsidRPr="00BF6D1D" w:rsidR="00453EF6">
        <w:rPr>
          <w:rFonts w:ascii="Times New Roman" w:hAnsi="Times New Roman" w:cs="Times New Roman"/>
          <w:color w:val="000000" w:themeColor="text1"/>
          <w:sz w:val="24"/>
          <w:szCs w:val="24"/>
        </w:rPr>
        <w:t xml:space="preserve"> ministri tasandile.</w:t>
      </w:r>
      <w:r w:rsidR="00057885">
        <w:rPr>
          <w:rFonts w:ascii="Times New Roman" w:hAnsi="Times New Roman" w:cs="Times New Roman"/>
          <w:color w:val="000000" w:themeColor="text1"/>
          <w:sz w:val="24"/>
          <w:szCs w:val="24"/>
        </w:rPr>
        <w:t xml:space="preserve"> </w:t>
      </w:r>
      <w:bookmarkEnd w:id="8"/>
      <w:r w:rsidR="00057885">
        <w:rPr>
          <w:rFonts w:ascii="Times New Roman" w:hAnsi="Times New Roman" w:cs="Times New Roman"/>
          <w:color w:val="000000" w:themeColor="text1"/>
          <w:sz w:val="24"/>
          <w:szCs w:val="24"/>
        </w:rPr>
        <w:t>Tegemist on komisjoniga, mille tööd juhib kultuuriminister</w:t>
      </w:r>
      <w:r w:rsidR="006C05E4">
        <w:rPr>
          <w:rFonts w:ascii="Times New Roman" w:hAnsi="Times New Roman" w:cs="Times New Roman"/>
          <w:color w:val="000000" w:themeColor="text1"/>
          <w:sz w:val="24"/>
          <w:szCs w:val="24"/>
        </w:rPr>
        <w:t xml:space="preserve">. Sellest lähtuvalt on asjakohane, et komisjoni töökorralduslikud küsimused määrab minister. Muudatus vähendab </w:t>
      </w:r>
      <w:r w:rsidR="00026DBD">
        <w:rPr>
          <w:rFonts w:ascii="Times New Roman" w:hAnsi="Times New Roman" w:cs="Times New Roman"/>
          <w:color w:val="000000" w:themeColor="text1"/>
          <w:sz w:val="24"/>
          <w:szCs w:val="24"/>
        </w:rPr>
        <w:t>ka</w:t>
      </w:r>
      <w:r w:rsidR="006C05E4">
        <w:rPr>
          <w:rFonts w:ascii="Times New Roman" w:hAnsi="Times New Roman" w:cs="Times New Roman"/>
          <w:color w:val="000000" w:themeColor="text1"/>
          <w:sz w:val="24"/>
          <w:szCs w:val="24"/>
        </w:rPr>
        <w:t xml:space="preserve"> Vabariigi Valitsuse töökoormust. </w:t>
      </w:r>
    </w:p>
    <w:p w:rsidR="0024788E" w:rsidP="00E8227F" w:rsidRDefault="00144F62" w14:paraId="517B7F6B" w14:textId="60FC5CF3">
      <w:pPr>
        <w:jc w:val="both"/>
        <w:rPr>
          <w:rFonts w:ascii="Times New Roman" w:hAnsi="Times New Roman" w:cs="Times New Roman"/>
          <w:sz w:val="24"/>
          <w:szCs w:val="24"/>
        </w:rPr>
      </w:pPr>
      <w:r>
        <w:rPr>
          <w:rFonts w:ascii="Times New Roman" w:hAnsi="Times New Roman" w:cs="Times New Roman"/>
          <w:b/>
          <w:bCs/>
          <w:sz w:val="24"/>
          <w:szCs w:val="24"/>
        </w:rPr>
        <w:t xml:space="preserve">Paragrahvi 1 punktiga </w:t>
      </w:r>
      <w:r w:rsidR="005402A4">
        <w:rPr>
          <w:rFonts w:ascii="Times New Roman" w:hAnsi="Times New Roman" w:cs="Times New Roman"/>
          <w:b/>
          <w:bCs/>
          <w:sz w:val="24"/>
          <w:szCs w:val="24"/>
        </w:rPr>
        <w:t>9</w:t>
      </w:r>
      <w:r>
        <w:rPr>
          <w:rFonts w:ascii="Times New Roman" w:hAnsi="Times New Roman" w:cs="Times New Roman"/>
          <w:b/>
          <w:bCs/>
          <w:sz w:val="24"/>
          <w:szCs w:val="24"/>
        </w:rPr>
        <w:t xml:space="preserve"> </w:t>
      </w:r>
      <w:r>
        <w:rPr>
          <w:rFonts w:ascii="Times New Roman" w:hAnsi="Times New Roman" w:cs="Times New Roman"/>
          <w:sz w:val="24"/>
          <w:szCs w:val="24"/>
        </w:rPr>
        <w:t>tunnistatakse kehtetuks RKPPS-i § 5 l</w:t>
      </w:r>
      <w:r w:rsidR="00022484">
        <w:rPr>
          <w:rFonts w:ascii="Times New Roman" w:hAnsi="Times New Roman" w:cs="Times New Roman"/>
          <w:sz w:val="24"/>
          <w:szCs w:val="24"/>
        </w:rPr>
        <w:t>õige</w:t>
      </w:r>
      <w:r>
        <w:rPr>
          <w:rFonts w:ascii="Times New Roman" w:hAnsi="Times New Roman" w:cs="Times New Roman"/>
          <w:sz w:val="24"/>
          <w:szCs w:val="24"/>
        </w:rPr>
        <w:t xml:space="preserve"> 3.</w:t>
      </w:r>
      <w:r w:rsidR="00152B9A">
        <w:rPr>
          <w:rFonts w:ascii="Times New Roman" w:hAnsi="Times New Roman" w:cs="Times New Roman"/>
          <w:sz w:val="24"/>
          <w:szCs w:val="24"/>
        </w:rPr>
        <w:t xml:space="preserve"> Muudatus on seotud eelnõu § 1 punkt</w:t>
      </w:r>
      <w:r w:rsidR="008E3D7F">
        <w:rPr>
          <w:rFonts w:ascii="Times New Roman" w:hAnsi="Times New Roman" w:cs="Times New Roman"/>
          <w:sz w:val="24"/>
          <w:szCs w:val="24"/>
        </w:rPr>
        <w:t xml:space="preserve">is 5 tehtava muudatusega, mille kohaselt on edaspidi </w:t>
      </w:r>
      <w:r w:rsidRPr="008E3D7F" w:rsidR="008E3D7F">
        <w:rPr>
          <w:rFonts w:ascii="Times New Roman" w:hAnsi="Times New Roman" w:cs="Times New Roman"/>
          <w:sz w:val="24"/>
          <w:szCs w:val="24"/>
        </w:rPr>
        <w:t>nõuetekohaselt esitatud ettepaneku</w:t>
      </w:r>
      <w:r w:rsidR="00A80B1A">
        <w:rPr>
          <w:rFonts w:ascii="Times New Roman" w:hAnsi="Times New Roman" w:cs="Times New Roman"/>
          <w:sz w:val="24"/>
          <w:szCs w:val="24"/>
        </w:rPr>
        <w:t>te</w:t>
      </w:r>
      <w:r w:rsidRPr="008E3D7F" w:rsidR="008E3D7F">
        <w:rPr>
          <w:rFonts w:ascii="Times New Roman" w:hAnsi="Times New Roman" w:cs="Times New Roman"/>
          <w:sz w:val="24"/>
          <w:szCs w:val="24"/>
        </w:rPr>
        <w:t xml:space="preserve"> ja nende esitaja</w:t>
      </w:r>
      <w:r w:rsidR="00A80B1A">
        <w:rPr>
          <w:rFonts w:ascii="Times New Roman" w:hAnsi="Times New Roman" w:cs="Times New Roman"/>
          <w:sz w:val="24"/>
          <w:szCs w:val="24"/>
        </w:rPr>
        <w:t xml:space="preserve">te </w:t>
      </w:r>
      <w:r w:rsidR="00BB4FFC">
        <w:rPr>
          <w:rFonts w:ascii="Times New Roman" w:hAnsi="Times New Roman" w:cs="Times New Roman"/>
          <w:sz w:val="24"/>
          <w:szCs w:val="24"/>
        </w:rPr>
        <w:t>avaldamine Kultuuriministeeriumi</w:t>
      </w:r>
      <w:r w:rsidRPr="4C0A45BF" w:rsidR="7CF48F23">
        <w:rPr>
          <w:rFonts w:ascii="Times New Roman" w:hAnsi="Times New Roman" w:cs="Times New Roman"/>
          <w:sz w:val="24"/>
          <w:szCs w:val="24"/>
        </w:rPr>
        <w:t>,</w:t>
      </w:r>
      <w:r w:rsidR="00BB4FFC">
        <w:rPr>
          <w:rFonts w:ascii="Times New Roman" w:hAnsi="Times New Roman" w:cs="Times New Roman"/>
          <w:sz w:val="24"/>
          <w:szCs w:val="24"/>
        </w:rPr>
        <w:t xml:space="preserve"> mitte enam komisjoni ülesanne</w:t>
      </w:r>
      <w:r w:rsidR="0004773A">
        <w:rPr>
          <w:rFonts w:ascii="Times New Roman" w:hAnsi="Times New Roman" w:cs="Times New Roman"/>
          <w:sz w:val="24"/>
          <w:szCs w:val="24"/>
        </w:rPr>
        <w:t xml:space="preserve">. </w:t>
      </w:r>
      <w:r w:rsidRPr="008E3D7F" w:rsidR="008E3D7F">
        <w:rPr>
          <w:rFonts w:ascii="Times New Roman" w:hAnsi="Times New Roman" w:cs="Times New Roman"/>
          <w:sz w:val="24"/>
          <w:szCs w:val="24"/>
        </w:rPr>
        <w:t xml:space="preserve"> </w:t>
      </w:r>
    </w:p>
    <w:p w:rsidR="0004773A" w:rsidP="00E8227F" w:rsidRDefault="0004773A" w14:paraId="570513FD" w14:textId="08630BC7">
      <w:pPr>
        <w:jc w:val="both"/>
        <w:rPr>
          <w:rFonts w:ascii="Times New Roman" w:hAnsi="Times New Roman" w:cs="Times New Roman"/>
          <w:sz w:val="24"/>
          <w:szCs w:val="24"/>
        </w:rPr>
      </w:pPr>
      <w:r>
        <w:rPr>
          <w:rFonts w:ascii="Times New Roman" w:hAnsi="Times New Roman" w:cs="Times New Roman"/>
          <w:b/>
          <w:bCs/>
          <w:sz w:val="24"/>
          <w:szCs w:val="24"/>
        </w:rPr>
        <w:t xml:space="preserve">Paragrahvi 1 punktiga </w:t>
      </w:r>
      <w:r w:rsidR="005402A4">
        <w:rPr>
          <w:rFonts w:ascii="Times New Roman" w:hAnsi="Times New Roman" w:cs="Times New Roman"/>
          <w:b/>
          <w:bCs/>
          <w:sz w:val="24"/>
          <w:szCs w:val="24"/>
        </w:rPr>
        <w:t>10</w:t>
      </w:r>
      <w:r>
        <w:rPr>
          <w:rFonts w:ascii="Times New Roman" w:hAnsi="Times New Roman" w:cs="Times New Roman"/>
          <w:b/>
          <w:bCs/>
          <w:sz w:val="24"/>
          <w:szCs w:val="24"/>
        </w:rPr>
        <w:t xml:space="preserve"> </w:t>
      </w:r>
      <w:r w:rsidR="00247AC8">
        <w:rPr>
          <w:rFonts w:ascii="Times New Roman" w:hAnsi="Times New Roman" w:cs="Times New Roman"/>
          <w:sz w:val="24"/>
          <w:szCs w:val="24"/>
        </w:rPr>
        <w:t>ajakohastatakse RKPPS-i § 6 l</w:t>
      </w:r>
      <w:r w:rsidR="00022484">
        <w:rPr>
          <w:rFonts w:ascii="Times New Roman" w:hAnsi="Times New Roman" w:cs="Times New Roman"/>
          <w:sz w:val="24"/>
          <w:szCs w:val="24"/>
        </w:rPr>
        <w:t>õige</w:t>
      </w:r>
      <w:r w:rsidR="00247AC8">
        <w:rPr>
          <w:rFonts w:ascii="Times New Roman" w:hAnsi="Times New Roman" w:cs="Times New Roman"/>
          <w:sz w:val="24"/>
          <w:szCs w:val="24"/>
        </w:rPr>
        <w:t xml:space="preserve"> 2 ja sätestatakse</w:t>
      </w:r>
      <w:r w:rsidR="0028435D">
        <w:rPr>
          <w:rFonts w:ascii="Times New Roman" w:hAnsi="Times New Roman" w:cs="Times New Roman"/>
          <w:sz w:val="24"/>
          <w:szCs w:val="24"/>
        </w:rPr>
        <w:t>, et preemiad antakse üle Eesti Vabariigi aastapäeva tähistamise raames. Kehtiv</w:t>
      </w:r>
      <w:r w:rsidR="00022484">
        <w:rPr>
          <w:rFonts w:ascii="Times New Roman" w:hAnsi="Times New Roman" w:cs="Times New Roman"/>
          <w:sz w:val="24"/>
          <w:szCs w:val="24"/>
        </w:rPr>
        <w:t>a</w:t>
      </w:r>
      <w:r w:rsidR="0028435D">
        <w:rPr>
          <w:rFonts w:ascii="Times New Roman" w:hAnsi="Times New Roman" w:cs="Times New Roman"/>
          <w:sz w:val="24"/>
          <w:szCs w:val="24"/>
        </w:rPr>
        <w:t xml:space="preserve"> sõna</w:t>
      </w:r>
      <w:r w:rsidR="00022484">
        <w:rPr>
          <w:rFonts w:ascii="Times New Roman" w:hAnsi="Times New Roman" w:cs="Times New Roman"/>
          <w:sz w:val="24"/>
          <w:szCs w:val="24"/>
        </w:rPr>
        <w:t>s</w:t>
      </w:r>
      <w:r w:rsidR="0028435D">
        <w:rPr>
          <w:rFonts w:ascii="Times New Roman" w:hAnsi="Times New Roman" w:cs="Times New Roman"/>
          <w:sz w:val="24"/>
          <w:szCs w:val="24"/>
        </w:rPr>
        <w:t>tus</w:t>
      </w:r>
      <w:r w:rsidR="00022484">
        <w:rPr>
          <w:rFonts w:ascii="Times New Roman" w:hAnsi="Times New Roman" w:cs="Times New Roman"/>
          <w:sz w:val="24"/>
          <w:szCs w:val="24"/>
        </w:rPr>
        <w:t>e järgi tuleb</w:t>
      </w:r>
      <w:r w:rsidR="0028435D">
        <w:rPr>
          <w:rFonts w:ascii="Times New Roman" w:hAnsi="Times New Roman" w:cs="Times New Roman"/>
          <w:sz w:val="24"/>
          <w:szCs w:val="24"/>
        </w:rPr>
        <w:t xml:space="preserve"> preemiad üle anda </w:t>
      </w:r>
      <w:r w:rsidRPr="00C52437" w:rsidR="00C52437">
        <w:rPr>
          <w:rFonts w:ascii="Times New Roman" w:hAnsi="Times New Roman" w:cs="Times New Roman"/>
          <w:sz w:val="24"/>
          <w:szCs w:val="24"/>
        </w:rPr>
        <w:t>Eesti Vabariigi aastapäeval</w:t>
      </w:r>
      <w:r w:rsidR="00C62E71">
        <w:rPr>
          <w:rFonts w:ascii="Times New Roman" w:hAnsi="Times New Roman" w:cs="Times New Roman"/>
          <w:sz w:val="24"/>
          <w:szCs w:val="24"/>
        </w:rPr>
        <w:t xml:space="preserve">, mis </w:t>
      </w:r>
      <w:r w:rsidR="00807036">
        <w:rPr>
          <w:rFonts w:ascii="Times New Roman" w:hAnsi="Times New Roman" w:cs="Times New Roman"/>
          <w:sz w:val="24"/>
          <w:szCs w:val="24"/>
        </w:rPr>
        <w:t>on liiga piirav</w:t>
      </w:r>
      <w:r w:rsidR="00837C98">
        <w:rPr>
          <w:rFonts w:ascii="Times New Roman" w:hAnsi="Times New Roman" w:cs="Times New Roman"/>
          <w:sz w:val="24"/>
          <w:szCs w:val="24"/>
        </w:rPr>
        <w:t xml:space="preserve"> </w:t>
      </w:r>
      <w:r w:rsidRPr="004D2225" w:rsidR="003D32D1">
        <w:rPr>
          <w:rFonts w:ascii="Times New Roman" w:hAnsi="Times New Roman" w:cs="Times New Roman"/>
          <w:sz w:val="24"/>
          <w:szCs w:val="24"/>
        </w:rPr>
        <w:t>tingimus</w:t>
      </w:r>
      <w:r w:rsidR="00807036">
        <w:rPr>
          <w:rFonts w:ascii="Times New Roman" w:hAnsi="Times New Roman" w:cs="Times New Roman"/>
          <w:sz w:val="24"/>
          <w:szCs w:val="24"/>
        </w:rPr>
        <w:t xml:space="preserve">. Praktikas </w:t>
      </w:r>
      <w:r w:rsidR="00022484">
        <w:rPr>
          <w:rFonts w:ascii="Times New Roman" w:hAnsi="Times New Roman" w:cs="Times New Roman"/>
          <w:sz w:val="24"/>
          <w:szCs w:val="24"/>
        </w:rPr>
        <w:t xml:space="preserve">ei toimu </w:t>
      </w:r>
      <w:r w:rsidR="00807036">
        <w:rPr>
          <w:rFonts w:ascii="Times New Roman" w:hAnsi="Times New Roman" w:cs="Times New Roman"/>
          <w:sz w:val="24"/>
          <w:szCs w:val="24"/>
        </w:rPr>
        <w:t xml:space="preserve">preemiate üleandmise tseremoonia </w:t>
      </w:r>
      <w:r w:rsidR="00A6135B">
        <w:rPr>
          <w:rFonts w:ascii="Times New Roman" w:hAnsi="Times New Roman" w:cs="Times New Roman"/>
          <w:sz w:val="24"/>
          <w:szCs w:val="24"/>
        </w:rPr>
        <w:t xml:space="preserve">vabariigi aastapäeval, vaid enne seda aastapäeva tähistamise raames. </w:t>
      </w:r>
    </w:p>
    <w:p w:rsidR="00C45A50" w:rsidP="00E8227F" w:rsidRDefault="00C45A50" w14:paraId="100C234F" w14:textId="1D2BCCCE">
      <w:pPr>
        <w:jc w:val="both"/>
        <w:rPr>
          <w:rFonts w:ascii="Times New Roman" w:hAnsi="Times New Roman" w:cs="Times New Roman"/>
          <w:sz w:val="24"/>
          <w:szCs w:val="24"/>
        </w:rPr>
      </w:pPr>
      <w:r>
        <w:rPr>
          <w:rFonts w:ascii="Times New Roman" w:hAnsi="Times New Roman" w:cs="Times New Roman"/>
          <w:b/>
          <w:bCs/>
          <w:sz w:val="24"/>
          <w:szCs w:val="24"/>
        </w:rPr>
        <w:t xml:space="preserve">Paragrahvi 1 punktiga 11 </w:t>
      </w:r>
      <w:r w:rsidR="000549FF">
        <w:rPr>
          <w:rFonts w:ascii="Times New Roman" w:hAnsi="Times New Roman" w:cs="Times New Roman"/>
          <w:sz w:val="24"/>
          <w:szCs w:val="24"/>
        </w:rPr>
        <w:t>täiendatakse</w:t>
      </w:r>
      <w:r>
        <w:rPr>
          <w:rFonts w:ascii="Times New Roman" w:hAnsi="Times New Roman" w:cs="Times New Roman"/>
          <w:sz w:val="24"/>
          <w:szCs w:val="24"/>
        </w:rPr>
        <w:t xml:space="preserve"> RKPPS-i §-i 6 lõi</w:t>
      </w:r>
      <w:r w:rsidR="000549FF">
        <w:rPr>
          <w:rFonts w:ascii="Times New Roman" w:hAnsi="Times New Roman" w:cs="Times New Roman"/>
          <w:sz w:val="24"/>
          <w:szCs w:val="24"/>
        </w:rPr>
        <w:t>ge</w:t>
      </w:r>
      <w:r w:rsidR="00341215">
        <w:rPr>
          <w:rFonts w:ascii="Times New Roman" w:hAnsi="Times New Roman" w:cs="Times New Roman"/>
          <w:sz w:val="24"/>
          <w:szCs w:val="24"/>
        </w:rPr>
        <w:t>tega</w:t>
      </w:r>
      <w:r>
        <w:rPr>
          <w:rFonts w:ascii="Times New Roman" w:hAnsi="Times New Roman" w:cs="Times New Roman"/>
          <w:sz w:val="24"/>
          <w:szCs w:val="24"/>
        </w:rPr>
        <w:t xml:space="preserve"> 3 ja 4, mille</w:t>
      </w:r>
      <w:r w:rsidR="00341215">
        <w:rPr>
          <w:rFonts w:ascii="Times New Roman" w:hAnsi="Times New Roman" w:cs="Times New Roman"/>
          <w:sz w:val="24"/>
          <w:szCs w:val="24"/>
        </w:rPr>
        <w:t xml:space="preserve">s </w:t>
      </w:r>
      <w:r>
        <w:rPr>
          <w:rFonts w:ascii="Times New Roman" w:hAnsi="Times New Roman" w:cs="Times New Roman"/>
          <w:sz w:val="24"/>
          <w:szCs w:val="24"/>
        </w:rPr>
        <w:t xml:space="preserve">sätestatakse </w:t>
      </w:r>
      <w:r w:rsidR="006A433E">
        <w:rPr>
          <w:rFonts w:ascii="Times New Roman" w:hAnsi="Times New Roman" w:cs="Times New Roman"/>
          <w:sz w:val="24"/>
          <w:szCs w:val="24"/>
        </w:rPr>
        <w:t>kultuuri</w:t>
      </w:r>
      <w:r>
        <w:rPr>
          <w:rFonts w:ascii="Times New Roman" w:hAnsi="Times New Roman" w:cs="Times New Roman"/>
          <w:sz w:val="24"/>
          <w:szCs w:val="24"/>
        </w:rPr>
        <w:t>preemia</w:t>
      </w:r>
      <w:r w:rsidR="00341215">
        <w:rPr>
          <w:rFonts w:ascii="Times New Roman" w:hAnsi="Times New Roman" w:cs="Times New Roman"/>
          <w:sz w:val="24"/>
          <w:szCs w:val="24"/>
        </w:rPr>
        <w:t>te</w:t>
      </w:r>
      <w:r>
        <w:rPr>
          <w:rFonts w:ascii="Times New Roman" w:hAnsi="Times New Roman" w:cs="Times New Roman"/>
          <w:sz w:val="24"/>
          <w:szCs w:val="24"/>
        </w:rPr>
        <w:t xml:space="preserve"> määramise raames isikuandmete töötlemise regulatsioon. Varasemalt ei ole preemia määramisel isikuandmete töötlemist seaduse tasandil reguleeritud. Lõike 3 kohaselt võib preemia määramise</w:t>
      </w:r>
      <w:r w:rsidR="00E63711">
        <w:rPr>
          <w:rFonts w:ascii="Times New Roman" w:hAnsi="Times New Roman" w:cs="Times New Roman"/>
          <w:sz w:val="24"/>
          <w:szCs w:val="24"/>
        </w:rPr>
        <w:t xml:space="preserve">ks </w:t>
      </w:r>
      <w:r>
        <w:rPr>
          <w:rFonts w:ascii="Times New Roman" w:hAnsi="Times New Roman" w:cs="Times New Roman"/>
          <w:sz w:val="24"/>
          <w:szCs w:val="24"/>
        </w:rPr>
        <w:t>töödelda järgmisi isikuandmeid:</w:t>
      </w:r>
    </w:p>
    <w:p w:rsidRPr="00566331" w:rsidR="008414B8" w:rsidP="00566331" w:rsidRDefault="004933A9" w14:paraId="49CF269C" w14:textId="2251F2D0">
      <w:pPr>
        <w:pStyle w:val="Loendilik"/>
        <w:numPr>
          <w:ilvl w:val="0"/>
          <w:numId w:val="4"/>
        </w:numPr>
        <w:jc w:val="both"/>
        <w:rPr>
          <w:rFonts w:ascii="Times New Roman" w:hAnsi="Times New Roman" w:cs="Times New Roman"/>
          <w:sz w:val="24"/>
          <w:szCs w:val="24"/>
        </w:rPr>
      </w:pPr>
      <w:r w:rsidRPr="00566331">
        <w:rPr>
          <w:rFonts w:ascii="Times New Roman" w:hAnsi="Times New Roman" w:cs="Times New Roman"/>
          <w:sz w:val="24"/>
          <w:szCs w:val="24"/>
        </w:rPr>
        <w:t>e</w:t>
      </w:r>
      <w:r w:rsidRPr="00566331" w:rsidR="008414B8">
        <w:rPr>
          <w:rFonts w:ascii="Times New Roman" w:hAnsi="Times New Roman" w:cs="Times New Roman"/>
          <w:sz w:val="24"/>
          <w:szCs w:val="24"/>
        </w:rPr>
        <w:t xml:space="preserve">ttepaneku esitaja </w:t>
      </w:r>
      <w:r w:rsidRPr="00566331">
        <w:rPr>
          <w:rFonts w:ascii="Times New Roman" w:hAnsi="Times New Roman" w:cs="Times New Roman"/>
          <w:sz w:val="24"/>
          <w:szCs w:val="24"/>
        </w:rPr>
        <w:t>ees- ja perekonna</w:t>
      </w:r>
      <w:r w:rsidRPr="00566331" w:rsidR="008414B8">
        <w:rPr>
          <w:rFonts w:ascii="Times New Roman" w:hAnsi="Times New Roman" w:cs="Times New Roman"/>
          <w:sz w:val="24"/>
          <w:szCs w:val="24"/>
        </w:rPr>
        <w:t>nimi ja ettepaneku esitaja kontaktandmed</w:t>
      </w:r>
      <w:r w:rsidRPr="00566331" w:rsidR="00B87605">
        <w:rPr>
          <w:rFonts w:ascii="Times New Roman" w:hAnsi="Times New Roman" w:cs="Times New Roman"/>
          <w:sz w:val="24"/>
          <w:szCs w:val="24"/>
        </w:rPr>
        <w:t>.</w:t>
      </w:r>
      <w:r w:rsidRPr="00566331" w:rsidR="00566331">
        <w:rPr>
          <w:rFonts w:ascii="Times New Roman" w:hAnsi="Times New Roman" w:cs="Times New Roman"/>
          <w:sz w:val="24"/>
          <w:szCs w:val="24"/>
        </w:rPr>
        <w:t xml:space="preserve"> </w:t>
      </w:r>
      <w:r w:rsidRPr="00566331" w:rsidR="00BA005F">
        <w:rPr>
          <w:rFonts w:ascii="Times New Roman" w:hAnsi="Times New Roman" w:cs="Times New Roman"/>
          <w:sz w:val="24"/>
          <w:szCs w:val="24"/>
        </w:rPr>
        <w:t xml:space="preserve">See on asjakohane </w:t>
      </w:r>
      <w:r w:rsidRPr="00566331" w:rsidR="008414B8">
        <w:rPr>
          <w:rFonts w:ascii="Times New Roman" w:hAnsi="Times New Roman" w:cs="Times New Roman"/>
          <w:sz w:val="24"/>
          <w:szCs w:val="24"/>
        </w:rPr>
        <w:t xml:space="preserve">juhul, kui ettepaneku esitaja on füüsiline isik, näiteks varasem preemia laureaat RKPPS-i § 4 lõike </w:t>
      </w:r>
      <w:r w:rsidRPr="00566331" w:rsidR="00A7239A">
        <w:rPr>
          <w:rFonts w:ascii="Times New Roman" w:hAnsi="Times New Roman" w:cs="Times New Roman"/>
          <w:sz w:val="24"/>
          <w:szCs w:val="24"/>
        </w:rPr>
        <w:t>1</w:t>
      </w:r>
      <w:r w:rsidRPr="00566331" w:rsidR="008414B8">
        <w:rPr>
          <w:rFonts w:ascii="Times New Roman" w:hAnsi="Times New Roman" w:cs="Times New Roman"/>
          <w:sz w:val="24"/>
          <w:szCs w:val="24"/>
        </w:rPr>
        <w:t xml:space="preserve"> p </w:t>
      </w:r>
      <w:r w:rsidRPr="00566331" w:rsidR="00A7239A">
        <w:rPr>
          <w:rFonts w:ascii="Times New Roman" w:hAnsi="Times New Roman" w:cs="Times New Roman"/>
          <w:sz w:val="24"/>
          <w:szCs w:val="24"/>
        </w:rPr>
        <w:t>3</w:t>
      </w:r>
      <w:r w:rsidRPr="00566331" w:rsidR="008414B8">
        <w:rPr>
          <w:rFonts w:ascii="Times New Roman" w:hAnsi="Times New Roman" w:cs="Times New Roman"/>
          <w:sz w:val="24"/>
          <w:szCs w:val="24"/>
        </w:rPr>
        <w:t xml:space="preserve"> </w:t>
      </w:r>
      <w:r w:rsidRPr="00566331" w:rsidR="00A7239A">
        <w:rPr>
          <w:rFonts w:ascii="Times New Roman" w:hAnsi="Times New Roman" w:cs="Times New Roman"/>
          <w:sz w:val="24"/>
          <w:szCs w:val="24"/>
        </w:rPr>
        <w:t xml:space="preserve">alusel. Ilma nende andmeteta ei ole võimalik </w:t>
      </w:r>
      <w:r w:rsidRPr="00566331" w:rsidR="00B72765">
        <w:rPr>
          <w:rFonts w:ascii="Times New Roman" w:hAnsi="Times New Roman" w:cs="Times New Roman"/>
          <w:sz w:val="24"/>
          <w:szCs w:val="24"/>
        </w:rPr>
        <w:t>ettepanekuid vastu võtta</w:t>
      </w:r>
      <w:r w:rsidRPr="00566331" w:rsidR="00E4264F">
        <w:rPr>
          <w:rFonts w:ascii="Times New Roman" w:hAnsi="Times New Roman" w:cs="Times New Roman"/>
          <w:sz w:val="24"/>
          <w:szCs w:val="24"/>
        </w:rPr>
        <w:t>;</w:t>
      </w:r>
    </w:p>
    <w:p w:rsidRPr="006A62B8" w:rsidR="008414B8" w:rsidP="006A62B8" w:rsidRDefault="00E259E1" w14:paraId="2B0910C1" w14:textId="152C2CB0">
      <w:pPr>
        <w:pStyle w:val="Loendilik"/>
        <w:numPr>
          <w:ilvl w:val="0"/>
          <w:numId w:val="4"/>
        </w:numPr>
        <w:jc w:val="both"/>
        <w:rPr>
          <w:rFonts w:ascii="Times New Roman" w:hAnsi="Times New Roman" w:cs="Times New Roman"/>
          <w:sz w:val="24"/>
          <w:szCs w:val="24"/>
        </w:rPr>
      </w:pPr>
      <w:r>
        <w:rPr>
          <w:rFonts w:ascii="Times New Roman" w:hAnsi="Times New Roman" w:cs="Times New Roman"/>
          <w:sz w:val="24"/>
          <w:szCs w:val="24"/>
        </w:rPr>
        <w:lastRenderedPageBreak/>
        <w:t>e</w:t>
      </w:r>
      <w:r w:rsidRPr="006A62B8" w:rsidR="008414B8">
        <w:rPr>
          <w:rFonts w:ascii="Times New Roman" w:hAnsi="Times New Roman" w:cs="Times New Roman"/>
          <w:sz w:val="24"/>
          <w:szCs w:val="24"/>
        </w:rPr>
        <w:t xml:space="preserve">ttepanekus esitatud preemia </w:t>
      </w:r>
      <w:r w:rsidR="00BA005F">
        <w:rPr>
          <w:rFonts w:ascii="Times New Roman" w:hAnsi="Times New Roman" w:cs="Times New Roman"/>
          <w:sz w:val="24"/>
          <w:szCs w:val="24"/>
        </w:rPr>
        <w:t>kandidaadi</w:t>
      </w:r>
      <w:r w:rsidRPr="006A62B8" w:rsidR="008414B8">
        <w:rPr>
          <w:rFonts w:ascii="Times New Roman" w:hAnsi="Times New Roman" w:cs="Times New Roman"/>
          <w:sz w:val="24"/>
          <w:szCs w:val="24"/>
        </w:rPr>
        <w:t xml:space="preserve"> nimi</w:t>
      </w:r>
      <w:r w:rsidR="00B60965">
        <w:rPr>
          <w:rFonts w:ascii="Times New Roman" w:hAnsi="Times New Roman" w:cs="Times New Roman"/>
          <w:sz w:val="24"/>
          <w:szCs w:val="24"/>
        </w:rPr>
        <w:t xml:space="preserve"> ja</w:t>
      </w:r>
      <w:r w:rsidRPr="006A62B8" w:rsidR="008414B8">
        <w:rPr>
          <w:rFonts w:ascii="Times New Roman" w:hAnsi="Times New Roman" w:cs="Times New Roman"/>
          <w:sz w:val="24"/>
          <w:szCs w:val="24"/>
        </w:rPr>
        <w:t xml:space="preserve"> </w:t>
      </w:r>
      <w:r w:rsidR="008333E7">
        <w:rPr>
          <w:rFonts w:ascii="Times New Roman" w:hAnsi="Times New Roman" w:cs="Times New Roman"/>
          <w:sz w:val="24"/>
          <w:szCs w:val="24"/>
        </w:rPr>
        <w:t>preemia m</w:t>
      </w:r>
      <w:r w:rsidR="006058B9">
        <w:rPr>
          <w:rFonts w:ascii="Times New Roman" w:hAnsi="Times New Roman" w:cs="Times New Roman"/>
          <w:sz w:val="24"/>
          <w:szCs w:val="24"/>
        </w:rPr>
        <w:t>ääramiseks esitatud põhjendus</w:t>
      </w:r>
      <w:r w:rsidRPr="006A62B8" w:rsidR="00A7239A">
        <w:rPr>
          <w:rFonts w:ascii="Times New Roman" w:hAnsi="Times New Roman" w:cs="Times New Roman"/>
          <w:sz w:val="24"/>
          <w:szCs w:val="24"/>
        </w:rPr>
        <w:t xml:space="preserve">. </w:t>
      </w:r>
      <w:r w:rsidR="004C7EED">
        <w:rPr>
          <w:rFonts w:ascii="Times New Roman" w:hAnsi="Times New Roman" w:cs="Times New Roman"/>
          <w:sz w:val="24"/>
          <w:szCs w:val="24"/>
        </w:rPr>
        <w:t>Antud</w:t>
      </w:r>
      <w:r w:rsidRPr="006A62B8" w:rsidR="00A7239A">
        <w:rPr>
          <w:rFonts w:ascii="Times New Roman" w:hAnsi="Times New Roman" w:cs="Times New Roman"/>
          <w:sz w:val="24"/>
          <w:szCs w:val="24"/>
        </w:rPr>
        <w:t xml:space="preserve"> andmed on olemuslikult vajalikud preemia määramiseks</w:t>
      </w:r>
      <w:r w:rsidR="00566331">
        <w:rPr>
          <w:rFonts w:ascii="Times New Roman" w:hAnsi="Times New Roman" w:cs="Times New Roman"/>
          <w:sz w:val="24"/>
          <w:szCs w:val="24"/>
        </w:rPr>
        <w:t>;</w:t>
      </w:r>
    </w:p>
    <w:p w:rsidR="00C45A50" w:rsidP="00206DBF" w:rsidRDefault="00E259E1" w14:paraId="2F6597E4" w14:textId="7A3B79CC">
      <w:pPr>
        <w:pStyle w:val="Loendilik"/>
        <w:numPr>
          <w:ilvl w:val="0"/>
          <w:numId w:val="4"/>
        </w:numPr>
        <w:jc w:val="both"/>
        <w:rPr>
          <w:rFonts w:ascii="Times New Roman" w:hAnsi="Times New Roman" w:cs="Times New Roman"/>
          <w:sz w:val="24"/>
          <w:szCs w:val="24"/>
        </w:rPr>
      </w:pPr>
      <w:r>
        <w:rPr>
          <w:rFonts w:ascii="Times New Roman" w:hAnsi="Times New Roman" w:cs="Times New Roman"/>
          <w:sz w:val="24"/>
          <w:szCs w:val="24"/>
        </w:rPr>
        <w:t>p</w:t>
      </w:r>
      <w:r w:rsidRPr="006A62B8" w:rsidR="008414B8">
        <w:rPr>
          <w:rFonts w:ascii="Times New Roman" w:hAnsi="Times New Roman" w:cs="Times New Roman"/>
          <w:sz w:val="24"/>
          <w:szCs w:val="24"/>
        </w:rPr>
        <w:t xml:space="preserve">reemia laureaadi </w:t>
      </w:r>
      <w:r w:rsidR="006058B9">
        <w:rPr>
          <w:rFonts w:ascii="Times New Roman" w:hAnsi="Times New Roman" w:cs="Times New Roman"/>
          <w:sz w:val="24"/>
          <w:szCs w:val="24"/>
        </w:rPr>
        <w:t>ees- ja perekonnanimi</w:t>
      </w:r>
      <w:r w:rsidR="0055066B">
        <w:rPr>
          <w:rFonts w:ascii="Times New Roman" w:hAnsi="Times New Roman" w:cs="Times New Roman"/>
          <w:sz w:val="24"/>
          <w:szCs w:val="24"/>
        </w:rPr>
        <w:t xml:space="preserve">, </w:t>
      </w:r>
      <w:r w:rsidRPr="006A62B8" w:rsidR="008414B8">
        <w:rPr>
          <w:rFonts w:ascii="Times New Roman" w:hAnsi="Times New Roman" w:cs="Times New Roman"/>
          <w:sz w:val="24"/>
          <w:szCs w:val="24"/>
        </w:rPr>
        <w:t>kontaktandmed ja pangakonto number.</w:t>
      </w:r>
      <w:r w:rsidR="0055066B">
        <w:rPr>
          <w:rFonts w:ascii="Times New Roman" w:hAnsi="Times New Roman" w:cs="Times New Roman"/>
          <w:sz w:val="24"/>
          <w:szCs w:val="24"/>
        </w:rPr>
        <w:t xml:space="preserve"> </w:t>
      </w:r>
      <w:r w:rsidR="006058B9">
        <w:rPr>
          <w:rFonts w:ascii="Times New Roman" w:hAnsi="Times New Roman" w:cs="Times New Roman"/>
          <w:sz w:val="24"/>
          <w:szCs w:val="24"/>
        </w:rPr>
        <w:t>Preemia laureaadi ees- ja perekonnanimi on asjakohane preemia kandidaadi andmetest eraldi välja tuua, sest see</w:t>
      </w:r>
      <w:r w:rsidR="0055066B">
        <w:rPr>
          <w:rFonts w:ascii="Times New Roman" w:hAnsi="Times New Roman" w:cs="Times New Roman"/>
          <w:sz w:val="24"/>
          <w:szCs w:val="24"/>
        </w:rPr>
        <w:t xml:space="preserve"> kantakse tunnistusele ning </w:t>
      </w:r>
      <w:r w:rsidR="006058B9">
        <w:rPr>
          <w:rFonts w:ascii="Times New Roman" w:hAnsi="Times New Roman" w:cs="Times New Roman"/>
          <w:sz w:val="24"/>
          <w:szCs w:val="24"/>
        </w:rPr>
        <w:t xml:space="preserve">väljendab andmesubjekti kohta teistsugust tunnust kui preemia kandidaadi nimi. </w:t>
      </w:r>
      <w:r w:rsidR="0055066B">
        <w:rPr>
          <w:rFonts w:ascii="Times New Roman" w:hAnsi="Times New Roman" w:cs="Times New Roman"/>
          <w:sz w:val="24"/>
          <w:szCs w:val="24"/>
        </w:rPr>
        <w:t xml:space="preserve">Laureaadi kontaktandmed ja pangakonto number on </w:t>
      </w:r>
      <w:r w:rsidRPr="006A62B8" w:rsidR="00A7239A">
        <w:rPr>
          <w:rFonts w:ascii="Times New Roman" w:hAnsi="Times New Roman" w:cs="Times New Roman"/>
          <w:sz w:val="24"/>
          <w:szCs w:val="24"/>
        </w:rPr>
        <w:t xml:space="preserve">vajalikud preemia </w:t>
      </w:r>
      <w:r w:rsidRPr="006A62B8" w:rsidR="00206DBF">
        <w:rPr>
          <w:rFonts w:ascii="Times New Roman" w:hAnsi="Times New Roman" w:cs="Times New Roman"/>
          <w:sz w:val="24"/>
          <w:szCs w:val="24"/>
        </w:rPr>
        <w:t>laureaadile preemia välja maksmiseks.</w:t>
      </w:r>
    </w:p>
    <w:p w:rsidR="007D3C1C" w:rsidP="00206DBF" w:rsidRDefault="00BE78DA" w14:paraId="6BD2E297" w14:textId="77777777">
      <w:pPr>
        <w:jc w:val="both"/>
        <w:rPr>
          <w:rFonts w:ascii="Times New Roman" w:hAnsi="Times New Roman" w:cs="Times New Roman"/>
          <w:sz w:val="24"/>
          <w:szCs w:val="24"/>
        </w:rPr>
      </w:pPr>
      <w:r>
        <w:rPr>
          <w:rFonts w:ascii="Times New Roman" w:hAnsi="Times New Roman" w:cs="Times New Roman"/>
          <w:sz w:val="24"/>
          <w:szCs w:val="24"/>
        </w:rPr>
        <w:t xml:space="preserve">Kultuuripreemiate ettepanekud esitatakse Kultuuriministeeriumile ning registreeritakse </w:t>
      </w:r>
      <w:r w:rsidR="009417B6">
        <w:rPr>
          <w:rFonts w:ascii="Times New Roman" w:hAnsi="Times New Roman" w:cs="Times New Roman"/>
          <w:sz w:val="24"/>
          <w:szCs w:val="24"/>
        </w:rPr>
        <w:t xml:space="preserve">dokumendihaldussüsteemis.  </w:t>
      </w:r>
      <w:r w:rsidR="003F15C3">
        <w:rPr>
          <w:rFonts w:ascii="Times New Roman" w:hAnsi="Times New Roman" w:cs="Times New Roman"/>
          <w:sz w:val="24"/>
          <w:szCs w:val="24"/>
        </w:rPr>
        <w:t xml:space="preserve">Seletuskirja punktis 6 on kirjeldatud, mille osa ettepanekutest avaldatakse. </w:t>
      </w:r>
      <w:r w:rsidR="009D59C8">
        <w:rPr>
          <w:rFonts w:ascii="Times New Roman" w:hAnsi="Times New Roman" w:cs="Times New Roman"/>
          <w:sz w:val="24"/>
          <w:szCs w:val="24"/>
        </w:rPr>
        <w:t xml:space="preserve">Juhul, kui ettepanek sisaldab isikuandmeid, sh eriliiki isikuandmeid, mis avaldamisele ei kuulu, </w:t>
      </w:r>
      <w:r w:rsidR="00195143">
        <w:rPr>
          <w:rFonts w:ascii="Times New Roman" w:hAnsi="Times New Roman" w:cs="Times New Roman"/>
          <w:sz w:val="24"/>
          <w:szCs w:val="24"/>
        </w:rPr>
        <w:t xml:space="preserve">siis </w:t>
      </w:r>
      <w:r w:rsidR="00285DF0">
        <w:rPr>
          <w:rFonts w:ascii="Times New Roman" w:hAnsi="Times New Roman" w:cs="Times New Roman"/>
          <w:sz w:val="24"/>
          <w:szCs w:val="24"/>
        </w:rPr>
        <w:t xml:space="preserve">tunnistatakse selline teave asutusesiseseks kasutamiseks </w:t>
      </w:r>
      <w:r w:rsidR="001067D8">
        <w:rPr>
          <w:rFonts w:ascii="Times New Roman" w:hAnsi="Times New Roman" w:cs="Times New Roman"/>
          <w:sz w:val="24"/>
          <w:szCs w:val="24"/>
        </w:rPr>
        <w:t xml:space="preserve">mõeldud teabeks avaliku teabe seaduse alusel. </w:t>
      </w:r>
    </w:p>
    <w:p w:rsidR="007D3C1C" w:rsidP="00206DBF" w:rsidRDefault="007D3C1C" w14:paraId="34DB807D" w14:textId="703F2C3E">
      <w:pPr>
        <w:jc w:val="both"/>
        <w:rPr>
          <w:rFonts w:ascii="Times New Roman" w:hAnsi="Times New Roman" w:cs="Times New Roman"/>
          <w:sz w:val="24"/>
          <w:szCs w:val="24"/>
        </w:rPr>
      </w:pPr>
      <w:r>
        <w:rPr>
          <w:rFonts w:ascii="Times New Roman" w:hAnsi="Times New Roman" w:cs="Times New Roman"/>
          <w:sz w:val="24"/>
          <w:szCs w:val="24"/>
        </w:rPr>
        <w:t xml:space="preserve">Lõikes 4 sätestatakse, et </w:t>
      </w:r>
      <w:r w:rsidR="006F4EAD">
        <w:rPr>
          <w:rFonts w:ascii="Times New Roman" w:hAnsi="Times New Roman" w:cs="Times New Roman"/>
          <w:sz w:val="24"/>
          <w:szCs w:val="24"/>
        </w:rPr>
        <w:t xml:space="preserve">eeltoodud isikuandmeid säilitatakse </w:t>
      </w:r>
      <w:r w:rsidR="00BE58EA">
        <w:rPr>
          <w:rFonts w:ascii="Times New Roman" w:hAnsi="Times New Roman" w:cs="Times New Roman"/>
          <w:sz w:val="24"/>
          <w:szCs w:val="24"/>
        </w:rPr>
        <w:t>7 aastat, peale mida</w:t>
      </w:r>
      <w:r w:rsidR="009D0DDB">
        <w:rPr>
          <w:rFonts w:ascii="Times New Roman" w:hAnsi="Times New Roman" w:cs="Times New Roman"/>
          <w:sz w:val="24"/>
          <w:szCs w:val="24"/>
        </w:rPr>
        <w:t xml:space="preserve"> isikuandmed arhiveeritakse</w:t>
      </w:r>
      <w:r w:rsidR="000C5799">
        <w:rPr>
          <w:rFonts w:ascii="Times New Roman" w:hAnsi="Times New Roman" w:cs="Times New Roman"/>
          <w:sz w:val="24"/>
          <w:szCs w:val="24"/>
        </w:rPr>
        <w:t xml:space="preserve">. </w:t>
      </w:r>
    </w:p>
    <w:p w:rsidRPr="006B7F2C" w:rsidR="006B7F2C" w:rsidP="006B7F2C" w:rsidRDefault="006B7F2C" w14:paraId="7523F4BA" w14:textId="44D60968">
      <w:pPr>
        <w:jc w:val="both"/>
        <w:rPr>
          <w:rFonts w:ascii="Times New Roman" w:hAnsi="Times New Roman" w:cs="Times New Roman"/>
          <w:sz w:val="24"/>
          <w:szCs w:val="24"/>
        </w:rPr>
      </w:pPr>
      <w:r w:rsidRPr="006B7F2C">
        <w:rPr>
          <w:rFonts w:ascii="Times New Roman" w:hAnsi="Times New Roman" w:cs="Times New Roman"/>
          <w:sz w:val="24"/>
          <w:szCs w:val="24"/>
        </w:rPr>
        <w:t>Käesolevas seaduses sätestatud isikuandmete töötlemine on vajalik riigi kultuuripreemiate</w:t>
      </w:r>
      <w:r w:rsidR="00E35E55">
        <w:rPr>
          <w:rFonts w:ascii="Times New Roman" w:hAnsi="Times New Roman" w:cs="Times New Roman"/>
          <w:sz w:val="24"/>
          <w:szCs w:val="24"/>
        </w:rPr>
        <w:t xml:space="preserve"> ja </w:t>
      </w:r>
      <w:r w:rsidRPr="006B7F2C">
        <w:rPr>
          <w:rFonts w:ascii="Times New Roman" w:hAnsi="Times New Roman" w:cs="Times New Roman"/>
          <w:sz w:val="24"/>
          <w:szCs w:val="24"/>
        </w:rPr>
        <w:t xml:space="preserve"> kultuuristipendiumide spordipreemiate määramise avaliku ülesande täitmiseks. Menetluse käigus tekkinud dokumendid kuuluvad Kultuuriministeeriumi põhitegevuse hulka ning nende säilitamine on reguleeritud arhiiviseaduse ja selle alusel tehtud Rahvusarhiivi otsustega.</w:t>
      </w:r>
    </w:p>
    <w:p w:rsidRPr="006B7F2C" w:rsidR="006B7F2C" w:rsidP="006B7F2C" w:rsidRDefault="006B7F2C" w14:paraId="7F7072D6" w14:textId="369B379C">
      <w:pPr>
        <w:jc w:val="both"/>
        <w:rPr>
          <w:rFonts w:ascii="Times New Roman" w:hAnsi="Times New Roman" w:cs="Times New Roman"/>
          <w:sz w:val="24"/>
          <w:szCs w:val="24"/>
        </w:rPr>
      </w:pPr>
      <w:r w:rsidRPr="006B7F2C">
        <w:rPr>
          <w:rFonts w:ascii="Times New Roman" w:hAnsi="Times New Roman" w:cs="Times New Roman"/>
          <w:sz w:val="24"/>
          <w:szCs w:val="24"/>
        </w:rPr>
        <w:t>Rahvusarhiivi hindamisotsus 30.10.2017 nr 5-1/17/49 määrab, et arhiiviväärtuslikud on kõik komisjonide töö dokumenteerimisel loodud ja saadud dokumendid. Seetõttu</w:t>
      </w:r>
      <w:r w:rsidR="00BF2358">
        <w:rPr>
          <w:rFonts w:ascii="Times New Roman" w:hAnsi="Times New Roman" w:cs="Times New Roman"/>
          <w:sz w:val="24"/>
          <w:szCs w:val="24"/>
        </w:rPr>
        <w:t xml:space="preserve"> kuulub alaliselt säilitamisele </w:t>
      </w:r>
      <w:r w:rsidR="009D0DDB">
        <w:rPr>
          <w:rFonts w:ascii="Times New Roman" w:hAnsi="Times New Roman" w:cs="Times New Roman"/>
          <w:sz w:val="24"/>
          <w:szCs w:val="24"/>
        </w:rPr>
        <w:t xml:space="preserve">kogu </w:t>
      </w:r>
      <w:r w:rsidRPr="006B7F2C">
        <w:rPr>
          <w:rFonts w:ascii="Times New Roman" w:hAnsi="Times New Roman" w:cs="Times New Roman"/>
          <w:sz w:val="24"/>
          <w:szCs w:val="24"/>
        </w:rPr>
        <w:t>preemia</w:t>
      </w:r>
      <w:r w:rsidR="0088173A">
        <w:rPr>
          <w:rFonts w:ascii="Times New Roman" w:hAnsi="Times New Roman" w:cs="Times New Roman"/>
          <w:sz w:val="24"/>
          <w:szCs w:val="24"/>
        </w:rPr>
        <w:t xml:space="preserve"> määramise</w:t>
      </w:r>
      <w:r w:rsidRPr="006B7F2C">
        <w:rPr>
          <w:rFonts w:ascii="Times New Roman" w:hAnsi="Times New Roman" w:cs="Times New Roman"/>
          <w:sz w:val="24"/>
          <w:szCs w:val="24"/>
        </w:rPr>
        <w:t xml:space="preserve"> dokumentatsioon, sh ettepanekud, kandidaatide </w:t>
      </w:r>
      <w:r w:rsidR="009D0DDB">
        <w:rPr>
          <w:rFonts w:ascii="Times New Roman" w:hAnsi="Times New Roman" w:cs="Times New Roman"/>
          <w:sz w:val="24"/>
          <w:szCs w:val="24"/>
        </w:rPr>
        <w:t>andmed</w:t>
      </w:r>
      <w:r w:rsidRPr="006B7F2C">
        <w:rPr>
          <w:rFonts w:ascii="Times New Roman" w:hAnsi="Times New Roman" w:cs="Times New Roman"/>
          <w:sz w:val="24"/>
          <w:szCs w:val="24"/>
        </w:rPr>
        <w:t>, põhjendused ja komisjoni otsused. Arhiiviväärtuslik teave antakse üle Rahvusarhiivile arhiivieeskirja kohaselt, mis reguleerib dokumentide elukaare lõpufaasi ja juurdepääsupiirangute määramist.</w:t>
      </w:r>
    </w:p>
    <w:p w:rsidRPr="006B7F2C" w:rsidR="006B7F2C" w:rsidP="006B7F2C" w:rsidRDefault="006B7F2C" w14:paraId="17F271E8" w14:textId="07140FF6">
      <w:pPr>
        <w:jc w:val="both"/>
        <w:rPr>
          <w:rFonts w:ascii="Times New Roman" w:hAnsi="Times New Roman" w:cs="Times New Roman"/>
          <w:sz w:val="24"/>
          <w:szCs w:val="24"/>
        </w:rPr>
      </w:pPr>
      <w:r w:rsidRPr="006B7F2C">
        <w:rPr>
          <w:rFonts w:ascii="Times New Roman" w:hAnsi="Times New Roman" w:cs="Times New Roman"/>
          <w:sz w:val="24"/>
          <w:szCs w:val="24"/>
        </w:rPr>
        <w:t xml:space="preserve">Isikuandmeid säilitatakse Kultuuriministeeriumis seitse aastat vastavalt raamatupidamise ja kontrollimenetluste vajadustele. Seejärel arhiveeritakse </w:t>
      </w:r>
      <w:r w:rsidR="00EC2E92">
        <w:rPr>
          <w:rFonts w:ascii="Times New Roman" w:hAnsi="Times New Roman" w:cs="Times New Roman"/>
          <w:sz w:val="24"/>
          <w:szCs w:val="24"/>
        </w:rPr>
        <w:t xml:space="preserve">ettepaneku ning korralduse raames koostatud </w:t>
      </w:r>
      <w:r w:rsidRPr="006B7F2C">
        <w:rPr>
          <w:rFonts w:ascii="Times New Roman" w:hAnsi="Times New Roman" w:cs="Times New Roman"/>
          <w:sz w:val="24"/>
          <w:szCs w:val="24"/>
        </w:rPr>
        <w:t>dokumendid tervikuna, kuna arhiiviväärtuslikku teavet ei tohi muuta ega osaliselt kustutada.</w:t>
      </w:r>
    </w:p>
    <w:p w:rsidR="006B7F2C" w:rsidP="00206DBF" w:rsidRDefault="006B7F2C" w14:paraId="30EC94EA" w14:textId="00F477D8">
      <w:pPr>
        <w:jc w:val="both"/>
        <w:rPr>
          <w:rFonts w:ascii="Times New Roman" w:hAnsi="Times New Roman" w:cs="Times New Roman"/>
          <w:sz w:val="24"/>
          <w:szCs w:val="24"/>
        </w:rPr>
      </w:pPr>
      <w:r w:rsidRPr="006B7F2C">
        <w:rPr>
          <w:rFonts w:ascii="Times New Roman" w:hAnsi="Times New Roman" w:cs="Times New Roman"/>
          <w:sz w:val="24"/>
          <w:szCs w:val="24"/>
        </w:rPr>
        <w:t>Kustutamisõigust ei kohaldata, kuna dokumendid on hindamisotsusega tunnistatud arhiiviväärtuslikuks. Avaliku huvi eesmärgil arhiveeritavad dokumendid säilitatakse püsivalt GDPR artikli 17 lõike 3 punkti d alusel ning isikuandmeid ei kustutata dokumentide autentsuse ning ajaloolise väärtuse tagamiseks.</w:t>
      </w:r>
    </w:p>
    <w:p w:rsidR="003317AC" w:rsidP="00E8227F" w:rsidRDefault="007709BA" w14:paraId="51FC7ABA" w14:textId="3475B7DD">
      <w:pPr>
        <w:jc w:val="both"/>
        <w:rPr>
          <w:rFonts w:ascii="Times New Roman" w:hAnsi="Times New Roman" w:cs="Times New Roman"/>
          <w:sz w:val="24"/>
          <w:szCs w:val="24"/>
        </w:rPr>
      </w:pPr>
      <w:r w:rsidRPr="1B72AD8B">
        <w:rPr>
          <w:rFonts w:ascii="Times New Roman" w:hAnsi="Times New Roman" w:cs="Times New Roman"/>
          <w:b/>
          <w:bCs/>
          <w:sz w:val="24"/>
          <w:szCs w:val="24"/>
        </w:rPr>
        <w:t>Paragrahvi 1 punkti</w:t>
      </w:r>
      <w:r w:rsidRPr="1B72AD8B" w:rsidR="00D851C4">
        <w:rPr>
          <w:rFonts w:ascii="Times New Roman" w:hAnsi="Times New Roman" w:cs="Times New Roman"/>
          <w:b/>
          <w:bCs/>
          <w:sz w:val="24"/>
          <w:szCs w:val="24"/>
        </w:rPr>
        <w:t xml:space="preserve">ga </w:t>
      </w:r>
      <w:r w:rsidRPr="1B72AD8B" w:rsidR="00C45A50">
        <w:rPr>
          <w:rFonts w:ascii="Times New Roman" w:hAnsi="Times New Roman" w:cs="Times New Roman"/>
          <w:b/>
          <w:bCs/>
          <w:sz w:val="24"/>
          <w:szCs w:val="24"/>
        </w:rPr>
        <w:t>1</w:t>
      </w:r>
      <w:r w:rsidR="00C45A50">
        <w:rPr>
          <w:rFonts w:ascii="Times New Roman" w:hAnsi="Times New Roman" w:cs="Times New Roman"/>
          <w:b/>
          <w:bCs/>
          <w:sz w:val="24"/>
          <w:szCs w:val="24"/>
        </w:rPr>
        <w:t>2</w:t>
      </w:r>
      <w:r w:rsidRPr="1B72AD8B" w:rsidR="00C45A50">
        <w:rPr>
          <w:rFonts w:ascii="Times New Roman" w:hAnsi="Times New Roman" w:cs="Times New Roman"/>
          <w:b/>
          <w:bCs/>
          <w:sz w:val="24"/>
          <w:szCs w:val="24"/>
        </w:rPr>
        <w:t xml:space="preserve"> </w:t>
      </w:r>
      <w:r w:rsidRPr="1B72AD8B" w:rsidR="000B355A">
        <w:rPr>
          <w:rFonts w:ascii="Times New Roman" w:hAnsi="Times New Roman" w:cs="Times New Roman"/>
          <w:sz w:val="24"/>
          <w:szCs w:val="24"/>
        </w:rPr>
        <w:t>tunnistatakse kehtetuks</w:t>
      </w:r>
      <w:r w:rsidRPr="1B72AD8B" w:rsidR="4170B671">
        <w:rPr>
          <w:rFonts w:ascii="Times New Roman" w:hAnsi="Times New Roman" w:cs="Times New Roman"/>
          <w:sz w:val="24"/>
          <w:szCs w:val="24"/>
        </w:rPr>
        <w:t xml:space="preserve"> </w:t>
      </w:r>
      <w:bookmarkStart w:name="_Hlk193187160" w:id="9"/>
      <w:r w:rsidRPr="1B72AD8B" w:rsidR="00A36E11">
        <w:rPr>
          <w:rFonts w:ascii="Times New Roman" w:hAnsi="Times New Roman" w:cs="Times New Roman"/>
          <w:sz w:val="24"/>
          <w:szCs w:val="24"/>
        </w:rPr>
        <w:t>RKPSS</w:t>
      </w:r>
      <w:bookmarkEnd w:id="9"/>
      <w:r w:rsidRPr="1B72AD8B" w:rsidR="00A36E11">
        <w:rPr>
          <w:rFonts w:ascii="Times New Roman" w:hAnsi="Times New Roman" w:cs="Times New Roman"/>
          <w:sz w:val="24"/>
          <w:szCs w:val="24"/>
        </w:rPr>
        <w:t>-i</w:t>
      </w:r>
      <w:r w:rsidRPr="1B72AD8B" w:rsidR="00D851C4">
        <w:rPr>
          <w:rFonts w:ascii="Times New Roman" w:hAnsi="Times New Roman" w:cs="Times New Roman"/>
          <w:sz w:val="24"/>
          <w:szCs w:val="24"/>
        </w:rPr>
        <w:t xml:space="preserve"> </w:t>
      </w:r>
      <w:r w:rsidRPr="1B72AD8B" w:rsidR="00E8227F">
        <w:rPr>
          <w:rFonts w:ascii="Times New Roman" w:hAnsi="Times New Roman" w:cs="Times New Roman"/>
          <w:sz w:val="24"/>
          <w:szCs w:val="24"/>
        </w:rPr>
        <w:t>2. peatükk</w:t>
      </w:r>
      <w:r w:rsidRPr="1B72AD8B" w:rsidR="00D851C4">
        <w:rPr>
          <w:rFonts w:ascii="Times New Roman" w:hAnsi="Times New Roman" w:cs="Times New Roman"/>
          <w:sz w:val="24"/>
          <w:szCs w:val="24"/>
        </w:rPr>
        <w:t>, mis reguleerib kultuuristipendiumi</w:t>
      </w:r>
      <w:r w:rsidRPr="1B72AD8B" w:rsidR="3DD9F881">
        <w:rPr>
          <w:rFonts w:ascii="Times New Roman" w:hAnsi="Times New Roman" w:cs="Times New Roman"/>
          <w:sz w:val="24"/>
          <w:szCs w:val="24"/>
        </w:rPr>
        <w:t>d</w:t>
      </w:r>
      <w:r w:rsidRPr="1B72AD8B" w:rsidR="00D851C4">
        <w:rPr>
          <w:rFonts w:ascii="Times New Roman" w:hAnsi="Times New Roman" w:cs="Times New Roman"/>
          <w:sz w:val="24"/>
          <w:szCs w:val="24"/>
        </w:rPr>
        <w:t>e määramist</w:t>
      </w:r>
      <w:r w:rsidRPr="1B72AD8B" w:rsidR="0080443F">
        <w:rPr>
          <w:rFonts w:ascii="Times New Roman" w:hAnsi="Times New Roman" w:cs="Times New Roman"/>
          <w:sz w:val="24"/>
          <w:szCs w:val="24"/>
        </w:rPr>
        <w:t xml:space="preserve">. </w:t>
      </w:r>
      <w:r w:rsidRPr="1B72AD8B" w:rsidR="003139EF">
        <w:rPr>
          <w:rFonts w:ascii="Times New Roman" w:hAnsi="Times New Roman" w:cs="Times New Roman"/>
          <w:sz w:val="24"/>
          <w:szCs w:val="24"/>
        </w:rPr>
        <w:t xml:space="preserve"> RKPS</w:t>
      </w:r>
      <w:r w:rsidRPr="1B72AD8B" w:rsidR="00642E71">
        <w:rPr>
          <w:rFonts w:ascii="Times New Roman" w:hAnsi="Times New Roman" w:cs="Times New Roman"/>
          <w:sz w:val="24"/>
          <w:szCs w:val="24"/>
        </w:rPr>
        <w:t>S</w:t>
      </w:r>
      <w:r w:rsidRPr="1B72AD8B" w:rsidR="00022484">
        <w:rPr>
          <w:rFonts w:ascii="Times New Roman" w:hAnsi="Times New Roman" w:cs="Times New Roman"/>
          <w:sz w:val="24"/>
          <w:szCs w:val="24"/>
        </w:rPr>
        <w:t>-i</w:t>
      </w:r>
      <w:r w:rsidRPr="1B72AD8B" w:rsidR="003139EF">
        <w:rPr>
          <w:rFonts w:ascii="Times New Roman" w:hAnsi="Times New Roman" w:cs="Times New Roman"/>
          <w:sz w:val="24"/>
          <w:szCs w:val="24"/>
        </w:rPr>
        <w:t xml:space="preserve"> § </w:t>
      </w:r>
      <w:r w:rsidRPr="1B72AD8B" w:rsidR="00B4116B">
        <w:rPr>
          <w:rFonts w:ascii="Times New Roman" w:hAnsi="Times New Roman" w:cs="Times New Roman"/>
          <w:sz w:val="24"/>
          <w:szCs w:val="24"/>
        </w:rPr>
        <w:t>7 alusel</w:t>
      </w:r>
      <w:r w:rsidRPr="1B72AD8B" w:rsidR="003139EF">
        <w:rPr>
          <w:rFonts w:ascii="Times New Roman" w:hAnsi="Times New Roman" w:cs="Times New Roman"/>
          <w:sz w:val="24"/>
          <w:szCs w:val="24"/>
        </w:rPr>
        <w:t xml:space="preserve"> määratakse </w:t>
      </w:r>
      <w:r w:rsidRPr="1B72AD8B" w:rsidR="00C00272">
        <w:rPr>
          <w:rFonts w:ascii="Times New Roman" w:hAnsi="Times New Roman" w:cs="Times New Roman"/>
          <w:sz w:val="24"/>
          <w:szCs w:val="24"/>
        </w:rPr>
        <w:t>kultuuri</w:t>
      </w:r>
      <w:r w:rsidRPr="1B72AD8B" w:rsidR="00B4116B">
        <w:rPr>
          <w:rFonts w:ascii="Times New Roman" w:hAnsi="Times New Roman" w:cs="Times New Roman"/>
          <w:sz w:val="24"/>
          <w:szCs w:val="24"/>
        </w:rPr>
        <w:t xml:space="preserve">stipendium </w:t>
      </w:r>
      <w:r w:rsidRPr="1B72AD8B" w:rsidR="003139EF">
        <w:rPr>
          <w:rFonts w:ascii="Times New Roman" w:hAnsi="Times New Roman" w:cs="Times New Roman"/>
          <w:sz w:val="24"/>
          <w:szCs w:val="24"/>
        </w:rPr>
        <w:t xml:space="preserve">riikliku kultuuripoliitika seisukohalt oluliste kultuuriprojektide ja loominguliste tellimuste toetamiseks või õppetoetustena õpinguiks välismaa kõrgkoolides või teadusasutustes. </w:t>
      </w:r>
      <w:r w:rsidRPr="1B72AD8B" w:rsidR="00C00272">
        <w:rPr>
          <w:rFonts w:ascii="Times New Roman" w:hAnsi="Times New Roman" w:cs="Times New Roman"/>
          <w:sz w:val="24"/>
          <w:szCs w:val="24"/>
        </w:rPr>
        <w:t>Kultuuris</w:t>
      </w:r>
      <w:r w:rsidRPr="1B72AD8B" w:rsidR="003139EF">
        <w:rPr>
          <w:rFonts w:ascii="Times New Roman" w:hAnsi="Times New Roman" w:cs="Times New Roman"/>
          <w:sz w:val="24"/>
          <w:szCs w:val="24"/>
        </w:rPr>
        <w:t>tipendiumi võib määrata füüsilisele isikule, juriidilisele isikule või asutusele.</w:t>
      </w:r>
      <w:r w:rsidRPr="1B72AD8B" w:rsidR="007D4438">
        <w:rPr>
          <w:rFonts w:ascii="Times New Roman" w:hAnsi="Times New Roman" w:cs="Times New Roman"/>
          <w:sz w:val="24"/>
          <w:szCs w:val="24"/>
        </w:rPr>
        <w:t xml:space="preserve"> </w:t>
      </w:r>
      <w:r w:rsidRPr="1B72AD8B" w:rsidR="003317AC">
        <w:rPr>
          <w:rFonts w:ascii="Times New Roman" w:hAnsi="Times New Roman" w:cs="Times New Roman"/>
          <w:sz w:val="24"/>
          <w:szCs w:val="24"/>
        </w:rPr>
        <w:t>RKPSS-i § 9 alusel</w:t>
      </w:r>
      <w:r w:rsidRPr="1B72AD8B" w:rsidR="004017EC">
        <w:rPr>
          <w:rFonts w:ascii="Times New Roman" w:hAnsi="Times New Roman" w:cs="Times New Roman"/>
          <w:sz w:val="24"/>
          <w:szCs w:val="24"/>
        </w:rPr>
        <w:t xml:space="preserve"> võivad e</w:t>
      </w:r>
      <w:r w:rsidRPr="1B72AD8B" w:rsidR="003317AC">
        <w:rPr>
          <w:rFonts w:ascii="Times New Roman" w:hAnsi="Times New Roman" w:cs="Times New Roman"/>
          <w:sz w:val="24"/>
          <w:szCs w:val="24"/>
        </w:rPr>
        <w:t>ttepanekuid ja taotlusi stipendiumide määramiseks esitada</w:t>
      </w:r>
      <w:r w:rsidRPr="1B72AD8B" w:rsidR="004017EC">
        <w:rPr>
          <w:rFonts w:ascii="Times New Roman" w:hAnsi="Times New Roman" w:cs="Times New Roman"/>
          <w:sz w:val="24"/>
          <w:szCs w:val="24"/>
        </w:rPr>
        <w:t xml:space="preserve"> </w:t>
      </w:r>
      <w:r w:rsidRPr="1B72AD8B" w:rsidR="003317AC">
        <w:rPr>
          <w:rFonts w:ascii="Times New Roman" w:hAnsi="Times New Roman" w:cs="Times New Roman"/>
          <w:sz w:val="24"/>
          <w:szCs w:val="24"/>
        </w:rPr>
        <w:t>loomeliidud</w:t>
      </w:r>
      <w:r w:rsidRPr="1B72AD8B" w:rsidR="005F32CC">
        <w:rPr>
          <w:rFonts w:ascii="Times New Roman" w:hAnsi="Times New Roman" w:cs="Times New Roman"/>
          <w:sz w:val="24"/>
          <w:szCs w:val="24"/>
        </w:rPr>
        <w:t xml:space="preserve">, </w:t>
      </w:r>
      <w:r w:rsidRPr="1B72AD8B" w:rsidR="003317AC">
        <w:rPr>
          <w:rFonts w:ascii="Times New Roman" w:hAnsi="Times New Roman" w:cs="Times New Roman"/>
          <w:sz w:val="24"/>
          <w:szCs w:val="24"/>
        </w:rPr>
        <w:t>teised juriidilised isikud ja asutused, kelle põhikirjas või põhimääruses on sätestatud kultuuri- ja haridusalane tegevus</w:t>
      </w:r>
      <w:r w:rsidRPr="1B72AD8B" w:rsidR="009830C7">
        <w:rPr>
          <w:rFonts w:ascii="Times New Roman" w:hAnsi="Times New Roman" w:cs="Times New Roman"/>
          <w:sz w:val="24"/>
          <w:szCs w:val="24"/>
        </w:rPr>
        <w:t>,</w:t>
      </w:r>
      <w:r w:rsidRPr="1B72AD8B" w:rsidR="005F32CC">
        <w:rPr>
          <w:rFonts w:ascii="Times New Roman" w:hAnsi="Times New Roman" w:cs="Times New Roman"/>
          <w:sz w:val="24"/>
          <w:szCs w:val="24"/>
        </w:rPr>
        <w:t xml:space="preserve"> ning </w:t>
      </w:r>
      <w:r w:rsidRPr="1B72AD8B" w:rsidR="003317AC">
        <w:rPr>
          <w:rFonts w:ascii="Times New Roman" w:hAnsi="Times New Roman" w:cs="Times New Roman"/>
          <w:sz w:val="24"/>
          <w:szCs w:val="24"/>
        </w:rPr>
        <w:t>kohalikud omavalitsused.</w:t>
      </w:r>
      <w:r w:rsidRPr="1B72AD8B" w:rsidR="005F32CC">
        <w:rPr>
          <w:rFonts w:ascii="Times New Roman" w:hAnsi="Times New Roman" w:cs="Times New Roman"/>
          <w:sz w:val="24"/>
          <w:szCs w:val="24"/>
        </w:rPr>
        <w:t xml:space="preserve"> </w:t>
      </w:r>
      <w:r w:rsidRPr="1B72AD8B" w:rsidR="00627F61">
        <w:rPr>
          <w:rFonts w:ascii="Times New Roman" w:hAnsi="Times New Roman" w:cs="Times New Roman"/>
          <w:sz w:val="24"/>
          <w:szCs w:val="24"/>
        </w:rPr>
        <w:t xml:space="preserve">Seega on </w:t>
      </w:r>
      <w:r w:rsidRPr="1B72AD8B" w:rsidR="00550928">
        <w:rPr>
          <w:rFonts w:ascii="Times New Roman" w:hAnsi="Times New Roman" w:cs="Times New Roman"/>
          <w:sz w:val="24"/>
          <w:szCs w:val="24"/>
        </w:rPr>
        <w:t>kehtivas</w:t>
      </w:r>
      <w:r w:rsidRPr="1B72AD8B" w:rsidR="009830C7">
        <w:rPr>
          <w:rFonts w:ascii="Times New Roman" w:hAnsi="Times New Roman" w:cs="Times New Roman"/>
          <w:sz w:val="24"/>
          <w:szCs w:val="24"/>
        </w:rPr>
        <w:t xml:space="preserve"> </w:t>
      </w:r>
      <w:r w:rsidRPr="1B72AD8B" w:rsidR="00627F61">
        <w:rPr>
          <w:rFonts w:ascii="Times New Roman" w:hAnsi="Times New Roman" w:cs="Times New Roman"/>
          <w:sz w:val="24"/>
          <w:szCs w:val="24"/>
        </w:rPr>
        <w:t xml:space="preserve">seaduses süsteem, </w:t>
      </w:r>
      <w:r w:rsidRPr="1B72AD8B" w:rsidR="68433DD5">
        <w:rPr>
          <w:rFonts w:ascii="Times New Roman" w:hAnsi="Times New Roman" w:cs="Times New Roman"/>
          <w:sz w:val="24"/>
          <w:szCs w:val="24"/>
        </w:rPr>
        <w:t>kus</w:t>
      </w:r>
      <w:r w:rsidRPr="1B72AD8B" w:rsidR="00627F61">
        <w:rPr>
          <w:rFonts w:ascii="Times New Roman" w:hAnsi="Times New Roman" w:cs="Times New Roman"/>
          <w:sz w:val="24"/>
          <w:szCs w:val="24"/>
        </w:rPr>
        <w:t xml:space="preserve"> isik ei </w:t>
      </w:r>
      <w:r w:rsidRPr="1B72AD8B" w:rsidR="68433DD5">
        <w:rPr>
          <w:rFonts w:ascii="Times New Roman" w:hAnsi="Times New Roman" w:cs="Times New Roman"/>
          <w:sz w:val="24"/>
          <w:szCs w:val="24"/>
        </w:rPr>
        <w:t>taotle</w:t>
      </w:r>
      <w:r w:rsidRPr="1B72AD8B" w:rsidR="00627F61">
        <w:rPr>
          <w:rFonts w:ascii="Times New Roman" w:hAnsi="Times New Roman" w:cs="Times New Roman"/>
          <w:sz w:val="24"/>
          <w:szCs w:val="24"/>
        </w:rPr>
        <w:t xml:space="preserve"> </w:t>
      </w:r>
      <w:r w:rsidRPr="1B72AD8B" w:rsidR="00CA71D7">
        <w:rPr>
          <w:rFonts w:ascii="Times New Roman" w:hAnsi="Times New Roman" w:cs="Times New Roman"/>
          <w:sz w:val="24"/>
          <w:szCs w:val="24"/>
        </w:rPr>
        <w:t>kultuuri</w:t>
      </w:r>
      <w:r w:rsidRPr="1B72AD8B" w:rsidR="00CA623F">
        <w:rPr>
          <w:rFonts w:ascii="Times New Roman" w:hAnsi="Times New Roman" w:cs="Times New Roman"/>
          <w:sz w:val="24"/>
          <w:szCs w:val="24"/>
        </w:rPr>
        <w:t xml:space="preserve">stipendiumi endale, vaid tema </w:t>
      </w:r>
      <w:r w:rsidRPr="1B72AD8B" w:rsidR="00DE2BFC">
        <w:rPr>
          <w:rFonts w:ascii="Times New Roman" w:hAnsi="Times New Roman" w:cs="Times New Roman"/>
          <w:sz w:val="24"/>
          <w:szCs w:val="24"/>
        </w:rPr>
        <w:t>suhtes peab tegema ettepaneku RKPSS-</w:t>
      </w:r>
      <w:proofErr w:type="spellStart"/>
      <w:r w:rsidRPr="1B72AD8B" w:rsidR="00222C45">
        <w:rPr>
          <w:rFonts w:ascii="Times New Roman" w:hAnsi="Times New Roman" w:cs="Times New Roman"/>
          <w:sz w:val="24"/>
          <w:szCs w:val="24"/>
        </w:rPr>
        <w:t>i</w:t>
      </w:r>
      <w:r w:rsidRPr="1B72AD8B" w:rsidR="00DE2BFC">
        <w:rPr>
          <w:rFonts w:ascii="Times New Roman" w:hAnsi="Times New Roman" w:cs="Times New Roman"/>
          <w:sz w:val="24"/>
          <w:szCs w:val="24"/>
        </w:rPr>
        <w:t>s</w:t>
      </w:r>
      <w:proofErr w:type="spellEnd"/>
      <w:r w:rsidRPr="1B72AD8B" w:rsidR="00DE2BFC">
        <w:rPr>
          <w:rFonts w:ascii="Times New Roman" w:hAnsi="Times New Roman" w:cs="Times New Roman"/>
          <w:sz w:val="24"/>
          <w:szCs w:val="24"/>
        </w:rPr>
        <w:t xml:space="preserve"> sätestatud institutsioon.</w:t>
      </w:r>
      <w:r w:rsidRPr="1B72AD8B" w:rsidR="00C711AB">
        <w:rPr>
          <w:rFonts w:ascii="Times New Roman" w:hAnsi="Times New Roman" w:cs="Times New Roman"/>
          <w:sz w:val="24"/>
          <w:szCs w:val="24"/>
        </w:rPr>
        <w:t xml:space="preserve"> Valdavalt on selleks loomeliit</w:t>
      </w:r>
      <w:r w:rsidRPr="1B72AD8B" w:rsidR="008102C5">
        <w:rPr>
          <w:rFonts w:ascii="Times New Roman" w:hAnsi="Times New Roman" w:cs="Times New Roman"/>
          <w:sz w:val="24"/>
          <w:szCs w:val="24"/>
        </w:rPr>
        <w:t xml:space="preserve">. </w:t>
      </w:r>
    </w:p>
    <w:p w:rsidRPr="005835CC" w:rsidR="005F2B7F" w:rsidP="005835CC" w:rsidRDefault="007D4438" w14:paraId="41FE8979" w14:textId="1592E3A3">
      <w:pPr>
        <w:jc w:val="both"/>
        <w:rPr>
          <w:rFonts w:ascii="Times New Roman" w:hAnsi="Times New Roman" w:cs="Times New Roman"/>
          <w:sz w:val="24"/>
          <w:szCs w:val="24"/>
        </w:rPr>
      </w:pPr>
      <w:r w:rsidRPr="007D4438">
        <w:rPr>
          <w:rFonts w:ascii="Times New Roman" w:hAnsi="Times New Roman" w:cs="Times New Roman"/>
          <w:sz w:val="24"/>
          <w:szCs w:val="24"/>
        </w:rPr>
        <w:lastRenderedPageBreak/>
        <w:t>RKPSS</w:t>
      </w:r>
      <w:r>
        <w:rPr>
          <w:rFonts w:ascii="Times New Roman" w:hAnsi="Times New Roman" w:cs="Times New Roman"/>
          <w:sz w:val="24"/>
          <w:szCs w:val="24"/>
        </w:rPr>
        <w:t xml:space="preserve"> on </w:t>
      </w:r>
      <w:r w:rsidR="0096078A">
        <w:rPr>
          <w:rFonts w:ascii="Times New Roman" w:hAnsi="Times New Roman" w:cs="Times New Roman"/>
          <w:sz w:val="24"/>
          <w:szCs w:val="24"/>
        </w:rPr>
        <w:t>vastu võetud 19</w:t>
      </w:r>
      <w:r w:rsidR="00C75514">
        <w:rPr>
          <w:rFonts w:ascii="Times New Roman" w:hAnsi="Times New Roman" w:cs="Times New Roman"/>
          <w:sz w:val="24"/>
          <w:szCs w:val="24"/>
        </w:rPr>
        <w:t>98. aastal</w:t>
      </w:r>
      <w:r w:rsidR="00131407">
        <w:rPr>
          <w:rFonts w:ascii="Times New Roman" w:hAnsi="Times New Roman" w:cs="Times New Roman"/>
          <w:sz w:val="24"/>
          <w:szCs w:val="24"/>
        </w:rPr>
        <w:t xml:space="preserve">, </w:t>
      </w:r>
      <w:r w:rsidR="00916AAC">
        <w:rPr>
          <w:rFonts w:ascii="Times New Roman" w:hAnsi="Times New Roman" w:cs="Times New Roman"/>
          <w:sz w:val="24"/>
          <w:szCs w:val="24"/>
        </w:rPr>
        <w:t xml:space="preserve">selles sisalduv </w:t>
      </w:r>
      <w:r w:rsidR="00131407">
        <w:rPr>
          <w:rFonts w:ascii="Times New Roman" w:hAnsi="Times New Roman" w:cs="Times New Roman"/>
          <w:sz w:val="24"/>
          <w:szCs w:val="24"/>
        </w:rPr>
        <w:t>kultuuristipendiumi</w:t>
      </w:r>
      <w:r w:rsidR="003006D9">
        <w:rPr>
          <w:rFonts w:ascii="Times New Roman" w:hAnsi="Times New Roman" w:cs="Times New Roman"/>
          <w:sz w:val="24"/>
          <w:szCs w:val="24"/>
        </w:rPr>
        <w:t>d</w:t>
      </w:r>
      <w:r w:rsidR="00131407">
        <w:rPr>
          <w:rFonts w:ascii="Times New Roman" w:hAnsi="Times New Roman" w:cs="Times New Roman"/>
          <w:sz w:val="24"/>
          <w:szCs w:val="24"/>
        </w:rPr>
        <w:t>e regulatsioon</w:t>
      </w:r>
      <w:r w:rsidR="00575D88">
        <w:rPr>
          <w:rFonts w:ascii="Times New Roman" w:hAnsi="Times New Roman" w:cs="Times New Roman"/>
          <w:sz w:val="24"/>
          <w:szCs w:val="24"/>
        </w:rPr>
        <w:t xml:space="preserve"> on kehtinud m</w:t>
      </w:r>
      <w:r w:rsidR="000812DF">
        <w:rPr>
          <w:rFonts w:ascii="Times New Roman" w:hAnsi="Times New Roman" w:cs="Times New Roman"/>
          <w:sz w:val="24"/>
          <w:szCs w:val="24"/>
        </w:rPr>
        <w:t>uu</w:t>
      </w:r>
      <w:r w:rsidR="00575D88">
        <w:rPr>
          <w:rFonts w:ascii="Times New Roman" w:hAnsi="Times New Roman" w:cs="Times New Roman"/>
          <w:sz w:val="24"/>
          <w:szCs w:val="24"/>
        </w:rPr>
        <w:t xml:space="preserve">tmata kujul tänaseni. Omas ajas olid kultuuristipendiumid asjakohased, kuid </w:t>
      </w:r>
      <w:r w:rsidR="00837C98">
        <w:rPr>
          <w:rFonts w:ascii="Times New Roman" w:hAnsi="Times New Roman" w:cs="Times New Roman"/>
          <w:sz w:val="24"/>
          <w:szCs w:val="24"/>
        </w:rPr>
        <w:t>praegu</w:t>
      </w:r>
      <w:r w:rsidR="004C53D7">
        <w:rPr>
          <w:rFonts w:ascii="Times New Roman" w:hAnsi="Times New Roman" w:cs="Times New Roman"/>
          <w:sz w:val="24"/>
          <w:szCs w:val="24"/>
        </w:rPr>
        <w:t xml:space="preserve"> ei vasta </w:t>
      </w:r>
      <w:r w:rsidR="002B48E1">
        <w:rPr>
          <w:rFonts w:ascii="Times New Roman" w:hAnsi="Times New Roman" w:cs="Times New Roman"/>
          <w:sz w:val="24"/>
          <w:szCs w:val="24"/>
        </w:rPr>
        <w:t>olemasolev</w:t>
      </w:r>
      <w:r w:rsidR="00E51E25">
        <w:rPr>
          <w:rFonts w:ascii="Times New Roman" w:hAnsi="Times New Roman" w:cs="Times New Roman"/>
          <w:sz w:val="24"/>
          <w:szCs w:val="24"/>
        </w:rPr>
        <w:t xml:space="preserve"> regulatsioon</w:t>
      </w:r>
      <w:r w:rsidR="00307660">
        <w:rPr>
          <w:rFonts w:ascii="Times New Roman" w:hAnsi="Times New Roman" w:cs="Times New Roman"/>
          <w:sz w:val="24"/>
          <w:szCs w:val="24"/>
        </w:rPr>
        <w:t xml:space="preserve"> enam vajadustele. </w:t>
      </w:r>
      <w:r w:rsidR="001B4ACC">
        <w:rPr>
          <w:rFonts w:ascii="Times New Roman" w:hAnsi="Times New Roman" w:cs="Times New Roman"/>
          <w:sz w:val="24"/>
          <w:szCs w:val="24"/>
        </w:rPr>
        <w:t>Kultuurivaldkonna riikliku toetamise süsteem</w:t>
      </w:r>
      <w:r w:rsidR="00405FF1">
        <w:rPr>
          <w:rFonts w:ascii="Times New Roman" w:hAnsi="Times New Roman" w:cs="Times New Roman"/>
          <w:sz w:val="24"/>
          <w:szCs w:val="24"/>
        </w:rPr>
        <w:t xml:space="preserve"> </w:t>
      </w:r>
      <w:r w:rsidR="001B4ACC">
        <w:rPr>
          <w:rFonts w:ascii="Times New Roman" w:hAnsi="Times New Roman" w:cs="Times New Roman"/>
          <w:sz w:val="24"/>
          <w:szCs w:val="24"/>
        </w:rPr>
        <w:t>ja korraldus on võrreldes kultuuristipendiumi</w:t>
      </w:r>
      <w:r w:rsidR="008910B7">
        <w:rPr>
          <w:rFonts w:ascii="Times New Roman" w:hAnsi="Times New Roman" w:cs="Times New Roman"/>
          <w:sz w:val="24"/>
          <w:szCs w:val="24"/>
        </w:rPr>
        <w:t>d</w:t>
      </w:r>
      <w:r w:rsidR="001B4ACC">
        <w:rPr>
          <w:rFonts w:ascii="Times New Roman" w:hAnsi="Times New Roman" w:cs="Times New Roman"/>
          <w:sz w:val="24"/>
          <w:szCs w:val="24"/>
        </w:rPr>
        <w:t>e loomise ajaga palju muutnud ning selle süsteemi korrastamine on pidev töö</w:t>
      </w:r>
      <w:r w:rsidR="00E51E25">
        <w:rPr>
          <w:rFonts w:ascii="Times New Roman" w:hAnsi="Times New Roman" w:cs="Times New Roman"/>
          <w:sz w:val="24"/>
          <w:szCs w:val="24"/>
        </w:rPr>
        <w:t>.</w:t>
      </w:r>
      <w:r w:rsidR="0066189B">
        <w:rPr>
          <w:rFonts w:ascii="Times New Roman" w:hAnsi="Times New Roman" w:cs="Times New Roman"/>
          <w:sz w:val="24"/>
          <w:szCs w:val="24"/>
        </w:rPr>
        <w:t xml:space="preserve"> Seetõttu on vajalik </w:t>
      </w:r>
      <w:r w:rsidR="00BE5B14">
        <w:rPr>
          <w:rFonts w:ascii="Times New Roman" w:hAnsi="Times New Roman" w:cs="Times New Roman"/>
          <w:sz w:val="24"/>
          <w:szCs w:val="24"/>
        </w:rPr>
        <w:t xml:space="preserve">ümber hinnata ka </w:t>
      </w:r>
      <w:r w:rsidR="00D32AC6">
        <w:rPr>
          <w:rFonts w:ascii="Times New Roman" w:hAnsi="Times New Roman" w:cs="Times New Roman"/>
          <w:sz w:val="24"/>
          <w:szCs w:val="24"/>
        </w:rPr>
        <w:t>stipendiumi</w:t>
      </w:r>
      <w:r w:rsidR="008910B7">
        <w:rPr>
          <w:rFonts w:ascii="Times New Roman" w:hAnsi="Times New Roman" w:cs="Times New Roman"/>
          <w:sz w:val="24"/>
          <w:szCs w:val="24"/>
        </w:rPr>
        <w:t>d</w:t>
      </w:r>
      <w:r w:rsidR="00D32AC6">
        <w:rPr>
          <w:rFonts w:ascii="Times New Roman" w:hAnsi="Times New Roman" w:cs="Times New Roman"/>
          <w:sz w:val="24"/>
          <w:szCs w:val="24"/>
        </w:rPr>
        <w:t>e</w:t>
      </w:r>
      <w:r w:rsidR="00BE5B14">
        <w:rPr>
          <w:rFonts w:ascii="Times New Roman" w:hAnsi="Times New Roman" w:cs="Times New Roman"/>
          <w:sz w:val="24"/>
          <w:szCs w:val="24"/>
        </w:rPr>
        <w:t xml:space="preserve"> andmise eesmärk</w:t>
      </w:r>
      <w:r w:rsidR="00D32AC6">
        <w:rPr>
          <w:rFonts w:ascii="Times New Roman" w:hAnsi="Times New Roman" w:cs="Times New Roman"/>
          <w:sz w:val="24"/>
          <w:szCs w:val="24"/>
        </w:rPr>
        <w:t xml:space="preserve"> ning viia see täna</w:t>
      </w:r>
      <w:r w:rsidR="00837C98">
        <w:rPr>
          <w:rFonts w:ascii="Times New Roman" w:hAnsi="Times New Roman" w:cs="Times New Roman"/>
          <w:sz w:val="24"/>
          <w:szCs w:val="24"/>
        </w:rPr>
        <w:t>päevast</w:t>
      </w:r>
      <w:r w:rsidR="00916AAC">
        <w:rPr>
          <w:rFonts w:ascii="Times New Roman" w:hAnsi="Times New Roman" w:cs="Times New Roman"/>
          <w:sz w:val="24"/>
          <w:szCs w:val="24"/>
        </w:rPr>
        <w:t>e</w:t>
      </w:r>
      <w:r w:rsidR="00D32AC6">
        <w:rPr>
          <w:rFonts w:ascii="Times New Roman" w:hAnsi="Times New Roman" w:cs="Times New Roman"/>
          <w:sz w:val="24"/>
          <w:szCs w:val="24"/>
        </w:rPr>
        <w:t xml:space="preserve"> vajadustega kooskõlla</w:t>
      </w:r>
      <w:r w:rsidR="00BE5B14">
        <w:rPr>
          <w:rFonts w:ascii="Times New Roman" w:hAnsi="Times New Roman" w:cs="Times New Roman"/>
          <w:sz w:val="24"/>
          <w:szCs w:val="24"/>
        </w:rPr>
        <w:t>.</w:t>
      </w:r>
      <w:r w:rsidR="00F959FA">
        <w:rPr>
          <w:rFonts w:ascii="Times New Roman" w:hAnsi="Times New Roman" w:cs="Times New Roman"/>
          <w:sz w:val="24"/>
          <w:szCs w:val="24"/>
        </w:rPr>
        <w:t xml:space="preserve"> </w:t>
      </w:r>
      <w:r w:rsidR="009821DE">
        <w:rPr>
          <w:rFonts w:ascii="Times New Roman" w:hAnsi="Times New Roman" w:cs="Times New Roman"/>
          <w:sz w:val="24"/>
          <w:szCs w:val="24"/>
        </w:rPr>
        <w:t>Muudatuste vajadust kinnitab asjaolu, et huvi stipendium</w:t>
      </w:r>
      <w:r w:rsidR="009830C7">
        <w:rPr>
          <w:rFonts w:ascii="Times New Roman" w:hAnsi="Times New Roman" w:cs="Times New Roman"/>
          <w:sz w:val="24"/>
          <w:szCs w:val="24"/>
        </w:rPr>
        <w:t>e</w:t>
      </w:r>
      <w:r w:rsidR="009821DE">
        <w:rPr>
          <w:rFonts w:ascii="Times New Roman" w:hAnsi="Times New Roman" w:cs="Times New Roman"/>
          <w:sz w:val="24"/>
          <w:szCs w:val="24"/>
        </w:rPr>
        <w:t xml:space="preserve"> taotle</w:t>
      </w:r>
      <w:r w:rsidR="009830C7">
        <w:rPr>
          <w:rFonts w:ascii="Times New Roman" w:hAnsi="Times New Roman" w:cs="Times New Roman"/>
          <w:sz w:val="24"/>
          <w:szCs w:val="24"/>
        </w:rPr>
        <w:t>da</w:t>
      </w:r>
      <w:r w:rsidR="009821DE">
        <w:rPr>
          <w:rFonts w:ascii="Times New Roman" w:hAnsi="Times New Roman" w:cs="Times New Roman"/>
          <w:sz w:val="24"/>
          <w:szCs w:val="24"/>
        </w:rPr>
        <w:t xml:space="preserve"> on pidevalt kahane</w:t>
      </w:r>
      <w:r w:rsidR="009830C7">
        <w:rPr>
          <w:rFonts w:ascii="Times New Roman" w:hAnsi="Times New Roman" w:cs="Times New Roman"/>
          <w:sz w:val="24"/>
          <w:szCs w:val="24"/>
        </w:rPr>
        <w:t>nud</w:t>
      </w:r>
      <w:r w:rsidR="00F55993">
        <w:rPr>
          <w:rFonts w:ascii="Times New Roman" w:hAnsi="Times New Roman" w:cs="Times New Roman"/>
          <w:sz w:val="24"/>
          <w:szCs w:val="24"/>
        </w:rPr>
        <w:t xml:space="preserve">. </w:t>
      </w:r>
      <w:r w:rsidRPr="5B2A3E58" w:rsidR="38556246">
        <w:rPr>
          <w:rFonts w:ascii="Times New Roman" w:hAnsi="Times New Roman" w:cs="Times New Roman"/>
          <w:sz w:val="24"/>
          <w:szCs w:val="24"/>
        </w:rPr>
        <w:t>Arvestades</w:t>
      </w:r>
      <w:r w:rsidR="00F55993">
        <w:rPr>
          <w:rFonts w:ascii="Times New Roman" w:hAnsi="Times New Roman" w:cs="Times New Roman"/>
          <w:sz w:val="24"/>
          <w:szCs w:val="24"/>
        </w:rPr>
        <w:t xml:space="preserve"> riigieelarvelis</w:t>
      </w:r>
      <w:r w:rsidR="00E14E2C">
        <w:rPr>
          <w:rFonts w:ascii="Times New Roman" w:hAnsi="Times New Roman" w:cs="Times New Roman"/>
          <w:sz w:val="24"/>
          <w:szCs w:val="24"/>
        </w:rPr>
        <w:t xml:space="preserve">test võimalustest lähtuvat </w:t>
      </w:r>
      <w:r w:rsidR="00837C98">
        <w:rPr>
          <w:rFonts w:ascii="Times New Roman" w:hAnsi="Times New Roman" w:cs="Times New Roman"/>
          <w:sz w:val="24"/>
          <w:szCs w:val="24"/>
        </w:rPr>
        <w:t xml:space="preserve">praegust </w:t>
      </w:r>
      <w:r w:rsidR="00CA71D7">
        <w:rPr>
          <w:rFonts w:ascii="Times New Roman" w:hAnsi="Times New Roman" w:cs="Times New Roman"/>
          <w:sz w:val="24"/>
          <w:szCs w:val="24"/>
        </w:rPr>
        <w:t>kultuuri</w:t>
      </w:r>
      <w:r w:rsidR="00E14E2C">
        <w:rPr>
          <w:rFonts w:ascii="Times New Roman" w:hAnsi="Times New Roman" w:cs="Times New Roman"/>
          <w:sz w:val="24"/>
          <w:szCs w:val="24"/>
        </w:rPr>
        <w:t>stipendiumi suur</w:t>
      </w:r>
      <w:r w:rsidR="0095089C">
        <w:rPr>
          <w:rFonts w:ascii="Times New Roman" w:hAnsi="Times New Roman" w:cs="Times New Roman"/>
          <w:sz w:val="24"/>
          <w:szCs w:val="24"/>
        </w:rPr>
        <w:t>ust</w:t>
      </w:r>
      <w:r w:rsidR="0095089C">
        <w:rPr>
          <w:rStyle w:val="Allmrkuseviide"/>
          <w:rFonts w:ascii="Times New Roman" w:hAnsi="Times New Roman" w:cs="Times New Roman"/>
          <w:sz w:val="24"/>
          <w:szCs w:val="24"/>
        </w:rPr>
        <w:footnoteReference w:id="2"/>
      </w:r>
      <w:r w:rsidRPr="5B2A3E58" w:rsidR="38556246">
        <w:rPr>
          <w:rFonts w:ascii="Times New Roman" w:hAnsi="Times New Roman" w:cs="Times New Roman"/>
          <w:sz w:val="24"/>
          <w:szCs w:val="24"/>
        </w:rPr>
        <w:t xml:space="preserve">, mis ei kata isegi </w:t>
      </w:r>
      <w:r w:rsidRPr="51C8342E" w:rsidR="1BCB7945">
        <w:rPr>
          <w:rFonts w:ascii="Times New Roman" w:hAnsi="Times New Roman" w:cs="Times New Roman"/>
          <w:sz w:val="24"/>
          <w:szCs w:val="24"/>
        </w:rPr>
        <w:t>paari kuu</w:t>
      </w:r>
      <w:r w:rsidRPr="5B2A3E58" w:rsidR="38556246">
        <w:rPr>
          <w:rFonts w:ascii="Times New Roman" w:hAnsi="Times New Roman" w:cs="Times New Roman"/>
          <w:sz w:val="24"/>
          <w:szCs w:val="24"/>
        </w:rPr>
        <w:t xml:space="preserve"> elamis- ja õppimiskulusid, ei ole toetus </w:t>
      </w:r>
      <w:r w:rsidRPr="51C8342E" w:rsidR="05A5D402">
        <w:rPr>
          <w:rFonts w:ascii="Times New Roman" w:hAnsi="Times New Roman" w:cs="Times New Roman"/>
          <w:sz w:val="24"/>
          <w:szCs w:val="24"/>
        </w:rPr>
        <w:t>enam ka</w:t>
      </w:r>
      <w:r w:rsidRPr="5B2A3E58" w:rsidR="38556246">
        <w:rPr>
          <w:rFonts w:ascii="Times New Roman" w:hAnsi="Times New Roman" w:cs="Times New Roman"/>
          <w:sz w:val="24"/>
          <w:szCs w:val="24"/>
        </w:rPr>
        <w:t xml:space="preserve"> atraktiivne välismaale õppima minemise </w:t>
      </w:r>
      <w:proofErr w:type="spellStart"/>
      <w:r w:rsidRPr="5B2A3E58" w:rsidR="38556246">
        <w:rPr>
          <w:rFonts w:ascii="Times New Roman" w:hAnsi="Times New Roman" w:cs="Times New Roman"/>
          <w:sz w:val="24"/>
          <w:szCs w:val="24"/>
        </w:rPr>
        <w:t>soodustaja</w:t>
      </w:r>
      <w:proofErr w:type="spellEnd"/>
      <w:r w:rsidRPr="5B2A3E58" w:rsidR="38556246">
        <w:rPr>
          <w:rFonts w:ascii="Times New Roman" w:hAnsi="Times New Roman" w:cs="Times New Roman"/>
          <w:sz w:val="24"/>
          <w:szCs w:val="24"/>
        </w:rPr>
        <w:t xml:space="preserve">. </w:t>
      </w:r>
      <w:r w:rsidRPr="51C8342E" w:rsidR="5D17FF27">
        <w:rPr>
          <w:rFonts w:ascii="Times New Roman" w:hAnsi="Times New Roman" w:cs="Times New Roman"/>
          <w:sz w:val="24"/>
          <w:szCs w:val="24"/>
        </w:rPr>
        <w:t xml:space="preserve">Arvestades kõrghariduses, </w:t>
      </w:r>
      <w:r w:rsidR="009830C7">
        <w:rPr>
          <w:rFonts w:ascii="Times New Roman" w:hAnsi="Times New Roman" w:cs="Times New Roman"/>
          <w:sz w:val="24"/>
          <w:szCs w:val="24"/>
        </w:rPr>
        <w:t>sealhulgas</w:t>
      </w:r>
      <w:r w:rsidRPr="51C8342E" w:rsidR="009830C7">
        <w:rPr>
          <w:rFonts w:ascii="Times New Roman" w:hAnsi="Times New Roman" w:cs="Times New Roman"/>
          <w:sz w:val="24"/>
          <w:szCs w:val="24"/>
        </w:rPr>
        <w:t xml:space="preserve"> </w:t>
      </w:r>
      <w:r w:rsidRPr="51C8342E" w:rsidR="5D17FF27">
        <w:rPr>
          <w:rFonts w:ascii="Times New Roman" w:hAnsi="Times New Roman" w:cs="Times New Roman"/>
          <w:sz w:val="24"/>
          <w:szCs w:val="24"/>
        </w:rPr>
        <w:t>loomekõrghariduses, laialt levinud mobiilsusprogramme, samuti viimasel kümnendil tohutult avardunud välismaal kõrghariduse omandamise võimalusi, ei näe Kul</w:t>
      </w:r>
      <w:r w:rsidRPr="51C8342E" w:rsidR="33D16D2A">
        <w:rPr>
          <w:rFonts w:ascii="Times New Roman" w:hAnsi="Times New Roman" w:cs="Times New Roman"/>
          <w:sz w:val="24"/>
          <w:szCs w:val="24"/>
        </w:rPr>
        <w:t xml:space="preserve">tuuriministeerium kultuuristipendiumil </w:t>
      </w:r>
      <w:r w:rsidR="00916AAC">
        <w:rPr>
          <w:rFonts w:ascii="Times New Roman" w:hAnsi="Times New Roman" w:cs="Times New Roman"/>
          <w:sz w:val="24"/>
          <w:szCs w:val="24"/>
        </w:rPr>
        <w:t>praegusel</w:t>
      </w:r>
      <w:r w:rsidRPr="51C8342E" w:rsidR="00916AAC">
        <w:rPr>
          <w:rFonts w:ascii="Times New Roman" w:hAnsi="Times New Roman" w:cs="Times New Roman"/>
          <w:sz w:val="24"/>
          <w:szCs w:val="24"/>
        </w:rPr>
        <w:t xml:space="preserve"> </w:t>
      </w:r>
      <w:r w:rsidRPr="51C8342E" w:rsidR="33D16D2A">
        <w:rPr>
          <w:rFonts w:ascii="Times New Roman" w:hAnsi="Times New Roman" w:cs="Times New Roman"/>
          <w:sz w:val="24"/>
          <w:szCs w:val="24"/>
        </w:rPr>
        <w:t xml:space="preserve">kujul enam rolli erialahariduse toetajana. </w:t>
      </w:r>
      <w:r w:rsidR="00206C49">
        <w:rPr>
          <w:rFonts w:ascii="Times New Roman" w:hAnsi="Times New Roman" w:cs="Times New Roman"/>
          <w:sz w:val="24"/>
          <w:szCs w:val="24"/>
        </w:rPr>
        <w:t xml:space="preserve">Lisaks on </w:t>
      </w:r>
      <w:r w:rsidR="006E0006">
        <w:rPr>
          <w:rFonts w:ascii="Times New Roman" w:hAnsi="Times New Roman" w:cs="Times New Roman"/>
          <w:sz w:val="24"/>
          <w:szCs w:val="24"/>
        </w:rPr>
        <w:t>oluline välja tuua, et t</w:t>
      </w:r>
      <w:r w:rsidR="007C54F8">
        <w:rPr>
          <w:rFonts w:ascii="Times New Roman" w:hAnsi="Times New Roman" w:cs="Times New Roman"/>
          <w:sz w:val="24"/>
          <w:szCs w:val="24"/>
        </w:rPr>
        <w:t xml:space="preserve">ulumaksuseaduse (edaspidi </w:t>
      </w:r>
      <w:proofErr w:type="spellStart"/>
      <w:r w:rsidRPr="5B2A3E58" w:rsidR="007C54F8">
        <w:rPr>
          <w:rFonts w:ascii="Times New Roman" w:hAnsi="Times New Roman" w:cs="Times New Roman"/>
          <w:i/>
          <w:iCs/>
          <w:sz w:val="24"/>
          <w:szCs w:val="24"/>
        </w:rPr>
        <w:t>TuMS</w:t>
      </w:r>
      <w:proofErr w:type="spellEnd"/>
      <w:r w:rsidR="00014FE7">
        <w:rPr>
          <w:rFonts w:ascii="Times New Roman" w:hAnsi="Times New Roman" w:cs="Times New Roman"/>
          <w:sz w:val="24"/>
          <w:szCs w:val="24"/>
        </w:rPr>
        <w:t xml:space="preserve">) </w:t>
      </w:r>
      <w:r w:rsidR="000E35FD">
        <w:rPr>
          <w:rFonts w:ascii="Times New Roman" w:hAnsi="Times New Roman" w:cs="Times New Roman"/>
          <w:sz w:val="24"/>
          <w:szCs w:val="24"/>
        </w:rPr>
        <w:t>§ 19 l</w:t>
      </w:r>
      <w:r w:rsidR="00E43EC1">
        <w:rPr>
          <w:rFonts w:ascii="Times New Roman" w:hAnsi="Times New Roman" w:cs="Times New Roman"/>
          <w:sz w:val="24"/>
          <w:szCs w:val="24"/>
        </w:rPr>
        <w:t>õike</w:t>
      </w:r>
      <w:r w:rsidR="000E35FD">
        <w:rPr>
          <w:rFonts w:ascii="Times New Roman" w:hAnsi="Times New Roman" w:cs="Times New Roman"/>
          <w:sz w:val="24"/>
          <w:szCs w:val="24"/>
        </w:rPr>
        <w:t xml:space="preserve"> 7 alusel on s</w:t>
      </w:r>
      <w:r w:rsidRPr="000E35FD" w:rsidR="000E35FD">
        <w:rPr>
          <w:rFonts w:ascii="Times New Roman" w:hAnsi="Times New Roman" w:cs="Times New Roman"/>
          <w:sz w:val="24"/>
          <w:szCs w:val="24"/>
        </w:rPr>
        <w:t xml:space="preserve">tipendium </w:t>
      </w:r>
      <w:proofErr w:type="spellStart"/>
      <w:r w:rsidR="000E35FD">
        <w:rPr>
          <w:rFonts w:ascii="Times New Roman" w:hAnsi="Times New Roman" w:cs="Times New Roman"/>
          <w:sz w:val="24"/>
          <w:szCs w:val="24"/>
        </w:rPr>
        <w:t>TuMS</w:t>
      </w:r>
      <w:proofErr w:type="spellEnd"/>
      <w:r w:rsidR="00407E88">
        <w:rPr>
          <w:rFonts w:ascii="Times New Roman" w:hAnsi="Times New Roman" w:cs="Times New Roman"/>
          <w:sz w:val="24"/>
          <w:szCs w:val="24"/>
        </w:rPr>
        <w:t>-i</w:t>
      </w:r>
      <w:r w:rsidRPr="000E35FD" w:rsidR="000E35FD">
        <w:rPr>
          <w:rFonts w:ascii="Times New Roman" w:hAnsi="Times New Roman" w:cs="Times New Roman"/>
          <w:sz w:val="24"/>
          <w:szCs w:val="24"/>
        </w:rPr>
        <w:t xml:space="preserve"> tähenduses tulevikku suunatud toetus, mida makstakse teadmiste või oskuste omandamise, võimete arendamise ning loomingulise või teadusliku tegevuse soodustamiseks. </w:t>
      </w:r>
      <w:proofErr w:type="spellStart"/>
      <w:r w:rsidR="00310E55">
        <w:rPr>
          <w:rFonts w:ascii="Times New Roman" w:hAnsi="Times New Roman" w:cs="Times New Roman"/>
          <w:sz w:val="24"/>
          <w:szCs w:val="24"/>
        </w:rPr>
        <w:t>TuMS</w:t>
      </w:r>
      <w:proofErr w:type="spellEnd"/>
      <w:r w:rsidR="006E0006">
        <w:rPr>
          <w:rFonts w:ascii="Times New Roman" w:hAnsi="Times New Roman" w:cs="Times New Roman"/>
          <w:sz w:val="24"/>
          <w:szCs w:val="24"/>
        </w:rPr>
        <w:t>-</w:t>
      </w:r>
      <w:r w:rsidR="00310E55">
        <w:rPr>
          <w:rFonts w:ascii="Times New Roman" w:hAnsi="Times New Roman" w:cs="Times New Roman"/>
          <w:sz w:val="24"/>
          <w:szCs w:val="24"/>
        </w:rPr>
        <w:t xml:space="preserve">i </w:t>
      </w:r>
      <w:r w:rsidR="00DF3820">
        <w:rPr>
          <w:rFonts w:ascii="Times New Roman" w:hAnsi="Times New Roman" w:cs="Times New Roman"/>
          <w:sz w:val="24"/>
          <w:szCs w:val="24"/>
        </w:rPr>
        <w:t>tähe</w:t>
      </w:r>
      <w:r w:rsidR="006E0006">
        <w:rPr>
          <w:rFonts w:ascii="Times New Roman" w:hAnsi="Times New Roman" w:cs="Times New Roman"/>
          <w:sz w:val="24"/>
          <w:szCs w:val="24"/>
        </w:rPr>
        <w:t>n</w:t>
      </w:r>
      <w:r w:rsidR="00DF3820">
        <w:rPr>
          <w:rFonts w:ascii="Times New Roman" w:hAnsi="Times New Roman" w:cs="Times New Roman"/>
          <w:sz w:val="24"/>
          <w:szCs w:val="24"/>
        </w:rPr>
        <w:t>duses</w:t>
      </w:r>
      <w:r w:rsidR="00310E55">
        <w:rPr>
          <w:rFonts w:ascii="Times New Roman" w:hAnsi="Times New Roman" w:cs="Times New Roman"/>
          <w:sz w:val="24"/>
          <w:szCs w:val="24"/>
        </w:rPr>
        <w:t xml:space="preserve"> on stipendium </w:t>
      </w:r>
      <w:r w:rsidR="00DF3820">
        <w:rPr>
          <w:rFonts w:ascii="Times New Roman" w:hAnsi="Times New Roman" w:cs="Times New Roman"/>
          <w:sz w:val="24"/>
          <w:szCs w:val="24"/>
        </w:rPr>
        <w:t xml:space="preserve">mõeldud füüsilisele isikule. </w:t>
      </w:r>
      <w:r w:rsidR="00241F8F">
        <w:rPr>
          <w:rFonts w:ascii="Times New Roman" w:hAnsi="Times New Roman" w:cs="Times New Roman"/>
          <w:sz w:val="24"/>
          <w:szCs w:val="24"/>
        </w:rPr>
        <w:t xml:space="preserve">Üldjuhul </w:t>
      </w:r>
      <w:r w:rsidR="00E43EC1">
        <w:rPr>
          <w:rFonts w:ascii="Times New Roman" w:hAnsi="Times New Roman" w:cs="Times New Roman"/>
          <w:sz w:val="24"/>
          <w:szCs w:val="24"/>
        </w:rPr>
        <w:t xml:space="preserve">maksustatakse </w:t>
      </w:r>
      <w:r w:rsidR="00A6255E">
        <w:rPr>
          <w:rFonts w:ascii="Times New Roman" w:hAnsi="Times New Roman" w:cs="Times New Roman"/>
          <w:sz w:val="24"/>
          <w:szCs w:val="24"/>
        </w:rPr>
        <w:t xml:space="preserve">füüsilisele isikule antav </w:t>
      </w:r>
      <w:r w:rsidR="00A34A97">
        <w:rPr>
          <w:rFonts w:ascii="Times New Roman" w:hAnsi="Times New Roman" w:cs="Times New Roman"/>
          <w:sz w:val="24"/>
          <w:szCs w:val="24"/>
        </w:rPr>
        <w:t xml:space="preserve">stipendium </w:t>
      </w:r>
      <w:proofErr w:type="spellStart"/>
      <w:r w:rsidR="00A34A97">
        <w:rPr>
          <w:rFonts w:ascii="Times New Roman" w:hAnsi="Times New Roman" w:cs="Times New Roman"/>
          <w:sz w:val="24"/>
          <w:szCs w:val="24"/>
        </w:rPr>
        <w:t>T</w:t>
      </w:r>
      <w:r w:rsidR="00DF3820">
        <w:rPr>
          <w:rFonts w:ascii="Times New Roman" w:hAnsi="Times New Roman" w:cs="Times New Roman"/>
          <w:sz w:val="24"/>
          <w:szCs w:val="24"/>
        </w:rPr>
        <w:t>u</w:t>
      </w:r>
      <w:r w:rsidR="00A34A97">
        <w:rPr>
          <w:rFonts w:ascii="Times New Roman" w:hAnsi="Times New Roman" w:cs="Times New Roman"/>
          <w:sz w:val="24"/>
          <w:szCs w:val="24"/>
        </w:rPr>
        <w:t>MS</w:t>
      </w:r>
      <w:proofErr w:type="spellEnd"/>
      <w:r w:rsidR="00614B6A">
        <w:rPr>
          <w:rFonts w:ascii="Times New Roman" w:hAnsi="Times New Roman" w:cs="Times New Roman"/>
          <w:sz w:val="24"/>
          <w:szCs w:val="24"/>
        </w:rPr>
        <w:t>-i</w:t>
      </w:r>
      <w:r w:rsidR="00A34A97">
        <w:rPr>
          <w:rFonts w:ascii="Times New Roman" w:hAnsi="Times New Roman" w:cs="Times New Roman"/>
          <w:sz w:val="24"/>
          <w:szCs w:val="24"/>
        </w:rPr>
        <w:t xml:space="preserve"> </w:t>
      </w:r>
      <w:r w:rsidR="00014FE7">
        <w:rPr>
          <w:rFonts w:ascii="Times New Roman" w:hAnsi="Times New Roman" w:cs="Times New Roman"/>
          <w:sz w:val="24"/>
          <w:szCs w:val="24"/>
        </w:rPr>
        <w:t>§ 12 l</w:t>
      </w:r>
      <w:r w:rsidR="00E43EC1">
        <w:rPr>
          <w:rFonts w:ascii="Times New Roman" w:hAnsi="Times New Roman" w:cs="Times New Roman"/>
          <w:sz w:val="24"/>
          <w:szCs w:val="24"/>
        </w:rPr>
        <w:t>õike</w:t>
      </w:r>
      <w:r w:rsidR="00014FE7">
        <w:rPr>
          <w:rFonts w:ascii="Times New Roman" w:hAnsi="Times New Roman" w:cs="Times New Roman"/>
          <w:sz w:val="24"/>
          <w:szCs w:val="24"/>
        </w:rPr>
        <w:t xml:space="preserve"> </w:t>
      </w:r>
      <w:r w:rsidR="005A0B00">
        <w:rPr>
          <w:rFonts w:ascii="Times New Roman" w:hAnsi="Times New Roman" w:cs="Times New Roman"/>
          <w:sz w:val="24"/>
          <w:szCs w:val="24"/>
        </w:rPr>
        <w:t>1 p</w:t>
      </w:r>
      <w:r w:rsidR="00E43EC1">
        <w:rPr>
          <w:rFonts w:ascii="Times New Roman" w:hAnsi="Times New Roman" w:cs="Times New Roman"/>
          <w:sz w:val="24"/>
          <w:szCs w:val="24"/>
        </w:rPr>
        <w:t>unkti</w:t>
      </w:r>
      <w:r w:rsidR="005A0B00">
        <w:rPr>
          <w:rFonts w:ascii="Times New Roman" w:hAnsi="Times New Roman" w:cs="Times New Roman"/>
          <w:sz w:val="24"/>
          <w:szCs w:val="24"/>
        </w:rPr>
        <w:t xml:space="preserve"> 7 alusel tulumaksuga</w:t>
      </w:r>
      <w:r w:rsidR="00A915AD">
        <w:rPr>
          <w:rFonts w:ascii="Times New Roman" w:hAnsi="Times New Roman" w:cs="Times New Roman"/>
          <w:sz w:val="24"/>
          <w:szCs w:val="24"/>
        </w:rPr>
        <w:t>, välja arvatud juhul</w:t>
      </w:r>
      <w:r w:rsidR="00E43EC1">
        <w:rPr>
          <w:rFonts w:ascii="Times New Roman" w:hAnsi="Times New Roman" w:cs="Times New Roman"/>
          <w:sz w:val="24"/>
          <w:szCs w:val="24"/>
        </w:rPr>
        <w:t>,</w:t>
      </w:r>
      <w:r w:rsidR="00A915AD">
        <w:rPr>
          <w:rFonts w:ascii="Times New Roman" w:hAnsi="Times New Roman" w:cs="Times New Roman"/>
          <w:sz w:val="24"/>
          <w:szCs w:val="24"/>
        </w:rPr>
        <w:t xml:space="preserve"> kui stipendiumi maksmine on sätestatud seaduses</w:t>
      </w:r>
      <w:r w:rsidR="00C60B93">
        <w:rPr>
          <w:rFonts w:ascii="Times New Roman" w:hAnsi="Times New Roman" w:cs="Times New Roman"/>
          <w:sz w:val="24"/>
          <w:szCs w:val="24"/>
        </w:rPr>
        <w:t xml:space="preserve"> (</w:t>
      </w:r>
      <w:proofErr w:type="spellStart"/>
      <w:r w:rsidR="00C60B93">
        <w:rPr>
          <w:rFonts w:ascii="Times New Roman" w:hAnsi="Times New Roman" w:cs="Times New Roman"/>
          <w:sz w:val="24"/>
          <w:szCs w:val="24"/>
        </w:rPr>
        <w:t>TuMS</w:t>
      </w:r>
      <w:proofErr w:type="spellEnd"/>
      <w:r w:rsidR="00C60B93">
        <w:rPr>
          <w:rFonts w:ascii="Times New Roman" w:hAnsi="Times New Roman" w:cs="Times New Roman"/>
          <w:sz w:val="24"/>
          <w:szCs w:val="24"/>
        </w:rPr>
        <w:t xml:space="preserve"> § 19 lg </w:t>
      </w:r>
      <w:r w:rsidR="00023719">
        <w:rPr>
          <w:rFonts w:ascii="Times New Roman" w:hAnsi="Times New Roman" w:cs="Times New Roman"/>
          <w:sz w:val="24"/>
          <w:szCs w:val="24"/>
        </w:rPr>
        <w:t>5 lg 1)</w:t>
      </w:r>
      <w:r w:rsidR="00F84F58">
        <w:rPr>
          <w:rFonts w:ascii="Times New Roman" w:hAnsi="Times New Roman" w:cs="Times New Roman"/>
          <w:sz w:val="24"/>
          <w:szCs w:val="24"/>
        </w:rPr>
        <w:t xml:space="preserve"> ja </w:t>
      </w:r>
      <w:r w:rsidR="00023719">
        <w:rPr>
          <w:rFonts w:ascii="Times New Roman" w:hAnsi="Times New Roman" w:cs="Times New Roman"/>
          <w:sz w:val="24"/>
          <w:szCs w:val="24"/>
        </w:rPr>
        <w:t>stipendium vasta</w:t>
      </w:r>
      <w:r w:rsidR="00E43EC1">
        <w:rPr>
          <w:rFonts w:ascii="Times New Roman" w:hAnsi="Times New Roman" w:cs="Times New Roman"/>
          <w:sz w:val="24"/>
          <w:szCs w:val="24"/>
        </w:rPr>
        <w:t>b</w:t>
      </w:r>
      <w:r w:rsidR="00023719">
        <w:rPr>
          <w:rFonts w:ascii="Times New Roman" w:hAnsi="Times New Roman" w:cs="Times New Roman"/>
          <w:sz w:val="24"/>
          <w:szCs w:val="24"/>
        </w:rPr>
        <w:t xml:space="preserve"> </w:t>
      </w:r>
      <w:proofErr w:type="spellStart"/>
      <w:r w:rsidR="00023719">
        <w:rPr>
          <w:rFonts w:ascii="Times New Roman" w:hAnsi="Times New Roman" w:cs="Times New Roman"/>
          <w:sz w:val="24"/>
          <w:szCs w:val="24"/>
        </w:rPr>
        <w:t>TuMS</w:t>
      </w:r>
      <w:proofErr w:type="spellEnd"/>
      <w:r w:rsidR="00407E88">
        <w:rPr>
          <w:rFonts w:ascii="Times New Roman" w:hAnsi="Times New Roman" w:cs="Times New Roman"/>
          <w:sz w:val="24"/>
          <w:szCs w:val="24"/>
        </w:rPr>
        <w:t>-i</w:t>
      </w:r>
      <w:r w:rsidR="00023719">
        <w:rPr>
          <w:rFonts w:ascii="Times New Roman" w:hAnsi="Times New Roman" w:cs="Times New Roman"/>
          <w:sz w:val="24"/>
          <w:szCs w:val="24"/>
        </w:rPr>
        <w:t xml:space="preserve"> §</w:t>
      </w:r>
      <w:r w:rsidR="00500BE4">
        <w:rPr>
          <w:rFonts w:ascii="Times New Roman" w:hAnsi="Times New Roman" w:cs="Times New Roman"/>
          <w:sz w:val="24"/>
          <w:szCs w:val="24"/>
        </w:rPr>
        <w:t xml:space="preserve"> </w:t>
      </w:r>
      <w:r w:rsidR="00023719">
        <w:rPr>
          <w:rFonts w:ascii="Times New Roman" w:hAnsi="Times New Roman" w:cs="Times New Roman"/>
          <w:sz w:val="24"/>
          <w:szCs w:val="24"/>
        </w:rPr>
        <w:t>19 l</w:t>
      </w:r>
      <w:r w:rsidR="00E43EC1">
        <w:rPr>
          <w:rFonts w:ascii="Times New Roman" w:hAnsi="Times New Roman" w:cs="Times New Roman"/>
          <w:sz w:val="24"/>
          <w:szCs w:val="24"/>
        </w:rPr>
        <w:t>õike</w:t>
      </w:r>
      <w:r w:rsidR="00A970C8">
        <w:rPr>
          <w:rFonts w:ascii="Times New Roman" w:hAnsi="Times New Roman" w:cs="Times New Roman"/>
          <w:sz w:val="24"/>
          <w:szCs w:val="24"/>
        </w:rPr>
        <w:t>le</w:t>
      </w:r>
      <w:r w:rsidR="00023719">
        <w:rPr>
          <w:rFonts w:ascii="Times New Roman" w:hAnsi="Times New Roman" w:cs="Times New Roman"/>
          <w:sz w:val="24"/>
          <w:szCs w:val="24"/>
        </w:rPr>
        <w:t xml:space="preserve"> 7. </w:t>
      </w:r>
      <w:r w:rsidR="00924407">
        <w:rPr>
          <w:rFonts w:ascii="Times New Roman" w:hAnsi="Times New Roman" w:cs="Times New Roman"/>
          <w:sz w:val="24"/>
          <w:szCs w:val="24"/>
        </w:rPr>
        <w:t xml:space="preserve">Seega ei pruugi füüsilisele isikule antav </w:t>
      </w:r>
      <w:r w:rsidR="003D4DF5">
        <w:rPr>
          <w:rFonts w:ascii="Times New Roman" w:hAnsi="Times New Roman" w:cs="Times New Roman"/>
          <w:sz w:val="24"/>
          <w:szCs w:val="24"/>
        </w:rPr>
        <w:t>stipendium, mille eesmär</w:t>
      </w:r>
      <w:r w:rsidR="006E0006">
        <w:rPr>
          <w:rFonts w:ascii="Times New Roman" w:hAnsi="Times New Roman" w:cs="Times New Roman"/>
          <w:sz w:val="24"/>
          <w:szCs w:val="24"/>
        </w:rPr>
        <w:t>k</w:t>
      </w:r>
      <w:r w:rsidR="003D4DF5">
        <w:rPr>
          <w:rFonts w:ascii="Times New Roman" w:hAnsi="Times New Roman" w:cs="Times New Roman"/>
          <w:sz w:val="24"/>
          <w:szCs w:val="24"/>
        </w:rPr>
        <w:t xml:space="preserve"> on </w:t>
      </w:r>
      <w:r w:rsidR="00E43EC1">
        <w:rPr>
          <w:rFonts w:ascii="Times New Roman" w:hAnsi="Times New Roman" w:cs="Times New Roman"/>
          <w:sz w:val="24"/>
          <w:szCs w:val="24"/>
        </w:rPr>
        <w:t xml:space="preserve">toetada </w:t>
      </w:r>
      <w:r w:rsidR="00931C8A">
        <w:rPr>
          <w:rFonts w:ascii="Times New Roman" w:hAnsi="Times New Roman" w:cs="Times New Roman"/>
          <w:sz w:val="24"/>
          <w:szCs w:val="24"/>
        </w:rPr>
        <w:t>kultuuriprojekt</w:t>
      </w:r>
      <w:r w:rsidR="00E43EC1">
        <w:rPr>
          <w:rFonts w:ascii="Times New Roman" w:hAnsi="Times New Roman" w:cs="Times New Roman"/>
          <w:sz w:val="24"/>
          <w:szCs w:val="24"/>
        </w:rPr>
        <w:t>e</w:t>
      </w:r>
      <w:r w:rsidR="00931C8A">
        <w:rPr>
          <w:rFonts w:ascii="Times New Roman" w:hAnsi="Times New Roman" w:cs="Times New Roman"/>
          <w:sz w:val="24"/>
          <w:szCs w:val="24"/>
        </w:rPr>
        <w:t xml:space="preserve"> </w:t>
      </w:r>
      <w:r w:rsidR="004838E6">
        <w:rPr>
          <w:rFonts w:ascii="Times New Roman" w:hAnsi="Times New Roman" w:cs="Times New Roman"/>
          <w:sz w:val="24"/>
          <w:szCs w:val="24"/>
        </w:rPr>
        <w:t>ja loomingulis</w:t>
      </w:r>
      <w:r w:rsidR="00E43EC1">
        <w:rPr>
          <w:rFonts w:ascii="Times New Roman" w:hAnsi="Times New Roman" w:cs="Times New Roman"/>
          <w:sz w:val="24"/>
          <w:szCs w:val="24"/>
        </w:rPr>
        <w:t>i</w:t>
      </w:r>
      <w:r w:rsidR="004838E6">
        <w:rPr>
          <w:rFonts w:ascii="Times New Roman" w:hAnsi="Times New Roman" w:cs="Times New Roman"/>
          <w:sz w:val="24"/>
          <w:szCs w:val="24"/>
        </w:rPr>
        <w:t xml:space="preserve"> tellimus</w:t>
      </w:r>
      <w:r w:rsidR="00E43EC1">
        <w:rPr>
          <w:rFonts w:ascii="Times New Roman" w:hAnsi="Times New Roman" w:cs="Times New Roman"/>
          <w:sz w:val="24"/>
          <w:szCs w:val="24"/>
        </w:rPr>
        <w:t>i</w:t>
      </w:r>
      <w:r w:rsidR="004838E6">
        <w:rPr>
          <w:rFonts w:ascii="Times New Roman" w:hAnsi="Times New Roman" w:cs="Times New Roman"/>
          <w:sz w:val="24"/>
          <w:szCs w:val="24"/>
        </w:rPr>
        <w:t>, neile tingimustele vasta</w:t>
      </w:r>
      <w:r w:rsidR="008D4257">
        <w:rPr>
          <w:rFonts w:ascii="Times New Roman" w:hAnsi="Times New Roman" w:cs="Times New Roman"/>
          <w:sz w:val="24"/>
          <w:szCs w:val="24"/>
        </w:rPr>
        <w:t>ta</w:t>
      </w:r>
      <w:r w:rsidR="00A301AA">
        <w:rPr>
          <w:rFonts w:ascii="Times New Roman" w:hAnsi="Times New Roman" w:cs="Times New Roman"/>
          <w:sz w:val="24"/>
          <w:szCs w:val="24"/>
        </w:rPr>
        <w:t>.</w:t>
      </w:r>
      <w:r w:rsidR="001F581F">
        <w:rPr>
          <w:rFonts w:ascii="Times New Roman" w:hAnsi="Times New Roman" w:cs="Times New Roman"/>
          <w:sz w:val="24"/>
          <w:szCs w:val="24"/>
        </w:rPr>
        <w:t xml:space="preserve"> Kultuuriprojektide ja loominguliste tellimuste toetamiseks on olemas teised meetmed,</w:t>
      </w:r>
      <w:r w:rsidR="00563E43">
        <w:rPr>
          <w:rFonts w:ascii="Times New Roman" w:hAnsi="Times New Roman" w:cs="Times New Roman"/>
          <w:sz w:val="24"/>
          <w:szCs w:val="24"/>
        </w:rPr>
        <w:t xml:space="preserve"> </w:t>
      </w:r>
      <w:r w:rsidR="00E43EC1">
        <w:rPr>
          <w:rFonts w:ascii="Times New Roman" w:hAnsi="Times New Roman" w:cs="Times New Roman"/>
          <w:sz w:val="24"/>
          <w:szCs w:val="24"/>
        </w:rPr>
        <w:t xml:space="preserve">näiteks </w:t>
      </w:r>
      <w:r w:rsidR="00C47406">
        <w:rPr>
          <w:rFonts w:ascii="Times New Roman" w:hAnsi="Times New Roman" w:cs="Times New Roman"/>
          <w:sz w:val="24"/>
          <w:szCs w:val="24"/>
        </w:rPr>
        <w:t>Eesti K</w:t>
      </w:r>
      <w:r w:rsidR="001F581F">
        <w:rPr>
          <w:rFonts w:ascii="Times New Roman" w:hAnsi="Times New Roman" w:cs="Times New Roman"/>
          <w:sz w:val="24"/>
          <w:szCs w:val="24"/>
        </w:rPr>
        <w:t>ultuu</w:t>
      </w:r>
      <w:r w:rsidR="00C47406">
        <w:rPr>
          <w:rFonts w:ascii="Times New Roman" w:hAnsi="Times New Roman" w:cs="Times New Roman"/>
          <w:sz w:val="24"/>
          <w:szCs w:val="24"/>
        </w:rPr>
        <w:t>rkapitali seaduse § 2 alusel makstavad toetused ja loometöö tasu.</w:t>
      </w:r>
      <w:r w:rsidR="00563E43">
        <w:rPr>
          <w:rFonts w:ascii="Times New Roman" w:hAnsi="Times New Roman" w:cs="Times New Roman"/>
          <w:sz w:val="24"/>
          <w:szCs w:val="24"/>
        </w:rPr>
        <w:t xml:space="preserve"> </w:t>
      </w:r>
      <w:r w:rsidR="00175E93">
        <w:rPr>
          <w:rFonts w:ascii="Times New Roman" w:hAnsi="Times New Roman" w:cs="Times New Roman"/>
          <w:sz w:val="24"/>
          <w:szCs w:val="24"/>
        </w:rPr>
        <w:t xml:space="preserve">Lisaks võimaldab kehtiv </w:t>
      </w:r>
      <w:r w:rsidRPr="002463A3" w:rsidR="002463A3">
        <w:rPr>
          <w:rFonts w:ascii="Times New Roman" w:hAnsi="Times New Roman" w:cs="Times New Roman"/>
          <w:sz w:val="24"/>
          <w:szCs w:val="24"/>
        </w:rPr>
        <w:t>RKPSS</w:t>
      </w:r>
      <w:r w:rsidR="002463A3">
        <w:rPr>
          <w:rFonts w:ascii="Times New Roman" w:hAnsi="Times New Roman" w:cs="Times New Roman"/>
          <w:sz w:val="24"/>
          <w:szCs w:val="24"/>
        </w:rPr>
        <w:t xml:space="preserve"> </w:t>
      </w:r>
      <w:r w:rsidR="00CA71D7">
        <w:rPr>
          <w:rFonts w:ascii="Times New Roman" w:hAnsi="Times New Roman" w:cs="Times New Roman"/>
          <w:sz w:val="24"/>
          <w:szCs w:val="24"/>
        </w:rPr>
        <w:t>kultuuri</w:t>
      </w:r>
      <w:r w:rsidR="002463A3">
        <w:rPr>
          <w:rFonts w:ascii="Times New Roman" w:hAnsi="Times New Roman" w:cs="Times New Roman"/>
          <w:sz w:val="24"/>
          <w:szCs w:val="24"/>
        </w:rPr>
        <w:t xml:space="preserve">stipendiumi maksta </w:t>
      </w:r>
      <w:r w:rsidR="00B76B55">
        <w:rPr>
          <w:rFonts w:ascii="Times New Roman" w:hAnsi="Times New Roman" w:cs="Times New Roman"/>
          <w:sz w:val="24"/>
          <w:szCs w:val="24"/>
        </w:rPr>
        <w:t>ka juriidilise</w:t>
      </w:r>
      <w:r w:rsidRPr="5B2A3E58" w:rsidR="2392A2E1">
        <w:rPr>
          <w:rFonts w:ascii="Times New Roman" w:hAnsi="Times New Roman" w:cs="Times New Roman"/>
          <w:sz w:val="24"/>
          <w:szCs w:val="24"/>
        </w:rPr>
        <w:t>le</w:t>
      </w:r>
      <w:r w:rsidR="00B76B55">
        <w:rPr>
          <w:rFonts w:ascii="Times New Roman" w:hAnsi="Times New Roman" w:cs="Times New Roman"/>
          <w:sz w:val="24"/>
          <w:szCs w:val="24"/>
        </w:rPr>
        <w:t xml:space="preserve"> isikule ja asutusele. </w:t>
      </w:r>
      <w:r w:rsidRPr="00A66CE7" w:rsidR="005334F5">
        <w:rPr>
          <w:rFonts w:ascii="Times New Roman" w:hAnsi="Times New Roman" w:cs="Times New Roman"/>
          <w:sz w:val="24"/>
          <w:szCs w:val="24"/>
        </w:rPr>
        <w:t xml:space="preserve">Kuna juriidiline isik </w:t>
      </w:r>
      <w:r w:rsidRPr="00A66CE7" w:rsidR="0019541A">
        <w:rPr>
          <w:rFonts w:ascii="Times New Roman" w:hAnsi="Times New Roman" w:cs="Times New Roman"/>
          <w:sz w:val="24"/>
          <w:szCs w:val="24"/>
        </w:rPr>
        <w:t xml:space="preserve">ega asutus </w:t>
      </w:r>
      <w:r w:rsidRPr="00A66CE7" w:rsidR="006C7D3E">
        <w:rPr>
          <w:rFonts w:ascii="Times New Roman" w:hAnsi="Times New Roman" w:cs="Times New Roman"/>
          <w:sz w:val="24"/>
          <w:szCs w:val="24"/>
        </w:rPr>
        <w:t xml:space="preserve">ei saa </w:t>
      </w:r>
      <w:r w:rsidR="00A66CE7">
        <w:rPr>
          <w:rFonts w:ascii="Times New Roman" w:hAnsi="Times New Roman" w:cs="Times New Roman"/>
          <w:sz w:val="24"/>
          <w:szCs w:val="24"/>
        </w:rPr>
        <w:t xml:space="preserve">õppeasutuses </w:t>
      </w:r>
      <w:r w:rsidRPr="00A66CE7" w:rsidR="006C7D3E">
        <w:rPr>
          <w:rFonts w:ascii="Times New Roman" w:hAnsi="Times New Roman" w:cs="Times New Roman"/>
          <w:sz w:val="24"/>
          <w:szCs w:val="24"/>
        </w:rPr>
        <w:t>õ</w:t>
      </w:r>
      <w:r w:rsidRPr="00A66CE7" w:rsidR="0019541A">
        <w:rPr>
          <w:rFonts w:ascii="Times New Roman" w:hAnsi="Times New Roman" w:cs="Times New Roman"/>
          <w:sz w:val="24"/>
          <w:szCs w:val="24"/>
        </w:rPr>
        <w:t>ppida</w:t>
      </w:r>
      <w:r w:rsidRPr="00A66CE7" w:rsidR="0019541A">
        <w:rPr>
          <w:rFonts w:ascii="Times New Roman" w:hAnsi="Times New Roman" w:cs="Times New Roman"/>
          <w:sz w:val="24"/>
          <w:szCs w:val="24"/>
          <w:shd w:val="clear" w:color="auto" w:fill="FFFFFF" w:themeFill="background1"/>
        </w:rPr>
        <w:t>,</w:t>
      </w:r>
      <w:r w:rsidR="0019541A">
        <w:rPr>
          <w:rFonts w:ascii="Times New Roman" w:hAnsi="Times New Roman" w:cs="Times New Roman"/>
          <w:sz w:val="24"/>
          <w:szCs w:val="24"/>
        </w:rPr>
        <w:t xml:space="preserve"> on talle võimalik määrata </w:t>
      </w:r>
      <w:r w:rsidR="00E3160B">
        <w:rPr>
          <w:rFonts w:ascii="Times New Roman" w:hAnsi="Times New Roman" w:cs="Times New Roman"/>
          <w:sz w:val="24"/>
          <w:szCs w:val="24"/>
        </w:rPr>
        <w:t>kultuuri</w:t>
      </w:r>
      <w:r w:rsidR="0019541A">
        <w:rPr>
          <w:rFonts w:ascii="Times New Roman" w:hAnsi="Times New Roman" w:cs="Times New Roman"/>
          <w:sz w:val="24"/>
          <w:szCs w:val="24"/>
        </w:rPr>
        <w:t xml:space="preserve">stipendium kultuuriprojektide toetuseks. </w:t>
      </w:r>
      <w:r w:rsidRPr="007866CC" w:rsidR="00193C88">
        <w:rPr>
          <w:rFonts w:ascii="Times New Roman" w:hAnsi="Times New Roman" w:cs="Times New Roman"/>
          <w:sz w:val="24"/>
          <w:szCs w:val="24"/>
        </w:rPr>
        <w:t xml:space="preserve">Tavapärane praktika </w:t>
      </w:r>
      <w:r w:rsidRPr="007866CC" w:rsidR="007866CC">
        <w:rPr>
          <w:rFonts w:ascii="Times New Roman" w:hAnsi="Times New Roman" w:cs="Times New Roman"/>
          <w:sz w:val="24"/>
          <w:szCs w:val="24"/>
        </w:rPr>
        <w:t>on</w:t>
      </w:r>
      <w:r w:rsidRPr="007866CC" w:rsidR="00193C88">
        <w:rPr>
          <w:rFonts w:ascii="Times New Roman" w:hAnsi="Times New Roman" w:cs="Times New Roman"/>
          <w:sz w:val="24"/>
          <w:szCs w:val="24"/>
        </w:rPr>
        <w:t xml:space="preserve"> maksta</w:t>
      </w:r>
      <w:r w:rsidR="00193C88">
        <w:rPr>
          <w:rFonts w:ascii="Times New Roman" w:hAnsi="Times New Roman" w:cs="Times New Roman"/>
          <w:sz w:val="24"/>
          <w:szCs w:val="24"/>
        </w:rPr>
        <w:t xml:space="preserve"> juriidilistele isikutele ja asutustele </w:t>
      </w:r>
      <w:r w:rsidR="007866CC">
        <w:rPr>
          <w:rFonts w:ascii="Times New Roman" w:hAnsi="Times New Roman" w:cs="Times New Roman"/>
          <w:sz w:val="24"/>
          <w:szCs w:val="24"/>
        </w:rPr>
        <w:t>toetust</w:t>
      </w:r>
      <w:r w:rsidR="00193C88">
        <w:rPr>
          <w:rFonts w:ascii="Times New Roman" w:hAnsi="Times New Roman" w:cs="Times New Roman"/>
          <w:sz w:val="24"/>
          <w:szCs w:val="24"/>
        </w:rPr>
        <w:t xml:space="preserve">, </w:t>
      </w:r>
      <w:r w:rsidR="007866CC">
        <w:rPr>
          <w:rFonts w:ascii="Times New Roman" w:hAnsi="Times New Roman" w:cs="Times New Roman"/>
          <w:sz w:val="24"/>
          <w:szCs w:val="24"/>
        </w:rPr>
        <w:t>mitte stipendiumi</w:t>
      </w:r>
      <w:r w:rsidR="00741011">
        <w:rPr>
          <w:rFonts w:ascii="Times New Roman" w:hAnsi="Times New Roman" w:cs="Times New Roman"/>
          <w:sz w:val="24"/>
          <w:szCs w:val="24"/>
        </w:rPr>
        <w:t xml:space="preserve">. Selleks on nii Kultuuriministeeriumis kui </w:t>
      </w:r>
      <w:r w:rsidR="00E43EC1">
        <w:rPr>
          <w:rFonts w:ascii="Times New Roman" w:hAnsi="Times New Roman" w:cs="Times New Roman"/>
          <w:sz w:val="24"/>
          <w:szCs w:val="24"/>
        </w:rPr>
        <w:t xml:space="preserve">ka </w:t>
      </w:r>
      <w:r w:rsidR="00741011">
        <w:rPr>
          <w:rFonts w:ascii="Times New Roman" w:hAnsi="Times New Roman" w:cs="Times New Roman"/>
          <w:sz w:val="24"/>
          <w:szCs w:val="24"/>
        </w:rPr>
        <w:t xml:space="preserve">Kultuurkapitalis loodud </w:t>
      </w:r>
      <w:r w:rsidR="00C37C9F">
        <w:rPr>
          <w:rFonts w:ascii="Times New Roman" w:hAnsi="Times New Roman" w:cs="Times New Roman"/>
          <w:sz w:val="24"/>
          <w:szCs w:val="24"/>
        </w:rPr>
        <w:t>mitmeid</w:t>
      </w:r>
      <w:r w:rsidR="00741011">
        <w:rPr>
          <w:rFonts w:ascii="Times New Roman" w:hAnsi="Times New Roman" w:cs="Times New Roman"/>
          <w:sz w:val="24"/>
          <w:szCs w:val="24"/>
        </w:rPr>
        <w:t xml:space="preserve"> toetusprogramme, kus</w:t>
      </w:r>
      <w:r w:rsidR="00407E88">
        <w:rPr>
          <w:rFonts w:ascii="Times New Roman" w:hAnsi="Times New Roman" w:cs="Times New Roman"/>
          <w:sz w:val="24"/>
          <w:szCs w:val="24"/>
        </w:rPr>
        <w:t>t</w:t>
      </w:r>
      <w:r w:rsidR="00741011">
        <w:rPr>
          <w:rFonts w:ascii="Times New Roman" w:hAnsi="Times New Roman" w:cs="Times New Roman"/>
          <w:sz w:val="24"/>
          <w:szCs w:val="24"/>
        </w:rPr>
        <w:t xml:space="preserve"> kultuurivaldkonnas tegutsevad juriidilised isikud ja asutused saavad oma tegevuseks </w:t>
      </w:r>
      <w:r w:rsidR="001904DD">
        <w:rPr>
          <w:rFonts w:ascii="Times New Roman" w:hAnsi="Times New Roman" w:cs="Times New Roman"/>
          <w:sz w:val="24"/>
          <w:szCs w:val="24"/>
        </w:rPr>
        <w:t xml:space="preserve">toetust taotleda. </w:t>
      </w:r>
      <w:r w:rsidR="00E55722">
        <w:rPr>
          <w:rFonts w:ascii="Times New Roman" w:hAnsi="Times New Roman" w:cs="Times New Roman"/>
          <w:sz w:val="24"/>
          <w:szCs w:val="24"/>
        </w:rPr>
        <w:t>Selle kõrval tekitab</w:t>
      </w:r>
      <w:r w:rsidR="038FCD4A">
        <w:rPr>
          <w:rFonts w:ascii="Times New Roman" w:hAnsi="Times New Roman" w:cs="Times New Roman"/>
          <w:sz w:val="24"/>
          <w:szCs w:val="24"/>
        </w:rPr>
        <w:t xml:space="preserve"> </w:t>
      </w:r>
      <w:r w:rsidR="00B42E9A">
        <w:rPr>
          <w:rFonts w:ascii="Times New Roman" w:hAnsi="Times New Roman" w:cs="Times New Roman"/>
          <w:sz w:val="24"/>
          <w:szCs w:val="24"/>
        </w:rPr>
        <w:t>sellisel</w:t>
      </w:r>
      <w:r w:rsidR="038FCD4A">
        <w:rPr>
          <w:rFonts w:ascii="Times New Roman" w:hAnsi="Times New Roman" w:cs="Times New Roman"/>
          <w:sz w:val="24"/>
          <w:szCs w:val="24"/>
        </w:rPr>
        <w:t xml:space="preserve"> kujul</w:t>
      </w:r>
      <w:r w:rsidR="00E55722">
        <w:rPr>
          <w:rFonts w:ascii="Times New Roman" w:hAnsi="Times New Roman" w:cs="Times New Roman"/>
          <w:sz w:val="24"/>
          <w:szCs w:val="24"/>
        </w:rPr>
        <w:t xml:space="preserve"> </w:t>
      </w:r>
      <w:r w:rsidR="00F30856">
        <w:rPr>
          <w:rFonts w:ascii="Times New Roman" w:hAnsi="Times New Roman" w:cs="Times New Roman"/>
          <w:sz w:val="24"/>
          <w:szCs w:val="24"/>
        </w:rPr>
        <w:t>stipendiumi</w:t>
      </w:r>
      <w:r w:rsidR="00E45394">
        <w:rPr>
          <w:rFonts w:ascii="Times New Roman" w:hAnsi="Times New Roman" w:cs="Times New Roman"/>
          <w:sz w:val="24"/>
          <w:szCs w:val="24"/>
        </w:rPr>
        <w:t>d</w:t>
      </w:r>
      <w:r w:rsidR="00F30856">
        <w:rPr>
          <w:rFonts w:ascii="Times New Roman" w:hAnsi="Times New Roman" w:cs="Times New Roman"/>
          <w:sz w:val="24"/>
          <w:szCs w:val="24"/>
        </w:rPr>
        <w:t xml:space="preserve">e regulatsioon segadust. </w:t>
      </w:r>
      <w:r w:rsidR="00A16F94">
        <w:rPr>
          <w:rFonts w:ascii="Times New Roman" w:hAnsi="Times New Roman" w:cs="Times New Roman"/>
          <w:sz w:val="24"/>
          <w:szCs w:val="24"/>
        </w:rPr>
        <w:t>Ka praktika näitab, et huvi sellise stipendiumi taotlemise vastu on vähene (vt tabel allpool)</w:t>
      </w:r>
      <w:r w:rsidR="00F30856">
        <w:rPr>
          <w:rFonts w:ascii="Times New Roman" w:hAnsi="Times New Roman" w:cs="Times New Roman"/>
          <w:sz w:val="24"/>
          <w:szCs w:val="24"/>
        </w:rPr>
        <w:t>.</w:t>
      </w:r>
      <w:r w:rsidR="00B42E9A">
        <w:rPr>
          <w:rFonts w:ascii="Times New Roman" w:hAnsi="Times New Roman" w:cs="Times New Roman"/>
          <w:sz w:val="24"/>
          <w:szCs w:val="24"/>
        </w:rPr>
        <w:t xml:space="preserve"> </w:t>
      </w:r>
    </w:p>
    <w:p w:rsidR="00586879" w:rsidP="005835CC" w:rsidRDefault="005F2B7F" w14:paraId="6C989B1C" w14:textId="6CB90469">
      <w:pPr>
        <w:jc w:val="both"/>
        <w:rPr>
          <w:rFonts w:ascii="Times New Roman" w:hAnsi="Times New Roman" w:cs="Times New Roman"/>
          <w:sz w:val="24"/>
          <w:szCs w:val="24"/>
        </w:rPr>
      </w:pPr>
      <w:r w:rsidRPr="4DE3996A">
        <w:rPr>
          <w:rFonts w:ascii="Times New Roman" w:hAnsi="Times New Roman" w:cs="Times New Roman"/>
          <w:sz w:val="24"/>
          <w:szCs w:val="24"/>
        </w:rPr>
        <w:t xml:space="preserve">Kultuuriministeeriumi </w:t>
      </w:r>
      <w:r w:rsidRPr="00C96CB0" w:rsidR="00C96CB0">
        <w:rPr>
          <w:rFonts w:ascii="Times New Roman" w:hAnsi="Times New Roman" w:cs="Times New Roman"/>
          <w:sz w:val="24"/>
          <w:szCs w:val="24"/>
        </w:rPr>
        <w:t xml:space="preserve">eelarves on </w:t>
      </w:r>
      <w:r w:rsidR="009B16D3">
        <w:rPr>
          <w:rFonts w:ascii="Times New Roman" w:hAnsi="Times New Roman" w:cs="Times New Roman"/>
          <w:sz w:val="24"/>
          <w:szCs w:val="24"/>
        </w:rPr>
        <w:t>olnud</w:t>
      </w:r>
      <w:r w:rsidRPr="00C96CB0" w:rsidR="00C96CB0">
        <w:rPr>
          <w:rFonts w:ascii="Times New Roman" w:hAnsi="Times New Roman" w:cs="Times New Roman"/>
          <w:sz w:val="24"/>
          <w:szCs w:val="24"/>
        </w:rPr>
        <w:t xml:space="preserve"> </w:t>
      </w:r>
      <w:r w:rsidR="0079271A">
        <w:rPr>
          <w:rFonts w:ascii="Times New Roman" w:hAnsi="Times New Roman" w:cs="Times New Roman"/>
          <w:sz w:val="24"/>
          <w:szCs w:val="24"/>
        </w:rPr>
        <w:t xml:space="preserve">vahendit </w:t>
      </w:r>
      <w:r w:rsidRPr="4DE3996A">
        <w:rPr>
          <w:rFonts w:ascii="Times New Roman" w:hAnsi="Times New Roman" w:cs="Times New Roman"/>
          <w:sz w:val="24"/>
          <w:szCs w:val="24"/>
        </w:rPr>
        <w:t xml:space="preserve">20 </w:t>
      </w:r>
      <w:r w:rsidR="00C00272">
        <w:rPr>
          <w:rFonts w:ascii="Times New Roman" w:hAnsi="Times New Roman" w:cs="Times New Roman"/>
          <w:sz w:val="24"/>
          <w:szCs w:val="24"/>
        </w:rPr>
        <w:t>kultuuri</w:t>
      </w:r>
      <w:r w:rsidRPr="4DE3996A">
        <w:rPr>
          <w:rFonts w:ascii="Times New Roman" w:hAnsi="Times New Roman" w:cs="Times New Roman"/>
          <w:sz w:val="24"/>
          <w:szCs w:val="24"/>
        </w:rPr>
        <w:t>stipendiumi</w:t>
      </w:r>
      <w:r w:rsidR="0079271A">
        <w:rPr>
          <w:rFonts w:ascii="Times New Roman" w:hAnsi="Times New Roman" w:cs="Times New Roman"/>
          <w:sz w:val="24"/>
          <w:szCs w:val="24"/>
        </w:rPr>
        <w:t>ks</w:t>
      </w:r>
      <w:r w:rsidRPr="4DE3996A">
        <w:rPr>
          <w:rFonts w:ascii="Times New Roman" w:hAnsi="Times New Roman" w:cs="Times New Roman"/>
          <w:sz w:val="24"/>
          <w:szCs w:val="24"/>
        </w:rPr>
        <w:t xml:space="preserve"> aastas</w:t>
      </w:r>
      <w:r w:rsidR="00945B86">
        <w:rPr>
          <w:rFonts w:ascii="Times New Roman" w:hAnsi="Times New Roman" w:cs="Times New Roman"/>
          <w:sz w:val="24"/>
          <w:szCs w:val="24"/>
        </w:rPr>
        <w:t xml:space="preserve"> (RKPPS § 8 lg 1)</w:t>
      </w:r>
      <w:r w:rsidRPr="4DE3996A">
        <w:rPr>
          <w:rFonts w:ascii="Times New Roman" w:hAnsi="Times New Roman" w:cs="Times New Roman"/>
          <w:sz w:val="24"/>
          <w:szCs w:val="24"/>
        </w:rPr>
        <w:t xml:space="preserve"> summas 2300 eurot stipendiumi kohta</w:t>
      </w:r>
      <w:r w:rsidRPr="4DE3996A" w:rsidR="0017354C">
        <w:rPr>
          <w:rFonts w:ascii="Times New Roman" w:hAnsi="Times New Roman" w:cs="Times New Roman"/>
          <w:sz w:val="24"/>
          <w:szCs w:val="24"/>
        </w:rPr>
        <w:t xml:space="preserve">, </w:t>
      </w:r>
      <w:r w:rsidRPr="4DE3996A">
        <w:rPr>
          <w:rFonts w:ascii="Times New Roman" w:hAnsi="Times New Roman" w:cs="Times New Roman"/>
          <w:sz w:val="24"/>
          <w:szCs w:val="24"/>
        </w:rPr>
        <w:t>kogusumma</w:t>
      </w:r>
      <w:r w:rsidRPr="4DE3996A" w:rsidR="0017354C">
        <w:rPr>
          <w:rFonts w:ascii="Times New Roman" w:hAnsi="Times New Roman" w:cs="Times New Roman"/>
          <w:sz w:val="24"/>
          <w:szCs w:val="24"/>
        </w:rPr>
        <w:t>s</w:t>
      </w:r>
      <w:r w:rsidRPr="4DE3996A">
        <w:rPr>
          <w:rFonts w:ascii="Times New Roman" w:hAnsi="Times New Roman" w:cs="Times New Roman"/>
          <w:sz w:val="24"/>
          <w:szCs w:val="24"/>
        </w:rPr>
        <w:t xml:space="preserve"> 46 000 eurot. Kuigi eesmärk on olnud </w:t>
      </w:r>
      <w:r w:rsidRPr="4DE3996A" w:rsidR="002A4419">
        <w:rPr>
          <w:rFonts w:ascii="Times New Roman" w:hAnsi="Times New Roman" w:cs="Times New Roman"/>
          <w:sz w:val="24"/>
          <w:szCs w:val="24"/>
        </w:rPr>
        <w:t xml:space="preserve">anda stipendiumid </w:t>
      </w:r>
      <w:r w:rsidRPr="4DE3996A">
        <w:rPr>
          <w:rFonts w:ascii="Times New Roman" w:hAnsi="Times New Roman" w:cs="Times New Roman"/>
          <w:sz w:val="24"/>
          <w:szCs w:val="24"/>
        </w:rPr>
        <w:t>välja ühe</w:t>
      </w:r>
      <w:r w:rsidRPr="4DE3996A" w:rsidR="002A4419">
        <w:rPr>
          <w:rFonts w:ascii="Times New Roman" w:hAnsi="Times New Roman" w:cs="Times New Roman"/>
          <w:sz w:val="24"/>
          <w:szCs w:val="24"/>
        </w:rPr>
        <w:t>s</w:t>
      </w:r>
      <w:r w:rsidRPr="4DE3996A">
        <w:rPr>
          <w:rFonts w:ascii="Times New Roman" w:hAnsi="Times New Roman" w:cs="Times New Roman"/>
          <w:sz w:val="24"/>
          <w:szCs w:val="24"/>
        </w:rPr>
        <w:t xml:space="preserve"> </w:t>
      </w:r>
      <w:r w:rsidRPr="4DE3996A" w:rsidR="002A4419">
        <w:rPr>
          <w:rFonts w:ascii="Times New Roman" w:hAnsi="Times New Roman" w:cs="Times New Roman"/>
          <w:sz w:val="24"/>
          <w:szCs w:val="24"/>
        </w:rPr>
        <w:t>voorus</w:t>
      </w:r>
      <w:r w:rsidRPr="4DE3996A">
        <w:rPr>
          <w:rFonts w:ascii="Times New Roman" w:hAnsi="Times New Roman" w:cs="Times New Roman"/>
          <w:sz w:val="24"/>
          <w:szCs w:val="24"/>
        </w:rPr>
        <w:t>, on kandidaatide vähesuse tõttu viidud viimasel kolmel aastal läbi lisavoor. Selles</w:t>
      </w:r>
      <w:r w:rsidR="00227CE2">
        <w:rPr>
          <w:rFonts w:ascii="Times New Roman" w:hAnsi="Times New Roman" w:cs="Times New Roman"/>
          <w:sz w:val="24"/>
          <w:szCs w:val="24"/>
        </w:rPr>
        <w:t>t</w:t>
      </w:r>
      <w:r w:rsidRPr="4DE3996A">
        <w:rPr>
          <w:rFonts w:ascii="Times New Roman" w:hAnsi="Times New Roman" w:cs="Times New Roman"/>
          <w:sz w:val="24"/>
          <w:szCs w:val="24"/>
        </w:rPr>
        <w:t xml:space="preserve"> hoolimata </w:t>
      </w:r>
      <w:r w:rsidR="00FC29FD">
        <w:rPr>
          <w:rFonts w:ascii="Times New Roman" w:hAnsi="Times New Roman" w:cs="Times New Roman"/>
          <w:sz w:val="24"/>
          <w:szCs w:val="24"/>
        </w:rPr>
        <w:t>oli</w:t>
      </w:r>
      <w:r w:rsidRPr="4DE3996A" w:rsidR="00FC29FD">
        <w:rPr>
          <w:rFonts w:ascii="Times New Roman" w:hAnsi="Times New Roman" w:cs="Times New Roman"/>
          <w:sz w:val="24"/>
          <w:szCs w:val="24"/>
        </w:rPr>
        <w:t xml:space="preserve"> </w:t>
      </w:r>
      <w:r w:rsidRPr="4DE3996A">
        <w:rPr>
          <w:rFonts w:ascii="Times New Roman" w:hAnsi="Times New Roman" w:cs="Times New Roman"/>
          <w:sz w:val="24"/>
          <w:szCs w:val="24"/>
        </w:rPr>
        <w:t xml:space="preserve">2023. aastal </w:t>
      </w:r>
      <w:r w:rsidRPr="4DE3996A" w:rsidR="21856DA3">
        <w:rPr>
          <w:rFonts w:ascii="Times New Roman" w:hAnsi="Times New Roman" w:cs="Times New Roman"/>
          <w:sz w:val="24"/>
          <w:szCs w:val="24"/>
        </w:rPr>
        <w:t xml:space="preserve">kahes voorus </w:t>
      </w:r>
      <w:r w:rsidRPr="4DE3996A">
        <w:rPr>
          <w:rFonts w:ascii="Times New Roman" w:hAnsi="Times New Roman" w:cs="Times New Roman"/>
          <w:sz w:val="24"/>
          <w:szCs w:val="24"/>
        </w:rPr>
        <w:t xml:space="preserve">kokku vaid </w:t>
      </w:r>
      <w:r w:rsidRPr="4DE3996A" w:rsidR="225D2C49">
        <w:rPr>
          <w:rFonts w:ascii="Times New Roman" w:hAnsi="Times New Roman" w:cs="Times New Roman"/>
          <w:sz w:val="24"/>
          <w:szCs w:val="24"/>
        </w:rPr>
        <w:t>16</w:t>
      </w:r>
      <w:r w:rsidRPr="4DE3996A">
        <w:rPr>
          <w:rFonts w:ascii="Times New Roman" w:hAnsi="Times New Roman" w:cs="Times New Roman"/>
          <w:sz w:val="24"/>
          <w:szCs w:val="24"/>
        </w:rPr>
        <w:t xml:space="preserve"> kandidaati</w:t>
      </w:r>
      <w:r w:rsidRPr="735D68BF" w:rsidR="784AA2F0">
        <w:rPr>
          <w:rFonts w:ascii="Times New Roman" w:hAnsi="Times New Roman" w:cs="Times New Roman"/>
          <w:sz w:val="24"/>
          <w:szCs w:val="24"/>
        </w:rPr>
        <w:t>,</w:t>
      </w:r>
      <w:r w:rsidRPr="4DE3996A">
        <w:rPr>
          <w:rFonts w:ascii="Times New Roman" w:hAnsi="Times New Roman" w:cs="Times New Roman"/>
          <w:sz w:val="24"/>
          <w:szCs w:val="24"/>
        </w:rPr>
        <w:t xml:space="preserve"> 2024. aastal</w:t>
      </w:r>
      <w:r w:rsidRPr="4DE3996A" w:rsidR="326E30C9">
        <w:rPr>
          <w:rFonts w:ascii="Times New Roman" w:hAnsi="Times New Roman" w:cs="Times New Roman"/>
          <w:sz w:val="24"/>
          <w:szCs w:val="24"/>
        </w:rPr>
        <w:t xml:space="preserve"> </w:t>
      </w:r>
      <w:r w:rsidRPr="4DE3996A">
        <w:rPr>
          <w:rFonts w:ascii="Times New Roman" w:hAnsi="Times New Roman" w:cs="Times New Roman"/>
          <w:sz w:val="24"/>
          <w:szCs w:val="24"/>
        </w:rPr>
        <w:t>kokku 12 kandidaati, kelle</w:t>
      </w:r>
      <w:r w:rsidRPr="4DE3996A" w:rsidR="7D90D265">
        <w:rPr>
          <w:rFonts w:ascii="Times New Roman" w:hAnsi="Times New Roman" w:cs="Times New Roman"/>
          <w:sz w:val="24"/>
          <w:szCs w:val="24"/>
        </w:rPr>
        <w:t>le</w:t>
      </w:r>
      <w:r w:rsidRPr="4DE3996A">
        <w:rPr>
          <w:rFonts w:ascii="Times New Roman" w:hAnsi="Times New Roman" w:cs="Times New Roman"/>
          <w:sz w:val="24"/>
          <w:szCs w:val="24"/>
        </w:rPr>
        <w:t xml:space="preserve"> kõigile määrati stipendium (</w:t>
      </w:r>
      <w:r w:rsidRPr="4DE3996A" w:rsidR="45BC0A0E">
        <w:rPr>
          <w:rFonts w:ascii="Times New Roman" w:hAnsi="Times New Roman" w:cs="Times New Roman"/>
          <w:sz w:val="24"/>
          <w:szCs w:val="24"/>
        </w:rPr>
        <w:t>ehk siis</w:t>
      </w:r>
      <w:r w:rsidRPr="4DE3996A" w:rsidR="08C7AE63">
        <w:rPr>
          <w:rFonts w:ascii="Times New Roman" w:hAnsi="Times New Roman" w:cs="Times New Roman"/>
          <w:sz w:val="24"/>
          <w:szCs w:val="24"/>
        </w:rPr>
        <w:t xml:space="preserve"> 2023. </w:t>
      </w:r>
      <w:r w:rsidRPr="4DE3996A" w:rsidR="1754F1E5">
        <w:rPr>
          <w:rFonts w:ascii="Times New Roman" w:hAnsi="Times New Roman" w:cs="Times New Roman"/>
          <w:sz w:val="24"/>
          <w:szCs w:val="24"/>
        </w:rPr>
        <w:t>a</w:t>
      </w:r>
      <w:r w:rsidRPr="4DE3996A" w:rsidR="08C7AE63">
        <w:rPr>
          <w:rFonts w:ascii="Times New Roman" w:hAnsi="Times New Roman" w:cs="Times New Roman"/>
          <w:sz w:val="24"/>
          <w:szCs w:val="24"/>
        </w:rPr>
        <w:t>astal</w:t>
      </w:r>
      <w:r w:rsidRPr="4DE3996A" w:rsidR="45BC0A0E">
        <w:rPr>
          <w:rFonts w:ascii="Times New Roman" w:hAnsi="Times New Roman" w:cs="Times New Roman"/>
          <w:sz w:val="24"/>
          <w:szCs w:val="24"/>
        </w:rPr>
        <w:t xml:space="preserve"> </w:t>
      </w:r>
      <w:r w:rsidRPr="4DE3996A" w:rsidR="01D35313">
        <w:rPr>
          <w:rFonts w:ascii="Times New Roman" w:hAnsi="Times New Roman" w:cs="Times New Roman"/>
          <w:sz w:val="24"/>
          <w:szCs w:val="24"/>
        </w:rPr>
        <w:t xml:space="preserve">jäi 4 ja </w:t>
      </w:r>
      <w:r w:rsidRPr="4DE3996A">
        <w:rPr>
          <w:rFonts w:ascii="Times New Roman" w:hAnsi="Times New Roman" w:cs="Times New Roman"/>
          <w:sz w:val="24"/>
          <w:szCs w:val="24"/>
        </w:rPr>
        <w:t>2024.</w:t>
      </w:r>
      <w:r w:rsidRPr="4DE3996A" w:rsidR="00212572">
        <w:rPr>
          <w:rFonts w:ascii="Times New Roman" w:hAnsi="Times New Roman" w:cs="Times New Roman"/>
          <w:sz w:val="24"/>
          <w:szCs w:val="24"/>
        </w:rPr>
        <w:t xml:space="preserve"> </w:t>
      </w:r>
      <w:r w:rsidRPr="4DE3996A">
        <w:rPr>
          <w:rFonts w:ascii="Times New Roman" w:hAnsi="Times New Roman" w:cs="Times New Roman"/>
          <w:sz w:val="24"/>
          <w:szCs w:val="24"/>
        </w:rPr>
        <w:t>a</w:t>
      </w:r>
      <w:r w:rsidR="00E43EC1">
        <w:rPr>
          <w:rFonts w:ascii="Times New Roman" w:hAnsi="Times New Roman" w:cs="Times New Roman"/>
          <w:sz w:val="24"/>
          <w:szCs w:val="24"/>
        </w:rPr>
        <w:t>astal</w:t>
      </w:r>
      <w:r w:rsidRPr="4DE3996A">
        <w:rPr>
          <w:rFonts w:ascii="Times New Roman" w:hAnsi="Times New Roman" w:cs="Times New Roman"/>
          <w:sz w:val="24"/>
          <w:szCs w:val="24"/>
        </w:rPr>
        <w:t xml:space="preserve"> 8 stipendiumi määramata). </w:t>
      </w:r>
      <w:r w:rsidRPr="735D68BF" w:rsidR="2E1CDD92">
        <w:rPr>
          <w:rFonts w:ascii="Times New Roman" w:hAnsi="Times New Roman" w:cs="Times New Roman"/>
          <w:sz w:val="24"/>
          <w:szCs w:val="24"/>
        </w:rPr>
        <w:t>2025. aasta voorus</w:t>
      </w:r>
      <w:r w:rsidRPr="735D68BF">
        <w:rPr>
          <w:rFonts w:ascii="Times New Roman" w:hAnsi="Times New Roman" w:cs="Times New Roman"/>
          <w:sz w:val="24"/>
          <w:szCs w:val="24"/>
        </w:rPr>
        <w:t xml:space="preserve"> </w:t>
      </w:r>
      <w:r w:rsidRPr="735D68BF" w:rsidR="0091EFD2">
        <w:rPr>
          <w:rFonts w:ascii="Times New Roman" w:hAnsi="Times New Roman" w:cs="Times New Roman"/>
          <w:sz w:val="24"/>
          <w:szCs w:val="24"/>
        </w:rPr>
        <w:t xml:space="preserve">esitati </w:t>
      </w:r>
      <w:r w:rsidRPr="735D68BF" w:rsidR="63A6C663">
        <w:rPr>
          <w:rFonts w:ascii="Times New Roman" w:hAnsi="Times New Roman" w:cs="Times New Roman"/>
          <w:sz w:val="24"/>
          <w:szCs w:val="24"/>
        </w:rPr>
        <w:t>13 taotlust, määrati 12 stipendiumi. Seega tuleb ka 2025. aastal teha sügisene lisavoor</w:t>
      </w:r>
      <w:r w:rsidR="006C4994">
        <w:rPr>
          <w:rFonts w:ascii="Times New Roman" w:hAnsi="Times New Roman" w:cs="Times New Roman"/>
          <w:sz w:val="24"/>
          <w:szCs w:val="24"/>
        </w:rPr>
        <w:t>, mis toimub 13.10 -12.11.2025 (</w:t>
      </w:r>
      <w:r w:rsidRPr="006C4994" w:rsidR="006C4994">
        <w:rPr>
          <w:rFonts w:ascii="Times New Roman" w:hAnsi="Times New Roman" w:cs="Times New Roman"/>
          <w:sz w:val="24"/>
          <w:szCs w:val="24"/>
        </w:rPr>
        <w:t>jagatakse kevadest alles jäänud 8 stipendiumi)</w:t>
      </w:r>
      <w:r w:rsidR="006C4994">
        <w:rPr>
          <w:rFonts w:ascii="Times New Roman" w:hAnsi="Times New Roman" w:cs="Times New Roman"/>
          <w:sz w:val="24"/>
          <w:szCs w:val="24"/>
        </w:rPr>
        <w:t xml:space="preserve">. </w:t>
      </w:r>
      <w:r w:rsidRPr="00FC29FD" w:rsidR="00FC29FD">
        <w:rPr>
          <w:rFonts w:ascii="Times New Roman" w:hAnsi="Times New Roman" w:cs="Times New Roman"/>
          <w:sz w:val="24"/>
          <w:szCs w:val="24"/>
        </w:rPr>
        <w:t xml:space="preserve">Viimasel kolmel aastal määratud </w:t>
      </w:r>
      <w:r w:rsidR="00CA71D7">
        <w:rPr>
          <w:rFonts w:ascii="Times New Roman" w:hAnsi="Times New Roman" w:cs="Times New Roman"/>
          <w:sz w:val="24"/>
          <w:szCs w:val="24"/>
        </w:rPr>
        <w:t>kultuuri</w:t>
      </w:r>
      <w:r w:rsidRPr="00FC29FD" w:rsidR="00FC29FD">
        <w:rPr>
          <w:rFonts w:ascii="Times New Roman" w:hAnsi="Times New Roman" w:cs="Times New Roman"/>
          <w:sz w:val="24"/>
          <w:szCs w:val="24"/>
        </w:rPr>
        <w:t xml:space="preserve">stipendiumid on täpsemalt näidatud järgnevas </w:t>
      </w:r>
      <w:r w:rsidRPr="4DE3996A" w:rsidR="00586879">
        <w:rPr>
          <w:rFonts w:ascii="Times New Roman" w:hAnsi="Times New Roman" w:cs="Times New Roman"/>
          <w:sz w:val="24"/>
          <w:szCs w:val="24"/>
        </w:rPr>
        <w:t>tabel</w:t>
      </w:r>
      <w:r w:rsidR="00673D66">
        <w:rPr>
          <w:rFonts w:ascii="Times New Roman" w:hAnsi="Times New Roman" w:cs="Times New Roman"/>
          <w:sz w:val="24"/>
          <w:szCs w:val="24"/>
        </w:rPr>
        <w:t>i</w:t>
      </w:r>
      <w:r w:rsidR="00FC29FD">
        <w:rPr>
          <w:rFonts w:ascii="Times New Roman" w:hAnsi="Times New Roman" w:cs="Times New Roman"/>
          <w:sz w:val="24"/>
          <w:szCs w:val="24"/>
        </w:rPr>
        <w:t>s.</w:t>
      </w:r>
    </w:p>
    <w:p w:rsidR="00586879" w:rsidP="005835CC" w:rsidRDefault="00DD44F0" w14:paraId="7424BD17" w14:textId="3E6A9F69">
      <w:pPr>
        <w:jc w:val="both"/>
        <w:rPr>
          <w:rFonts w:ascii="Times New Roman" w:hAnsi="Times New Roman" w:cs="Times New Roman"/>
          <w:sz w:val="24"/>
          <w:szCs w:val="24"/>
        </w:rPr>
      </w:pPr>
      <w:r>
        <w:rPr>
          <w:noProof/>
        </w:rPr>
        <w:lastRenderedPageBreak/>
        <w:drawing>
          <wp:inline distT="0" distB="0" distL="0" distR="0" wp14:anchorId="05585970" wp14:editId="652E5B1F">
            <wp:extent cx="5760720" cy="1731645"/>
            <wp:effectExtent l="0" t="0" r="0" b="1905"/>
            <wp:docPr id="1380967337" name="Pilt 1" descr="Pilt, millel on kujutatud tekst, kuvatõmmis, number, järjekord&#10;&#10;Tehisintellekti genereeritud sisu võib olla ebatõe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0967337" name="Pilt 1" descr="Pilt, millel on kujutatud tekst, kuvatõmmis, number, järjekord&#10;&#10;Tehisintellekti genereeritud sisu võib olla ebatõene."/>
                    <pic:cNvPicPr/>
                  </pic:nvPicPr>
                  <pic:blipFill>
                    <a:blip r:embed="rId11"/>
                    <a:stretch>
                      <a:fillRect/>
                    </a:stretch>
                  </pic:blipFill>
                  <pic:spPr>
                    <a:xfrm>
                      <a:off x="0" y="0"/>
                      <a:ext cx="5760720" cy="1731645"/>
                    </a:xfrm>
                    <a:prstGeom prst="rect">
                      <a:avLst/>
                    </a:prstGeom>
                  </pic:spPr>
                </pic:pic>
              </a:graphicData>
            </a:graphic>
          </wp:inline>
        </w:drawing>
      </w:r>
    </w:p>
    <w:p w:rsidRPr="005835CC" w:rsidR="005F2B7F" w:rsidP="005835CC" w:rsidRDefault="005F2B7F" w14:paraId="5CECC19E" w14:textId="5442BA91">
      <w:pPr>
        <w:jc w:val="both"/>
        <w:rPr>
          <w:rFonts w:ascii="Times New Roman" w:hAnsi="Times New Roman" w:cs="Times New Roman"/>
          <w:sz w:val="24"/>
          <w:szCs w:val="24"/>
        </w:rPr>
      </w:pPr>
      <w:r w:rsidRPr="4DE3996A">
        <w:rPr>
          <w:rFonts w:ascii="Times New Roman" w:hAnsi="Times New Roman" w:cs="Times New Roman"/>
          <w:sz w:val="24"/>
          <w:szCs w:val="24"/>
        </w:rPr>
        <w:t>Taotluse hulk on vähenenud ka sõltumata</w:t>
      </w:r>
      <w:r w:rsidR="00B42B61">
        <w:rPr>
          <w:rFonts w:ascii="Times New Roman" w:hAnsi="Times New Roman" w:cs="Times New Roman"/>
          <w:sz w:val="24"/>
          <w:szCs w:val="24"/>
        </w:rPr>
        <w:t xml:space="preserve"> sellest, </w:t>
      </w:r>
      <w:r w:rsidR="00673D66">
        <w:rPr>
          <w:rFonts w:ascii="Times New Roman" w:hAnsi="Times New Roman" w:cs="Times New Roman"/>
          <w:sz w:val="24"/>
          <w:szCs w:val="24"/>
        </w:rPr>
        <w:t xml:space="preserve">et </w:t>
      </w:r>
      <w:r w:rsidRPr="4DE3996A" w:rsidR="00673D66">
        <w:rPr>
          <w:rFonts w:ascii="Times New Roman" w:hAnsi="Times New Roman" w:cs="Times New Roman"/>
          <w:sz w:val="24"/>
          <w:szCs w:val="24"/>
        </w:rPr>
        <w:t>viimasel kolmel aastal</w:t>
      </w:r>
      <w:r w:rsidR="00673D66">
        <w:rPr>
          <w:rFonts w:ascii="Times New Roman" w:hAnsi="Times New Roman" w:cs="Times New Roman"/>
          <w:sz w:val="24"/>
          <w:szCs w:val="24"/>
        </w:rPr>
        <w:t xml:space="preserve"> on parandatud</w:t>
      </w:r>
      <w:r w:rsidRPr="4DE3996A" w:rsidR="00673D66">
        <w:rPr>
          <w:rFonts w:ascii="Times New Roman" w:hAnsi="Times New Roman" w:cs="Times New Roman"/>
          <w:sz w:val="24"/>
          <w:szCs w:val="24"/>
        </w:rPr>
        <w:t xml:space="preserve"> </w:t>
      </w:r>
      <w:r w:rsidRPr="4DE3996A">
        <w:rPr>
          <w:rFonts w:ascii="Times New Roman" w:hAnsi="Times New Roman" w:cs="Times New Roman"/>
          <w:sz w:val="24"/>
          <w:szCs w:val="24"/>
        </w:rPr>
        <w:t>kommunikatsiooni ja</w:t>
      </w:r>
      <w:r w:rsidRPr="4DE3996A" w:rsidR="20224E9A">
        <w:rPr>
          <w:rFonts w:ascii="Times New Roman" w:hAnsi="Times New Roman" w:cs="Times New Roman"/>
          <w:sz w:val="24"/>
          <w:szCs w:val="24"/>
        </w:rPr>
        <w:t xml:space="preserve"> </w:t>
      </w:r>
      <w:r w:rsidR="00673D66">
        <w:rPr>
          <w:rFonts w:ascii="Times New Roman" w:hAnsi="Times New Roman" w:cs="Times New Roman"/>
          <w:sz w:val="24"/>
          <w:szCs w:val="24"/>
        </w:rPr>
        <w:t xml:space="preserve">laiendatud </w:t>
      </w:r>
      <w:r w:rsidRPr="4DE3996A" w:rsidR="20224E9A">
        <w:rPr>
          <w:rFonts w:ascii="Times New Roman" w:hAnsi="Times New Roman" w:cs="Times New Roman"/>
          <w:sz w:val="24"/>
          <w:szCs w:val="24"/>
        </w:rPr>
        <w:t>vooru kohta teavituse saajate ringi</w:t>
      </w:r>
      <w:r w:rsidRPr="4DE3996A">
        <w:rPr>
          <w:rFonts w:ascii="Times New Roman" w:hAnsi="Times New Roman" w:cs="Times New Roman"/>
          <w:sz w:val="24"/>
          <w:szCs w:val="24"/>
        </w:rPr>
        <w:t>.</w:t>
      </w:r>
    </w:p>
    <w:p w:rsidR="00100106" w:rsidP="00100106" w:rsidRDefault="005F2B7F" w14:paraId="59336EB6" w14:textId="77777777">
      <w:pPr>
        <w:jc w:val="both"/>
        <w:rPr>
          <w:rFonts w:ascii="Times New Roman" w:hAnsi="Times New Roman" w:cs="Times New Roman"/>
          <w:sz w:val="24"/>
          <w:szCs w:val="24"/>
        </w:rPr>
      </w:pPr>
      <w:bookmarkStart w:name="_Hlk208042526" w:id="10"/>
      <w:r w:rsidRPr="5B2A3E58">
        <w:rPr>
          <w:rFonts w:ascii="Times New Roman" w:hAnsi="Times New Roman" w:cs="Times New Roman"/>
          <w:sz w:val="24"/>
          <w:szCs w:val="24"/>
        </w:rPr>
        <w:t>Oleme arvestanud, et koroona</w:t>
      </w:r>
      <w:r w:rsidRPr="5B2A3E58" w:rsidR="707613F9">
        <w:rPr>
          <w:rFonts w:ascii="Times New Roman" w:hAnsi="Times New Roman" w:cs="Times New Roman"/>
          <w:sz w:val="24"/>
          <w:szCs w:val="24"/>
        </w:rPr>
        <w:t>st</w:t>
      </w:r>
      <w:r w:rsidRPr="5B2A3E58">
        <w:rPr>
          <w:rFonts w:ascii="Times New Roman" w:hAnsi="Times New Roman" w:cs="Times New Roman"/>
          <w:sz w:val="24"/>
          <w:szCs w:val="24"/>
        </w:rPr>
        <w:t xml:space="preserve"> tingituna </w:t>
      </w:r>
      <w:r w:rsidRPr="5B2A3E58" w:rsidR="000D127B">
        <w:rPr>
          <w:rFonts w:ascii="Times New Roman" w:hAnsi="Times New Roman" w:cs="Times New Roman"/>
          <w:sz w:val="24"/>
          <w:szCs w:val="24"/>
        </w:rPr>
        <w:t xml:space="preserve">võis </w:t>
      </w:r>
      <w:r w:rsidRPr="5B2A3E58">
        <w:rPr>
          <w:rFonts w:ascii="Times New Roman" w:hAnsi="Times New Roman" w:cs="Times New Roman"/>
          <w:sz w:val="24"/>
          <w:szCs w:val="24"/>
        </w:rPr>
        <w:t>olla taotlemine vähenenud,</w:t>
      </w:r>
      <w:r w:rsidRPr="5B2A3E58" w:rsidR="0D52464E">
        <w:rPr>
          <w:rFonts w:ascii="Times New Roman" w:hAnsi="Times New Roman" w:cs="Times New Roman"/>
          <w:sz w:val="24"/>
          <w:szCs w:val="24"/>
        </w:rPr>
        <w:t xml:space="preserve"> kuna välismaal õppim</w:t>
      </w:r>
      <w:r w:rsidRPr="5B2A3E58" w:rsidR="491C785C">
        <w:rPr>
          <w:rFonts w:ascii="Times New Roman" w:hAnsi="Times New Roman" w:cs="Times New Roman"/>
          <w:sz w:val="24"/>
          <w:szCs w:val="24"/>
        </w:rPr>
        <w:t>ine muutus piirangute tõttu võimatuks</w:t>
      </w:r>
      <w:r w:rsidR="003E3F47">
        <w:rPr>
          <w:rFonts w:ascii="Times New Roman" w:hAnsi="Times New Roman" w:cs="Times New Roman"/>
          <w:sz w:val="24"/>
          <w:szCs w:val="24"/>
        </w:rPr>
        <w:t>,</w:t>
      </w:r>
      <w:r w:rsidRPr="5B2A3E58" w:rsidR="491C785C">
        <w:rPr>
          <w:rFonts w:ascii="Times New Roman" w:hAnsi="Times New Roman" w:cs="Times New Roman"/>
          <w:sz w:val="24"/>
          <w:szCs w:val="24"/>
        </w:rPr>
        <w:t xml:space="preserve"> ning kindlasti kahandas ebakindlus seoses piirangutega ka 2020</w:t>
      </w:r>
      <w:r w:rsidR="00C53A13">
        <w:rPr>
          <w:rFonts w:ascii="Times New Roman" w:hAnsi="Times New Roman" w:cs="Times New Roman"/>
          <w:sz w:val="24"/>
          <w:szCs w:val="24"/>
        </w:rPr>
        <w:t>.</w:t>
      </w:r>
      <w:r w:rsidR="006D7F53">
        <w:rPr>
          <w:rFonts w:ascii="Times New Roman" w:hAnsi="Times New Roman" w:cs="Times New Roman"/>
          <w:i/>
          <w:iCs/>
          <w:sz w:val="24"/>
          <w:szCs w:val="24"/>
        </w:rPr>
        <w:t xml:space="preserve"> </w:t>
      </w:r>
      <w:r w:rsidRPr="5B2A3E58" w:rsidR="491C785C">
        <w:rPr>
          <w:rFonts w:ascii="Times New Roman" w:hAnsi="Times New Roman" w:cs="Times New Roman"/>
          <w:sz w:val="24"/>
          <w:szCs w:val="24"/>
        </w:rPr>
        <w:t>2022. aastal välismaale õppima minemise kandideerimise huvi</w:t>
      </w:r>
      <w:r w:rsidRPr="5B2A3E58" w:rsidR="00AE5CCF">
        <w:rPr>
          <w:rFonts w:ascii="Times New Roman" w:hAnsi="Times New Roman" w:cs="Times New Roman"/>
          <w:sz w:val="24"/>
          <w:szCs w:val="24"/>
        </w:rPr>
        <w:t>.</w:t>
      </w:r>
      <w:r w:rsidRPr="5B2A3E58" w:rsidR="491C785C">
        <w:rPr>
          <w:rFonts w:ascii="Times New Roman" w:hAnsi="Times New Roman" w:cs="Times New Roman"/>
          <w:sz w:val="24"/>
          <w:szCs w:val="24"/>
        </w:rPr>
        <w:t xml:space="preserve"> </w:t>
      </w:r>
      <w:r w:rsidR="007E3CC3">
        <w:rPr>
          <w:rFonts w:ascii="Times New Roman" w:hAnsi="Times New Roman" w:cs="Times New Roman"/>
          <w:sz w:val="24"/>
          <w:szCs w:val="24"/>
        </w:rPr>
        <w:t>Samas</w:t>
      </w:r>
      <w:r w:rsidR="001824ED">
        <w:rPr>
          <w:rFonts w:ascii="Times New Roman" w:hAnsi="Times New Roman" w:cs="Times New Roman"/>
          <w:sz w:val="24"/>
          <w:szCs w:val="24"/>
        </w:rPr>
        <w:t xml:space="preserve"> </w:t>
      </w:r>
      <w:r w:rsidR="007E3CC3">
        <w:rPr>
          <w:rFonts w:ascii="Times New Roman" w:hAnsi="Times New Roman" w:cs="Times New Roman"/>
          <w:sz w:val="24"/>
          <w:szCs w:val="24"/>
        </w:rPr>
        <w:t xml:space="preserve"> ei ole</w:t>
      </w:r>
      <w:r w:rsidRPr="5B2A3E58" w:rsidR="007E3CC3">
        <w:rPr>
          <w:rFonts w:ascii="Times New Roman" w:hAnsi="Times New Roman" w:cs="Times New Roman"/>
          <w:sz w:val="24"/>
          <w:szCs w:val="24"/>
        </w:rPr>
        <w:t xml:space="preserve"> </w:t>
      </w:r>
      <w:r w:rsidRPr="5B2A3E58">
        <w:rPr>
          <w:rFonts w:ascii="Times New Roman" w:hAnsi="Times New Roman" w:cs="Times New Roman"/>
          <w:sz w:val="24"/>
          <w:szCs w:val="24"/>
        </w:rPr>
        <w:t xml:space="preserve">2024. </w:t>
      </w:r>
      <w:r w:rsidRPr="735D68BF" w:rsidR="36957CC4">
        <w:rPr>
          <w:rFonts w:ascii="Times New Roman" w:hAnsi="Times New Roman" w:cs="Times New Roman"/>
          <w:sz w:val="24"/>
          <w:szCs w:val="24"/>
        </w:rPr>
        <w:t>ja 2025</w:t>
      </w:r>
      <w:r w:rsidRPr="5B2A3E58" w:rsidR="36957CC4">
        <w:rPr>
          <w:rFonts w:ascii="Times New Roman" w:hAnsi="Times New Roman" w:cs="Times New Roman"/>
          <w:sz w:val="24"/>
          <w:szCs w:val="24"/>
        </w:rPr>
        <w:t xml:space="preserve">. </w:t>
      </w:r>
      <w:r w:rsidRPr="5B2A3E58">
        <w:rPr>
          <w:rFonts w:ascii="Times New Roman" w:hAnsi="Times New Roman" w:cs="Times New Roman"/>
          <w:sz w:val="24"/>
          <w:szCs w:val="24"/>
        </w:rPr>
        <w:t xml:space="preserve">aastaks olukord taotluste hulga mõttes taastunud, kuigi õppimisvõimalused on samad, mis enne 2020. aastat. </w:t>
      </w:r>
      <w:bookmarkEnd w:id="10"/>
      <w:r w:rsidRPr="5B2A3E58">
        <w:rPr>
          <w:rFonts w:ascii="Times New Roman" w:hAnsi="Times New Roman" w:cs="Times New Roman"/>
          <w:sz w:val="24"/>
          <w:szCs w:val="24"/>
        </w:rPr>
        <w:t>Lisaks on võrreldes RKPPS-i kehtimisaja</w:t>
      </w:r>
      <w:r w:rsidRPr="5B2A3E58" w:rsidR="29EF5193">
        <w:rPr>
          <w:rFonts w:ascii="Times New Roman" w:hAnsi="Times New Roman" w:cs="Times New Roman"/>
          <w:sz w:val="24"/>
          <w:szCs w:val="24"/>
        </w:rPr>
        <w:t xml:space="preserve"> alguse</w:t>
      </w:r>
      <w:r w:rsidRPr="5B2A3E58">
        <w:rPr>
          <w:rFonts w:ascii="Times New Roman" w:hAnsi="Times New Roman" w:cs="Times New Roman"/>
          <w:sz w:val="24"/>
          <w:szCs w:val="24"/>
        </w:rPr>
        <w:t xml:space="preserve">ga välismaal õpingute toetamiseks olemas </w:t>
      </w:r>
      <w:r w:rsidR="00C53A13">
        <w:rPr>
          <w:rFonts w:ascii="Times New Roman" w:hAnsi="Times New Roman" w:cs="Times New Roman"/>
          <w:sz w:val="24"/>
          <w:szCs w:val="24"/>
        </w:rPr>
        <w:t>mitmeid</w:t>
      </w:r>
      <w:r w:rsidRPr="5B2A3E58" w:rsidR="00C53A13">
        <w:rPr>
          <w:rFonts w:ascii="Times New Roman" w:hAnsi="Times New Roman" w:cs="Times New Roman"/>
          <w:sz w:val="24"/>
          <w:szCs w:val="24"/>
        </w:rPr>
        <w:t xml:space="preserve"> </w:t>
      </w:r>
      <w:r w:rsidRPr="5B2A3E58">
        <w:rPr>
          <w:rFonts w:ascii="Times New Roman" w:hAnsi="Times New Roman" w:cs="Times New Roman"/>
          <w:sz w:val="24"/>
          <w:szCs w:val="24"/>
        </w:rPr>
        <w:t xml:space="preserve">võimalusi </w:t>
      </w:r>
      <w:r w:rsidRPr="5B2A3E58" w:rsidR="00D1715C">
        <w:rPr>
          <w:rFonts w:ascii="Times New Roman" w:hAnsi="Times New Roman" w:cs="Times New Roman"/>
          <w:sz w:val="24"/>
          <w:szCs w:val="24"/>
        </w:rPr>
        <w:t>Haridus- ja Tead</w:t>
      </w:r>
      <w:r w:rsidR="00DA2B0A">
        <w:rPr>
          <w:rFonts w:ascii="Times New Roman" w:hAnsi="Times New Roman" w:cs="Times New Roman"/>
          <w:sz w:val="24"/>
          <w:szCs w:val="24"/>
        </w:rPr>
        <w:t>us</w:t>
      </w:r>
      <w:r w:rsidRPr="5B2A3E58" w:rsidR="00D1715C">
        <w:rPr>
          <w:rFonts w:ascii="Times New Roman" w:hAnsi="Times New Roman" w:cs="Times New Roman"/>
          <w:sz w:val="24"/>
          <w:szCs w:val="24"/>
        </w:rPr>
        <w:t>ministeeriumi</w:t>
      </w:r>
      <w:r w:rsidRPr="5B2A3E58">
        <w:rPr>
          <w:rFonts w:ascii="Times New Roman" w:hAnsi="Times New Roman" w:cs="Times New Roman"/>
          <w:sz w:val="24"/>
          <w:szCs w:val="24"/>
        </w:rPr>
        <w:t xml:space="preserve"> korraldatud meetmete kaudu (</w:t>
      </w:r>
      <w:proofErr w:type="spellStart"/>
      <w:r w:rsidRPr="5B2A3E58">
        <w:rPr>
          <w:rFonts w:ascii="Times New Roman" w:hAnsi="Times New Roman" w:cs="Times New Roman"/>
          <w:sz w:val="24"/>
          <w:szCs w:val="24"/>
        </w:rPr>
        <w:t>Erasmus</w:t>
      </w:r>
      <w:proofErr w:type="spellEnd"/>
      <w:r w:rsidRPr="5B2A3E58">
        <w:rPr>
          <w:rFonts w:ascii="Times New Roman" w:hAnsi="Times New Roman" w:cs="Times New Roman"/>
          <w:sz w:val="24"/>
          <w:szCs w:val="24"/>
        </w:rPr>
        <w:t xml:space="preserve"> jt mobiilsusprogrammid), mis võimaldavad õpinguid suuremas summas rahastada. Samuti ei ole välismaal õpingute toetamine </w:t>
      </w:r>
      <w:r w:rsidRPr="5B2A3E58" w:rsidR="00B52A2E">
        <w:rPr>
          <w:rFonts w:ascii="Times New Roman" w:hAnsi="Times New Roman" w:cs="Times New Roman"/>
          <w:sz w:val="24"/>
          <w:szCs w:val="24"/>
        </w:rPr>
        <w:t>K</w:t>
      </w:r>
      <w:r w:rsidRPr="5B2A3E58">
        <w:rPr>
          <w:rFonts w:ascii="Times New Roman" w:hAnsi="Times New Roman" w:cs="Times New Roman"/>
          <w:sz w:val="24"/>
          <w:szCs w:val="24"/>
        </w:rPr>
        <w:t>ultuuriministeeriumi põhitegevus</w:t>
      </w:r>
      <w:r w:rsidRPr="5B2A3E58" w:rsidR="00B52A2E">
        <w:rPr>
          <w:rFonts w:ascii="Times New Roman" w:hAnsi="Times New Roman" w:cs="Times New Roman"/>
          <w:sz w:val="24"/>
          <w:szCs w:val="24"/>
        </w:rPr>
        <w:t xml:space="preserve"> ning ministeeriumil </w:t>
      </w:r>
      <w:r w:rsidRPr="5B2A3E58" w:rsidR="22776E91">
        <w:rPr>
          <w:rFonts w:ascii="Times New Roman" w:hAnsi="Times New Roman" w:cs="Times New Roman"/>
          <w:sz w:val="24"/>
          <w:szCs w:val="24"/>
        </w:rPr>
        <w:t>puudub pädevus hinnata ülikoolide või õppeprogrammide taset</w:t>
      </w:r>
      <w:r w:rsidRPr="5B2A3E58">
        <w:rPr>
          <w:rFonts w:ascii="Times New Roman" w:hAnsi="Times New Roman" w:cs="Times New Roman"/>
          <w:sz w:val="24"/>
          <w:szCs w:val="24"/>
        </w:rPr>
        <w:t>.</w:t>
      </w:r>
      <w:r w:rsidRPr="5B2A3E58" w:rsidR="07B0802C">
        <w:rPr>
          <w:rFonts w:ascii="Times New Roman" w:hAnsi="Times New Roman" w:cs="Times New Roman"/>
          <w:sz w:val="24"/>
          <w:szCs w:val="24"/>
        </w:rPr>
        <w:t xml:space="preserve"> </w:t>
      </w:r>
      <w:r w:rsidRPr="5B2A3E58" w:rsidR="6B429F0E">
        <w:rPr>
          <w:rFonts w:ascii="Times New Roman" w:hAnsi="Times New Roman" w:cs="Times New Roman"/>
          <w:sz w:val="24"/>
          <w:szCs w:val="24"/>
        </w:rPr>
        <w:t xml:space="preserve">Kuigi </w:t>
      </w:r>
      <w:r w:rsidR="00C00272">
        <w:rPr>
          <w:rFonts w:ascii="Times New Roman" w:hAnsi="Times New Roman" w:cs="Times New Roman"/>
          <w:sz w:val="24"/>
          <w:szCs w:val="24"/>
        </w:rPr>
        <w:t>kultuuri</w:t>
      </w:r>
      <w:r w:rsidRPr="5B2A3E58" w:rsidR="6B429F0E">
        <w:rPr>
          <w:rFonts w:ascii="Times New Roman" w:hAnsi="Times New Roman" w:cs="Times New Roman"/>
          <w:sz w:val="24"/>
          <w:szCs w:val="24"/>
        </w:rPr>
        <w:t>stipendiumi</w:t>
      </w:r>
      <w:r w:rsidR="00191981">
        <w:rPr>
          <w:rFonts w:ascii="Times New Roman" w:hAnsi="Times New Roman" w:cs="Times New Roman"/>
          <w:sz w:val="24"/>
          <w:szCs w:val="24"/>
        </w:rPr>
        <w:t>d</w:t>
      </w:r>
      <w:r w:rsidRPr="5B2A3E58" w:rsidR="6B429F0E">
        <w:rPr>
          <w:rFonts w:ascii="Times New Roman" w:hAnsi="Times New Roman" w:cs="Times New Roman"/>
          <w:sz w:val="24"/>
          <w:szCs w:val="24"/>
        </w:rPr>
        <w:t xml:space="preserve">e määramisel on </w:t>
      </w:r>
      <w:r w:rsidR="00461F7F">
        <w:rPr>
          <w:rFonts w:ascii="Times New Roman" w:hAnsi="Times New Roman" w:cs="Times New Roman"/>
          <w:sz w:val="24"/>
          <w:szCs w:val="24"/>
        </w:rPr>
        <w:t xml:space="preserve">siiani olnud </w:t>
      </w:r>
      <w:r w:rsidRPr="5B2A3E58" w:rsidR="6B429F0E">
        <w:rPr>
          <w:rFonts w:ascii="Times New Roman" w:hAnsi="Times New Roman" w:cs="Times New Roman"/>
          <w:sz w:val="24"/>
          <w:szCs w:val="24"/>
        </w:rPr>
        <w:t xml:space="preserve">prioriteet toetada </w:t>
      </w:r>
      <w:r w:rsidRPr="007E3CC3" w:rsidR="6B429F0E">
        <w:rPr>
          <w:rFonts w:ascii="Times New Roman" w:hAnsi="Times New Roman" w:cs="Times New Roman"/>
          <w:sz w:val="24"/>
          <w:szCs w:val="24"/>
        </w:rPr>
        <w:t>kultuurivaldkonna</w:t>
      </w:r>
      <w:r w:rsidRPr="5B2A3E58" w:rsidR="6B429F0E">
        <w:rPr>
          <w:rFonts w:ascii="Times New Roman" w:hAnsi="Times New Roman" w:cs="Times New Roman"/>
          <w:sz w:val="24"/>
          <w:szCs w:val="24"/>
        </w:rPr>
        <w:t xml:space="preserve"> magistri- ja doktor</w:t>
      </w:r>
      <w:r w:rsidR="00DA2B0A">
        <w:rPr>
          <w:rFonts w:ascii="Times New Roman" w:hAnsi="Times New Roman" w:cs="Times New Roman"/>
          <w:sz w:val="24"/>
          <w:szCs w:val="24"/>
        </w:rPr>
        <w:t>i</w:t>
      </w:r>
      <w:r w:rsidRPr="5B2A3E58" w:rsidR="6B429F0E">
        <w:rPr>
          <w:rFonts w:ascii="Times New Roman" w:hAnsi="Times New Roman" w:cs="Times New Roman"/>
          <w:sz w:val="24"/>
          <w:szCs w:val="24"/>
        </w:rPr>
        <w:t>õpinguid välismaal, on taotluste vähesuse tõttu stipendiumi määratud ka bakalaureuseõppeks välismaal.</w:t>
      </w:r>
      <w:r w:rsidR="00D23A1D">
        <w:rPr>
          <w:rFonts w:ascii="Times New Roman" w:hAnsi="Times New Roman" w:cs="Times New Roman"/>
          <w:sz w:val="24"/>
          <w:szCs w:val="24"/>
        </w:rPr>
        <w:t xml:space="preserve"> </w:t>
      </w:r>
      <w:r w:rsidR="00D65317">
        <w:rPr>
          <w:rFonts w:ascii="Times New Roman" w:hAnsi="Times New Roman" w:cs="Times New Roman"/>
          <w:sz w:val="24"/>
          <w:szCs w:val="24"/>
        </w:rPr>
        <w:t xml:space="preserve">Sellest lähtuvalt on </w:t>
      </w:r>
      <w:r w:rsidR="00C55BFB">
        <w:rPr>
          <w:rFonts w:ascii="Times New Roman" w:hAnsi="Times New Roman" w:cs="Times New Roman"/>
          <w:sz w:val="24"/>
          <w:szCs w:val="24"/>
        </w:rPr>
        <w:t xml:space="preserve">otsustatud lõpetada kultuuristipendiumite määramine. </w:t>
      </w:r>
      <w:r w:rsidR="00D65317">
        <w:rPr>
          <w:rFonts w:ascii="Times New Roman" w:hAnsi="Times New Roman" w:cs="Times New Roman"/>
          <w:sz w:val="24"/>
          <w:szCs w:val="24"/>
        </w:rPr>
        <w:t xml:space="preserve"> </w:t>
      </w:r>
    </w:p>
    <w:p w:rsidRPr="006A62B8" w:rsidR="00100106" w:rsidP="006A62B8" w:rsidRDefault="00100106" w14:paraId="23418C5C" w14:textId="3B46873A">
      <w:pPr>
        <w:jc w:val="both"/>
        <w:rPr>
          <w:rFonts w:ascii="Times New Roman" w:hAnsi="Times New Roman" w:cs="Times New Roman"/>
          <w:sz w:val="24"/>
          <w:szCs w:val="24"/>
        </w:rPr>
      </w:pPr>
      <w:r w:rsidR="00100106">
        <w:rPr>
          <w:rFonts w:ascii="Times New Roman" w:hAnsi="Times New Roman" w:eastAsia="Aptos" w:cs="Times New Roman"/>
          <w:sz w:val="24"/>
          <w:szCs w:val="24"/>
        </w:rPr>
        <w:t xml:space="preserve">J</w:t>
      </w:r>
      <w:r w:rsidR="00100106">
        <w:rPr>
          <w:rFonts w:ascii="Times New Roman" w:hAnsi="Times New Roman" w:eastAsia="Aptos" w:cs="Times New Roman"/>
          <w:sz w:val="24"/>
          <w:szCs w:val="24"/>
        </w:rPr>
        <w:t xml:space="preserve">ärgnevalt on hinnatud </w:t>
      </w:r>
      <w:r w:rsidR="00F7161C">
        <w:rPr>
          <w:rFonts w:ascii="Times New Roman" w:hAnsi="Times New Roman" w:eastAsia="Aptos" w:cs="Times New Roman"/>
          <w:sz w:val="24"/>
          <w:szCs w:val="24"/>
        </w:rPr>
        <w:t xml:space="preserve">kultuuristipendiumide kaotamise põhiseaduspärasust. </w:t>
      </w:r>
      <w:r w:rsidRPr="006A62B8" w:rsidR="00100106">
        <w:rPr>
          <w:rFonts w:ascii="Times New Roman" w:hAnsi="Times New Roman" w:eastAsia="Aptos" w:cs="Times New Roman"/>
          <w:sz w:val="24"/>
          <w:szCs w:val="24"/>
        </w:rPr>
        <w:t>P</w:t>
      </w:r>
      <w:r w:rsidRPr="006A62B8" w:rsidR="00100106">
        <w:rPr>
          <w:rFonts w:ascii="Times New Roman" w:hAnsi="Times New Roman" w:eastAsia="Aptos" w:cs="Times New Roman"/>
          <w:sz w:val="24"/>
          <w:szCs w:val="24"/>
        </w:rPr>
        <w:t>õ</w:t>
      </w:r>
      <w:r w:rsidRPr="006A62B8" w:rsidR="00100106">
        <w:rPr>
          <w:rFonts w:ascii="Times New Roman" w:hAnsi="Times New Roman" w:eastAsia="Aptos" w:cs="Times New Roman"/>
          <w:sz w:val="24"/>
          <w:szCs w:val="24"/>
        </w:rPr>
        <w:t xml:space="preserve">hiseaduse </w:t>
      </w:r>
      <w:r w:rsidRPr="006A62B8" w:rsidR="00100106">
        <w:rPr>
          <w:rFonts w:ascii="Times New Roman" w:hAnsi="Times New Roman" w:eastAsia="Aptos" w:cs="Times New Roman"/>
          <w:sz w:val="24"/>
          <w:szCs w:val="24"/>
        </w:rPr>
        <w:t>§</w:t>
      </w:r>
      <w:r w:rsidRPr="006A62B8" w:rsidR="00100106">
        <w:rPr>
          <w:rFonts w:ascii="Times New Roman" w:hAnsi="Times New Roman" w:eastAsia="Aptos" w:cs="Times New Roman"/>
          <w:sz w:val="24"/>
          <w:szCs w:val="24"/>
        </w:rPr>
        <w:t xml:space="preserve"> 19 lg 1 s</w:t>
      </w:r>
      <w:r w:rsidRPr="006A62B8" w:rsidR="00100106">
        <w:rPr>
          <w:rFonts w:ascii="Times New Roman" w:hAnsi="Times New Roman" w:eastAsia="Aptos" w:cs="Times New Roman"/>
          <w:sz w:val="24"/>
          <w:szCs w:val="24"/>
        </w:rPr>
        <w:t>ä</w:t>
      </w:r>
      <w:r w:rsidRPr="006A62B8" w:rsidR="00100106">
        <w:rPr>
          <w:rFonts w:ascii="Times New Roman" w:hAnsi="Times New Roman" w:eastAsia="Aptos" w:cs="Times New Roman"/>
          <w:sz w:val="24"/>
          <w:szCs w:val="24"/>
        </w:rPr>
        <w:t xml:space="preserve">testab </w:t>
      </w:r>
      <w:r w:rsidR="00100106">
        <w:rPr>
          <w:rFonts w:ascii="Times New Roman" w:hAnsi="Times New Roman" w:eastAsia="Aptos" w:cs="Times New Roman"/>
          <w:sz w:val="24"/>
          <w:szCs w:val="24"/>
        </w:rPr>
        <w:t>i</w:t>
      </w:r>
      <w:r w:rsidRPr="006A62B8" w:rsidR="00100106">
        <w:rPr>
          <w:rFonts w:ascii="Times New Roman" w:hAnsi="Times New Roman" w:eastAsia="Aptos" w:cs="Times New Roman"/>
          <w:sz w:val="24"/>
          <w:szCs w:val="24"/>
        </w:rPr>
        <w:t>ga</w:t>
      </w:r>
      <w:r w:rsidRPr="006A62B8" w:rsidR="00100106">
        <w:rPr>
          <w:rFonts w:ascii="Times New Roman" w:hAnsi="Times New Roman" w:eastAsia="Aptos" w:cs="Times New Roman"/>
          <w:sz w:val="24"/>
          <w:szCs w:val="24"/>
        </w:rPr>
        <w:t>ü</w:t>
      </w:r>
      <w:r w:rsidRPr="006A62B8" w:rsidR="00100106">
        <w:rPr>
          <w:rFonts w:ascii="Times New Roman" w:hAnsi="Times New Roman" w:eastAsia="Aptos" w:cs="Times New Roman"/>
          <w:sz w:val="24"/>
          <w:szCs w:val="24"/>
        </w:rPr>
        <w:t xml:space="preserve">he </w:t>
      </w:r>
      <w:r w:rsidRPr="006A62B8" w:rsidR="00100106">
        <w:rPr>
          <w:rFonts w:ascii="Times New Roman" w:hAnsi="Times New Roman" w:eastAsia="Aptos" w:cs="Times New Roman"/>
          <w:sz w:val="24"/>
          <w:szCs w:val="24"/>
        </w:rPr>
        <w:t>õ</w:t>
      </w:r>
      <w:r w:rsidRPr="006A62B8" w:rsidR="00100106">
        <w:rPr>
          <w:rFonts w:ascii="Times New Roman" w:hAnsi="Times New Roman" w:eastAsia="Aptos" w:cs="Times New Roman"/>
          <w:sz w:val="24"/>
          <w:szCs w:val="24"/>
        </w:rPr>
        <w:t>iguse vabale eneseteostusele</w:t>
      </w:r>
      <w:r w:rsidR="00100106">
        <w:rPr>
          <w:rFonts w:ascii="Times New Roman" w:hAnsi="Times New Roman" w:eastAsia="Aptos" w:cs="Times New Roman"/>
          <w:sz w:val="24"/>
          <w:szCs w:val="24"/>
        </w:rPr>
        <w:t>.</w:t>
      </w:r>
      <w:r w:rsidRPr="006A62B8" w:rsidR="00100106">
        <w:rPr>
          <w:rFonts w:ascii="Times New Roman" w:hAnsi="Times New Roman" w:eastAsia="Aptos" w:cs="Times New Roman"/>
          <w:sz w:val="24"/>
          <w:szCs w:val="24"/>
        </w:rPr>
        <w:t xml:space="preserve"> Eneseteostusvabadus on k</w:t>
      </w:r>
      <w:r w:rsidRPr="006A62B8" w:rsidR="00100106">
        <w:rPr>
          <w:rFonts w:ascii="Times New Roman" w:hAnsi="Times New Roman" w:eastAsia="Aptos" w:cs="Times New Roman"/>
          <w:sz w:val="24"/>
          <w:szCs w:val="24"/>
        </w:rPr>
        <w:t>õ</w:t>
      </w:r>
      <w:r w:rsidRPr="006A62B8" w:rsidR="00100106">
        <w:rPr>
          <w:rFonts w:ascii="Times New Roman" w:hAnsi="Times New Roman" w:eastAsia="Aptos" w:cs="Times New Roman"/>
          <w:sz w:val="24"/>
          <w:szCs w:val="24"/>
        </w:rPr>
        <w:t>ikeh</w:t>
      </w:r>
      <w:r w:rsidRPr="006A62B8" w:rsidR="00100106">
        <w:rPr>
          <w:rFonts w:ascii="Times New Roman" w:hAnsi="Times New Roman" w:eastAsia="Aptos" w:cs="Times New Roman"/>
          <w:sz w:val="24"/>
          <w:szCs w:val="24"/>
        </w:rPr>
        <w:t>õ</w:t>
      </w:r>
      <w:r w:rsidRPr="006A62B8" w:rsidR="00100106">
        <w:rPr>
          <w:rFonts w:ascii="Times New Roman" w:hAnsi="Times New Roman" w:eastAsia="Aptos" w:cs="Times New Roman"/>
          <w:sz w:val="24"/>
          <w:szCs w:val="24"/>
        </w:rPr>
        <w:t>lmav vabadusp</w:t>
      </w:r>
      <w:r w:rsidRPr="006A62B8" w:rsidR="00100106">
        <w:rPr>
          <w:rFonts w:ascii="Times New Roman" w:hAnsi="Times New Roman" w:eastAsia="Aptos" w:cs="Times New Roman"/>
          <w:sz w:val="24"/>
          <w:szCs w:val="24"/>
        </w:rPr>
        <w:t>õ</w:t>
      </w:r>
      <w:r w:rsidRPr="006A62B8" w:rsidR="00100106">
        <w:rPr>
          <w:rFonts w:ascii="Times New Roman" w:hAnsi="Times New Roman" w:eastAsia="Aptos" w:cs="Times New Roman"/>
          <w:sz w:val="24"/>
          <w:szCs w:val="24"/>
        </w:rPr>
        <w:t>hi</w:t>
      </w:r>
      <w:r w:rsidRPr="006A62B8" w:rsidR="00100106">
        <w:rPr>
          <w:rFonts w:ascii="Times New Roman" w:hAnsi="Times New Roman" w:eastAsia="Aptos" w:cs="Times New Roman"/>
          <w:sz w:val="24"/>
          <w:szCs w:val="24"/>
        </w:rPr>
        <w:t>õ</w:t>
      </w:r>
      <w:r w:rsidRPr="006A62B8" w:rsidR="00100106">
        <w:rPr>
          <w:rFonts w:ascii="Times New Roman" w:hAnsi="Times New Roman" w:eastAsia="Aptos" w:cs="Times New Roman"/>
          <w:sz w:val="24"/>
          <w:szCs w:val="24"/>
        </w:rPr>
        <w:t>igus, mis muuhulgas h</w:t>
      </w:r>
      <w:r w:rsidRPr="006A62B8" w:rsidR="00100106">
        <w:rPr>
          <w:rFonts w:ascii="Times New Roman" w:hAnsi="Times New Roman" w:eastAsia="Aptos" w:cs="Times New Roman"/>
          <w:sz w:val="24"/>
          <w:szCs w:val="24"/>
        </w:rPr>
        <w:t>õ</w:t>
      </w:r>
      <w:r w:rsidRPr="006A62B8" w:rsidR="00100106">
        <w:rPr>
          <w:rFonts w:ascii="Times New Roman" w:hAnsi="Times New Roman" w:eastAsia="Aptos" w:cs="Times New Roman"/>
          <w:sz w:val="24"/>
          <w:szCs w:val="24"/>
        </w:rPr>
        <w:t>lmab  tegutsemisvabadust ehk vabadus teha v</w:t>
      </w:r>
      <w:r w:rsidRPr="006A62B8" w:rsidR="00100106">
        <w:rPr>
          <w:rFonts w:ascii="Times New Roman" w:hAnsi="Times New Roman" w:eastAsia="Aptos" w:cs="Times New Roman"/>
          <w:sz w:val="24"/>
          <w:szCs w:val="24"/>
        </w:rPr>
        <w:t>õ</w:t>
      </w:r>
      <w:r w:rsidRPr="006A62B8" w:rsidR="00100106">
        <w:rPr>
          <w:rFonts w:ascii="Times New Roman" w:hAnsi="Times New Roman" w:eastAsia="Aptos" w:cs="Times New Roman"/>
          <w:sz w:val="24"/>
          <w:szCs w:val="24"/>
        </w:rPr>
        <w:t>i tegemata j</w:t>
      </w:r>
      <w:r w:rsidRPr="006A62B8" w:rsidR="00100106">
        <w:rPr>
          <w:rFonts w:ascii="Times New Roman" w:hAnsi="Times New Roman" w:eastAsia="Aptos" w:cs="Times New Roman"/>
          <w:sz w:val="24"/>
          <w:szCs w:val="24"/>
        </w:rPr>
        <w:t>ä</w:t>
      </w:r>
      <w:r w:rsidRPr="006A62B8" w:rsidR="00100106">
        <w:rPr>
          <w:rFonts w:ascii="Times New Roman" w:hAnsi="Times New Roman" w:eastAsia="Aptos" w:cs="Times New Roman"/>
          <w:sz w:val="24"/>
          <w:szCs w:val="24"/>
        </w:rPr>
        <w:t>tta seda, mida isik soovib. P</w:t>
      </w:r>
      <w:r w:rsidRPr="006A62B8" w:rsidR="00100106">
        <w:rPr>
          <w:rFonts w:ascii="Times New Roman" w:hAnsi="Times New Roman" w:eastAsia="Aptos" w:cs="Times New Roman"/>
          <w:sz w:val="24"/>
          <w:szCs w:val="24"/>
        </w:rPr>
        <w:t>õ</w:t>
      </w:r>
      <w:r w:rsidRPr="006A62B8" w:rsidR="00100106">
        <w:rPr>
          <w:rFonts w:ascii="Times New Roman" w:hAnsi="Times New Roman" w:eastAsia="Aptos" w:cs="Times New Roman"/>
          <w:sz w:val="24"/>
          <w:szCs w:val="24"/>
        </w:rPr>
        <w:t xml:space="preserve">hiseaduse </w:t>
      </w:r>
      <w:r w:rsidRPr="006A62B8" w:rsidR="00100106">
        <w:rPr>
          <w:rFonts w:ascii="Times New Roman" w:hAnsi="Times New Roman" w:eastAsia="Aptos" w:cs="Times New Roman"/>
          <w:sz w:val="24"/>
          <w:szCs w:val="24"/>
        </w:rPr>
        <w:t>§</w:t>
      </w:r>
      <w:r w:rsidRPr="006A62B8" w:rsidR="00100106">
        <w:rPr>
          <w:rFonts w:ascii="Times New Roman" w:hAnsi="Times New Roman" w:eastAsia="Aptos" w:cs="Times New Roman"/>
          <w:sz w:val="24"/>
          <w:szCs w:val="24"/>
        </w:rPr>
        <w:t xml:space="preserve"> 19 l</w:t>
      </w:r>
      <w:r w:rsidRPr="006A62B8" w:rsidR="00100106">
        <w:rPr>
          <w:rFonts w:ascii="Times New Roman" w:hAnsi="Times New Roman" w:eastAsia="Aptos" w:cs="Times New Roman"/>
          <w:sz w:val="24"/>
          <w:szCs w:val="24"/>
        </w:rPr>
        <w:t>õ</w:t>
      </w:r>
      <w:r w:rsidRPr="006A62B8" w:rsidR="00100106">
        <w:rPr>
          <w:rFonts w:ascii="Times New Roman" w:hAnsi="Times New Roman" w:eastAsia="Aptos" w:cs="Times New Roman"/>
          <w:sz w:val="24"/>
          <w:szCs w:val="24"/>
        </w:rPr>
        <w:t>ikes 1 s</w:t>
      </w:r>
      <w:r w:rsidRPr="006A62B8" w:rsidR="00100106">
        <w:rPr>
          <w:rFonts w:ascii="Times New Roman" w:hAnsi="Times New Roman" w:eastAsia="Aptos" w:cs="Times New Roman"/>
          <w:sz w:val="24"/>
          <w:szCs w:val="24"/>
        </w:rPr>
        <w:t>ä</w:t>
      </w:r>
      <w:r w:rsidRPr="006A62B8" w:rsidR="00100106">
        <w:rPr>
          <w:rFonts w:ascii="Times New Roman" w:hAnsi="Times New Roman" w:eastAsia="Aptos" w:cs="Times New Roman"/>
          <w:sz w:val="24"/>
          <w:szCs w:val="24"/>
        </w:rPr>
        <w:t xml:space="preserve">testatud </w:t>
      </w:r>
      <w:r w:rsidRPr="006A62B8" w:rsidR="00100106">
        <w:rPr>
          <w:rFonts w:ascii="Times New Roman" w:hAnsi="Times New Roman" w:eastAsia="Aptos" w:cs="Times New Roman"/>
          <w:sz w:val="24"/>
          <w:szCs w:val="24"/>
        </w:rPr>
        <w:t>õ</w:t>
      </w:r>
      <w:r w:rsidRPr="006A62B8" w:rsidR="00100106">
        <w:rPr>
          <w:rFonts w:ascii="Times New Roman" w:hAnsi="Times New Roman" w:eastAsia="Aptos" w:cs="Times New Roman"/>
          <w:sz w:val="24"/>
          <w:szCs w:val="24"/>
        </w:rPr>
        <w:t>igus vabale eneseteostusele on lihtsa seadusereservatsiooniga p</w:t>
      </w:r>
      <w:r w:rsidRPr="006A62B8" w:rsidR="00100106">
        <w:rPr>
          <w:rFonts w:ascii="Times New Roman" w:hAnsi="Times New Roman" w:eastAsia="Aptos" w:cs="Times New Roman"/>
          <w:sz w:val="24"/>
          <w:szCs w:val="24"/>
        </w:rPr>
        <w:t>õ</w:t>
      </w:r>
      <w:r w:rsidRPr="006A62B8" w:rsidR="00100106">
        <w:rPr>
          <w:rFonts w:ascii="Times New Roman" w:hAnsi="Times New Roman" w:eastAsia="Aptos" w:cs="Times New Roman"/>
          <w:sz w:val="24"/>
          <w:szCs w:val="24"/>
        </w:rPr>
        <w:t>hi</w:t>
      </w:r>
      <w:r w:rsidRPr="006A62B8" w:rsidR="00100106">
        <w:rPr>
          <w:rFonts w:ascii="Times New Roman" w:hAnsi="Times New Roman" w:eastAsia="Aptos" w:cs="Times New Roman"/>
          <w:sz w:val="24"/>
          <w:szCs w:val="24"/>
        </w:rPr>
        <w:t>õ</w:t>
      </w:r>
      <w:r w:rsidRPr="006A62B8" w:rsidR="00100106">
        <w:rPr>
          <w:rFonts w:ascii="Times New Roman" w:hAnsi="Times New Roman" w:eastAsia="Aptos" w:cs="Times New Roman"/>
          <w:sz w:val="24"/>
          <w:szCs w:val="24"/>
        </w:rPr>
        <w:t>igus, mida v</w:t>
      </w:r>
      <w:r w:rsidRPr="006A62B8" w:rsidR="00100106">
        <w:rPr>
          <w:rFonts w:ascii="Times New Roman" w:hAnsi="Times New Roman" w:eastAsia="Aptos" w:cs="Times New Roman"/>
          <w:sz w:val="24"/>
          <w:szCs w:val="24"/>
        </w:rPr>
        <w:t>õ</w:t>
      </w:r>
      <w:r w:rsidRPr="006A62B8" w:rsidR="00100106">
        <w:rPr>
          <w:rFonts w:ascii="Times New Roman" w:hAnsi="Times New Roman" w:eastAsia="Aptos" w:cs="Times New Roman"/>
          <w:sz w:val="24"/>
          <w:szCs w:val="24"/>
        </w:rPr>
        <w:t xml:space="preserve">ib piirata seadusega </w:t>
      </w:r>
      <w:commentRangeStart w:id="1083369907"/>
      <w:r w:rsidRPr="127962D4" w:rsidR="00100106">
        <w:rPr>
          <w:rFonts w:ascii="Times New Roman" w:hAnsi="Times New Roman" w:eastAsia="Aptos" w:cs="Times New Roman"/>
          <w:sz w:val="24"/>
          <w:szCs w:val="24"/>
        </w:rPr>
        <w:t>iga eesm</w:t>
      </w:r>
      <w:r w:rsidRPr="006A62B8" w:rsidR="00100106">
        <w:rPr>
          <w:rFonts w:ascii="Times New Roman" w:hAnsi="Times New Roman" w:eastAsia="Aptos" w:cs="Times New Roman"/>
          <w:sz w:val="24"/>
          <w:szCs w:val="24"/>
        </w:rPr>
        <w:t>ä</w:t>
      </w:r>
      <w:r w:rsidRPr="006A62B8" w:rsidR="00100106">
        <w:rPr>
          <w:rFonts w:ascii="Times New Roman" w:hAnsi="Times New Roman" w:eastAsia="Aptos" w:cs="Times New Roman"/>
          <w:sz w:val="24"/>
          <w:szCs w:val="24"/>
        </w:rPr>
        <w:t xml:space="preserve">rgi nimel, </w:t>
      </w:r>
      <w:commentRangeEnd w:id="1083369907"/>
      <w:r>
        <w:rPr>
          <w:rStyle w:val="CommentReference"/>
        </w:rPr>
        <w:commentReference w:id="1083369907"/>
      </w:r>
      <w:r w:rsidRPr="127962D4" w:rsidR="00100106">
        <w:rPr>
          <w:rFonts w:ascii="Times New Roman" w:hAnsi="Times New Roman" w:eastAsia="Aptos" w:cs="Times New Roman"/>
          <w:sz w:val="24"/>
          <w:szCs w:val="24"/>
        </w:rPr>
        <w:t>mis ei ole p</w:t>
      </w:r>
      <w:r w:rsidRPr="006A62B8" w:rsidR="00100106">
        <w:rPr>
          <w:rFonts w:ascii="Times New Roman" w:hAnsi="Times New Roman" w:eastAsia="Aptos" w:cs="Times New Roman"/>
          <w:sz w:val="24"/>
          <w:szCs w:val="24"/>
        </w:rPr>
        <w:t>õ</w:t>
      </w:r>
      <w:r w:rsidRPr="006A62B8" w:rsidR="00100106">
        <w:rPr>
          <w:rFonts w:ascii="Times New Roman" w:hAnsi="Times New Roman" w:eastAsia="Aptos" w:cs="Times New Roman"/>
          <w:sz w:val="24"/>
          <w:szCs w:val="24"/>
        </w:rPr>
        <w:t xml:space="preserve">hiseadusega vastuolus. </w:t>
      </w:r>
      <w:r w:rsidRPr="006A62B8" w:rsidR="00100106">
        <w:rPr>
          <w:rFonts w:ascii="Times New Roman" w:hAnsi="Times New Roman" w:eastAsia="Aptos" w:cs="Times New Roman"/>
          <w:sz w:val="24"/>
          <w:szCs w:val="24"/>
        </w:rPr>
        <w:t>Õ</w:t>
      </w:r>
      <w:r w:rsidRPr="006A62B8" w:rsidR="00100106">
        <w:rPr>
          <w:rFonts w:ascii="Times New Roman" w:hAnsi="Times New Roman" w:eastAsia="Aptos" w:cs="Times New Roman"/>
          <w:sz w:val="24"/>
          <w:szCs w:val="24"/>
        </w:rPr>
        <w:t>igus vabale eneseteostusele on iga</w:t>
      </w:r>
      <w:r w:rsidRPr="006A62B8" w:rsidR="00100106">
        <w:rPr>
          <w:rFonts w:ascii="Times New Roman" w:hAnsi="Times New Roman" w:eastAsia="Aptos" w:cs="Times New Roman"/>
          <w:sz w:val="24"/>
          <w:szCs w:val="24"/>
        </w:rPr>
        <w:t>ü</w:t>
      </w:r>
      <w:r w:rsidRPr="006A62B8" w:rsidR="00100106">
        <w:rPr>
          <w:rFonts w:ascii="Times New Roman" w:hAnsi="Times New Roman" w:eastAsia="Aptos" w:cs="Times New Roman"/>
          <w:sz w:val="24"/>
          <w:szCs w:val="24"/>
        </w:rPr>
        <w:t xml:space="preserve">he </w:t>
      </w:r>
      <w:r w:rsidRPr="006A62B8" w:rsidR="00100106">
        <w:rPr>
          <w:rFonts w:ascii="Times New Roman" w:hAnsi="Times New Roman" w:eastAsia="Aptos" w:cs="Times New Roman"/>
          <w:sz w:val="24"/>
          <w:szCs w:val="24"/>
        </w:rPr>
        <w:t>õ</w:t>
      </w:r>
      <w:r w:rsidRPr="006A62B8" w:rsidR="00100106">
        <w:rPr>
          <w:rFonts w:ascii="Times New Roman" w:hAnsi="Times New Roman" w:eastAsia="Aptos" w:cs="Times New Roman"/>
          <w:sz w:val="24"/>
          <w:szCs w:val="24"/>
        </w:rPr>
        <w:t>igus. See laieneb f</w:t>
      </w:r>
      <w:r w:rsidRPr="006A62B8" w:rsidR="00100106">
        <w:rPr>
          <w:rFonts w:ascii="Times New Roman" w:hAnsi="Times New Roman" w:eastAsia="Aptos" w:cs="Times New Roman"/>
          <w:sz w:val="24"/>
          <w:szCs w:val="24"/>
        </w:rPr>
        <w:t>üü</w:t>
      </w:r>
      <w:r w:rsidRPr="006A62B8" w:rsidR="00100106">
        <w:rPr>
          <w:rFonts w:ascii="Times New Roman" w:hAnsi="Times New Roman" w:eastAsia="Aptos" w:cs="Times New Roman"/>
          <w:sz w:val="24"/>
          <w:szCs w:val="24"/>
        </w:rPr>
        <w:t>silistele isikutele kui ka juriidilistele isikutele, mille eesm</w:t>
      </w:r>
      <w:r w:rsidRPr="006A62B8" w:rsidR="00100106">
        <w:rPr>
          <w:rFonts w:ascii="Times New Roman" w:hAnsi="Times New Roman" w:eastAsia="Aptos" w:cs="Times New Roman"/>
          <w:sz w:val="24"/>
          <w:szCs w:val="24"/>
        </w:rPr>
        <w:t>ä</w:t>
      </w:r>
      <w:r w:rsidRPr="006A62B8" w:rsidR="00100106">
        <w:rPr>
          <w:rFonts w:ascii="Times New Roman" w:hAnsi="Times New Roman" w:eastAsia="Aptos" w:cs="Times New Roman"/>
          <w:sz w:val="24"/>
          <w:szCs w:val="24"/>
        </w:rPr>
        <w:t>rgiks on f</w:t>
      </w:r>
      <w:r w:rsidRPr="006A62B8" w:rsidR="00100106">
        <w:rPr>
          <w:rFonts w:ascii="Times New Roman" w:hAnsi="Times New Roman" w:eastAsia="Aptos" w:cs="Times New Roman"/>
          <w:sz w:val="24"/>
          <w:szCs w:val="24"/>
        </w:rPr>
        <w:t>üü</w:t>
      </w:r>
      <w:r w:rsidRPr="006A62B8" w:rsidR="00100106">
        <w:rPr>
          <w:rFonts w:ascii="Times New Roman" w:hAnsi="Times New Roman" w:eastAsia="Aptos" w:cs="Times New Roman"/>
          <w:sz w:val="24"/>
          <w:szCs w:val="24"/>
        </w:rPr>
        <w:t>silisest isikust liikmete v</w:t>
      </w:r>
      <w:r w:rsidRPr="006A62B8" w:rsidR="00100106">
        <w:rPr>
          <w:rFonts w:ascii="Times New Roman" w:hAnsi="Times New Roman" w:eastAsia="Aptos" w:cs="Times New Roman"/>
          <w:sz w:val="24"/>
          <w:szCs w:val="24"/>
        </w:rPr>
        <w:t>õ</w:t>
      </w:r>
      <w:r w:rsidRPr="006A62B8" w:rsidR="00100106">
        <w:rPr>
          <w:rFonts w:ascii="Times New Roman" w:hAnsi="Times New Roman" w:eastAsia="Aptos" w:cs="Times New Roman"/>
          <w:sz w:val="24"/>
          <w:szCs w:val="24"/>
        </w:rPr>
        <w:t xml:space="preserve">i omanike </w:t>
      </w:r>
      <w:r w:rsidRPr="006A62B8" w:rsidR="00100106">
        <w:rPr>
          <w:rFonts w:ascii="Times New Roman" w:hAnsi="Times New Roman" w:eastAsia="Aptos" w:cs="Times New Roman"/>
          <w:sz w:val="24"/>
          <w:szCs w:val="24"/>
        </w:rPr>
        <w:t>õ</w:t>
      </w:r>
      <w:r w:rsidRPr="006A62B8" w:rsidR="00100106">
        <w:rPr>
          <w:rFonts w:ascii="Times New Roman" w:hAnsi="Times New Roman" w:eastAsia="Aptos" w:cs="Times New Roman"/>
          <w:sz w:val="24"/>
          <w:szCs w:val="24"/>
        </w:rPr>
        <w:t>iguste ja vabaduste tagamine</w:t>
      </w:r>
      <w:r w:rsidR="00E67146">
        <w:rPr>
          <w:rStyle w:val="Allmrkuseviide"/>
          <w:rFonts w:ascii="Times New Roman" w:hAnsi="Times New Roman" w:eastAsia="Aptos" w:cs="Times New Roman"/>
          <w:sz w:val="24"/>
          <w:szCs w:val="24"/>
        </w:rPr>
        <w:footnoteReference w:id="3"/>
      </w:r>
      <w:r w:rsidRPr="006A62B8" w:rsidR="00100106">
        <w:rPr>
          <w:rFonts w:ascii="Times New Roman" w:hAnsi="Times New Roman" w:eastAsia="Aptos" w:cs="Times New Roman"/>
          <w:sz w:val="24"/>
          <w:szCs w:val="24"/>
        </w:rPr>
        <w:t>. Tegutsemine loomingulises valdkonnas kuulub eneseteostusvabaduse kaitsealasse. Eneseteostusvabadus on seotud lisaks p</w:t>
      </w:r>
      <w:r w:rsidRPr="006A62B8" w:rsidR="00100106">
        <w:rPr>
          <w:rFonts w:ascii="Times New Roman" w:hAnsi="Times New Roman" w:eastAsia="Aptos" w:cs="Times New Roman"/>
          <w:sz w:val="24"/>
          <w:szCs w:val="24"/>
        </w:rPr>
        <w:t>õ</w:t>
      </w:r>
      <w:r w:rsidRPr="006A62B8" w:rsidR="00100106">
        <w:rPr>
          <w:rFonts w:ascii="Times New Roman" w:hAnsi="Times New Roman" w:eastAsia="Aptos" w:cs="Times New Roman"/>
          <w:sz w:val="24"/>
          <w:szCs w:val="24"/>
        </w:rPr>
        <w:t xml:space="preserve">hiseaduse </w:t>
      </w:r>
      <w:r w:rsidRPr="006A62B8" w:rsidR="00100106">
        <w:rPr>
          <w:rFonts w:ascii="Times New Roman" w:hAnsi="Times New Roman" w:eastAsia="Aptos" w:cs="Times New Roman"/>
          <w:sz w:val="24"/>
          <w:szCs w:val="24"/>
        </w:rPr>
        <w:t>§</w:t>
      </w:r>
      <w:r w:rsidRPr="006A62B8" w:rsidR="00100106">
        <w:rPr>
          <w:rFonts w:ascii="Times New Roman" w:hAnsi="Times New Roman" w:eastAsia="Aptos" w:cs="Times New Roman"/>
          <w:sz w:val="24"/>
          <w:szCs w:val="24"/>
        </w:rPr>
        <w:t>-s 38 s</w:t>
      </w:r>
      <w:r w:rsidRPr="006A62B8" w:rsidR="00100106">
        <w:rPr>
          <w:rFonts w:ascii="Times New Roman" w:hAnsi="Times New Roman" w:eastAsia="Aptos" w:cs="Times New Roman"/>
          <w:sz w:val="24"/>
          <w:szCs w:val="24"/>
        </w:rPr>
        <w:t>ä</w:t>
      </w:r>
      <w:r w:rsidRPr="006A62B8" w:rsidR="00100106">
        <w:rPr>
          <w:rFonts w:ascii="Times New Roman" w:hAnsi="Times New Roman" w:eastAsia="Aptos" w:cs="Times New Roman"/>
          <w:sz w:val="24"/>
          <w:szCs w:val="24"/>
        </w:rPr>
        <w:t xml:space="preserve">testatud kunstivabadusega. </w:t>
      </w:r>
      <w:r w:rsidRPr="006A62B8" w:rsidR="00100106">
        <w:rPr>
          <w:rFonts w:ascii="Times New Roman" w:hAnsi="Times New Roman" w:eastAsia="Aptos" w:cs="Times New Roman"/>
          <w:sz w:val="24"/>
          <w:szCs w:val="24"/>
        </w:rPr>
        <w:t>Õ</w:t>
      </w:r>
      <w:r w:rsidRPr="006A62B8" w:rsidR="00100106">
        <w:rPr>
          <w:rFonts w:ascii="Times New Roman" w:hAnsi="Times New Roman" w:eastAsia="Aptos" w:cs="Times New Roman"/>
          <w:sz w:val="24"/>
          <w:szCs w:val="24"/>
        </w:rPr>
        <w:t>igust vabale eneseteostusele v</w:t>
      </w:r>
      <w:r w:rsidRPr="006A62B8" w:rsidR="00100106">
        <w:rPr>
          <w:rFonts w:ascii="Times New Roman" w:hAnsi="Times New Roman" w:eastAsia="Aptos" w:cs="Times New Roman"/>
          <w:sz w:val="24"/>
          <w:szCs w:val="24"/>
        </w:rPr>
        <w:t>õ</w:t>
      </w:r>
      <w:r w:rsidRPr="006A62B8" w:rsidR="00100106">
        <w:rPr>
          <w:rFonts w:ascii="Times New Roman" w:hAnsi="Times New Roman" w:eastAsia="Aptos" w:cs="Times New Roman"/>
          <w:sz w:val="24"/>
          <w:szCs w:val="24"/>
        </w:rPr>
        <w:t>ib riivata iga negatiivne m</w:t>
      </w:r>
      <w:r w:rsidRPr="006A62B8" w:rsidR="00100106">
        <w:rPr>
          <w:rFonts w:ascii="Times New Roman" w:hAnsi="Times New Roman" w:eastAsia="Aptos" w:cs="Times New Roman"/>
          <w:sz w:val="24"/>
          <w:szCs w:val="24"/>
        </w:rPr>
        <w:t>õ</w:t>
      </w:r>
      <w:r w:rsidRPr="006A62B8" w:rsidR="00100106">
        <w:rPr>
          <w:rFonts w:ascii="Times New Roman" w:hAnsi="Times New Roman" w:eastAsia="Aptos" w:cs="Times New Roman"/>
          <w:sz w:val="24"/>
          <w:szCs w:val="24"/>
        </w:rPr>
        <w:t>jutus riigiv</w:t>
      </w:r>
      <w:r w:rsidRPr="006A62B8" w:rsidR="00100106">
        <w:rPr>
          <w:rFonts w:ascii="Times New Roman" w:hAnsi="Times New Roman" w:eastAsia="Aptos" w:cs="Times New Roman"/>
          <w:sz w:val="24"/>
          <w:szCs w:val="24"/>
        </w:rPr>
        <w:t>õ</w:t>
      </w:r>
      <w:r w:rsidRPr="006A62B8" w:rsidR="00100106">
        <w:rPr>
          <w:rFonts w:ascii="Times New Roman" w:hAnsi="Times New Roman" w:eastAsia="Aptos" w:cs="Times New Roman"/>
          <w:sz w:val="24"/>
          <w:szCs w:val="24"/>
        </w:rPr>
        <w:t>imu poolt. Samas igasugune riigiv</w:t>
      </w:r>
      <w:r w:rsidRPr="006A62B8" w:rsidR="00100106">
        <w:rPr>
          <w:rFonts w:ascii="Times New Roman" w:hAnsi="Times New Roman" w:eastAsia="Aptos" w:cs="Times New Roman"/>
          <w:sz w:val="24"/>
          <w:szCs w:val="24"/>
        </w:rPr>
        <w:t>õ</w:t>
      </w:r>
      <w:r w:rsidRPr="006A62B8" w:rsidR="00100106">
        <w:rPr>
          <w:rFonts w:ascii="Times New Roman" w:hAnsi="Times New Roman" w:eastAsia="Aptos" w:cs="Times New Roman"/>
          <w:sz w:val="24"/>
          <w:szCs w:val="24"/>
        </w:rPr>
        <w:t xml:space="preserve">imu sekkumine vaba eneseteostuse </w:t>
      </w:r>
      <w:r w:rsidRPr="006A62B8" w:rsidR="00100106">
        <w:rPr>
          <w:rFonts w:ascii="Times New Roman" w:hAnsi="Times New Roman" w:eastAsia="Aptos" w:cs="Times New Roman"/>
          <w:sz w:val="24"/>
          <w:szCs w:val="24"/>
        </w:rPr>
        <w:t>õ</w:t>
      </w:r>
      <w:r w:rsidRPr="006A62B8" w:rsidR="00100106">
        <w:rPr>
          <w:rFonts w:ascii="Times New Roman" w:hAnsi="Times New Roman" w:eastAsia="Aptos" w:cs="Times New Roman"/>
          <w:sz w:val="24"/>
          <w:szCs w:val="24"/>
        </w:rPr>
        <w:t>igusesse ei t</w:t>
      </w:r>
      <w:r w:rsidRPr="006A62B8" w:rsidR="00100106">
        <w:rPr>
          <w:rFonts w:ascii="Times New Roman" w:hAnsi="Times New Roman" w:eastAsia="Aptos" w:cs="Times New Roman"/>
          <w:sz w:val="24"/>
          <w:szCs w:val="24"/>
        </w:rPr>
        <w:t>ä</w:t>
      </w:r>
      <w:r w:rsidRPr="006A62B8" w:rsidR="00100106">
        <w:rPr>
          <w:rFonts w:ascii="Times New Roman" w:hAnsi="Times New Roman" w:eastAsia="Aptos" w:cs="Times New Roman"/>
          <w:sz w:val="24"/>
          <w:szCs w:val="24"/>
        </w:rPr>
        <w:t xml:space="preserve">henda automaatselt </w:t>
      </w:r>
      <w:r w:rsidR="00341024">
        <w:rPr>
          <w:rFonts w:ascii="Times New Roman" w:hAnsi="Times New Roman" w:eastAsia="Aptos" w:cs="Times New Roman"/>
          <w:sz w:val="24"/>
          <w:szCs w:val="24"/>
        </w:rPr>
        <w:t>põhiseaduse</w:t>
      </w:r>
      <w:r w:rsidRPr="006A62B8" w:rsidR="00100106">
        <w:rPr>
          <w:rFonts w:ascii="Times New Roman" w:hAnsi="Times New Roman" w:eastAsia="Aptos" w:cs="Times New Roman"/>
          <w:sz w:val="24"/>
          <w:szCs w:val="24"/>
        </w:rPr>
        <w:t xml:space="preserve"> rikkumist.</w:t>
      </w:r>
      <w:r w:rsidRPr="006A62B8" w:rsidR="00100106">
        <w:rPr>
          <w:rFonts w:ascii="Times New Roman" w:hAnsi="Times New Roman" w:eastAsia="Aptos" w:cs="Times New Roman"/>
          <w:sz w:val="24"/>
          <w:szCs w:val="24"/>
        </w:rPr>
        <w:t> </w:t>
      </w:r>
      <w:r w:rsidRPr="006A62B8" w:rsidR="00100106">
        <w:rPr>
          <w:rFonts w:ascii="Times New Roman" w:hAnsi="Times New Roman" w:eastAsia="Aptos" w:cs="Times New Roman"/>
          <w:sz w:val="24"/>
          <w:szCs w:val="24"/>
        </w:rPr>
        <w:t xml:space="preserve"> RKPSS-s s</w:t>
      </w:r>
      <w:r w:rsidRPr="006A62B8" w:rsidR="00100106">
        <w:rPr>
          <w:rFonts w:ascii="Times New Roman" w:hAnsi="Times New Roman" w:eastAsia="Aptos" w:cs="Times New Roman"/>
          <w:sz w:val="24"/>
          <w:szCs w:val="24"/>
        </w:rPr>
        <w:t>ä</w:t>
      </w:r>
      <w:r w:rsidRPr="006A62B8" w:rsidR="00100106">
        <w:rPr>
          <w:rFonts w:ascii="Times New Roman" w:hAnsi="Times New Roman" w:eastAsia="Aptos" w:cs="Times New Roman"/>
          <w:sz w:val="24"/>
          <w:szCs w:val="24"/>
        </w:rPr>
        <w:t>testatud kultuuristipendiumi taotlemise ja saamise v</w:t>
      </w:r>
      <w:r w:rsidRPr="006A62B8" w:rsidR="00100106">
        <w:rPr>
          <w:rFonts w:ascii="Times New Roman" w:hAnsi="Times New Roman" w:eastAsia="Aptos" w:cs="Times New Roman"/>
          <w:sz w:val="24"/>
          <w:szCs w:val="24"/>
        </w:rPr>
        <w:t>õ</w:t>
      </w:r>
      <w:r w:rsidRPr="006A62B8" w:rsidR="00100106">
        <w:rPr>
          <w:rFonts w:ascii="Times New Roman" w:hAnsi="Times New Roman" w:eastAsia="Aptos" w:cs="Times New Roman"/>
          <w:sz w:val="24"/>
          <w:szCs w:val="24"/>
        </w:rPr>
        <w:t>imalus on riigi poolt seatud positiivne meede, mis isikute eneseteostus- ja ka kunstvabaduse teostamist toetab. Selle kaotamine v</w:t>
      </w:r>
      <w:r w:rsidRPr="006A62B8" w:rsidR="00100106">
        <w:rPr>
          <w:rFonts w:ascii="Times New Roman" w:hAnsi="Times New Roman" w:eastAsia="Aptos" w:cs="Times New Roman"/>
          <w:sz w:val="24"/>
          <w:szCs w:val="24"/>
        </w:rPr>
        <w:t>õ</w:t>
      </w:r>
      <w:r w:rsidRPr="006A62B8" w:rsidR="00100106">
        <w:rPr>
          <w:rFonts w:ascii="Times New Roman" w:hAnsi="Times New Roman" w:eastAsia="Aptos" w:cs="Times New Roman"/>
          <w:sz w:val="24"/>
          <w:szCs w:val="24"/>
        </w:rPr>
        <w:t>ib m</w:t>
      </w:r>
      <w:r w:rsidRPr="006A62B8" w:rsidR="00100106">
        <w:rPr>
          <w:rFonts w:ascii="Times New Roman" w:hAnsi="Times New Roman" w:eastAsia="Aptos" w:cs="Times New Roman"/>
          <w:sz w:val="24"/>
          <w:szCs w:val="24"/>
        </w:rPr>
        <w:t>õ</w:t>
      </w:r>
      <w:r w:rsidRPr="006A62B8" w:rsidR="00100106">
        <w:rPr>
          <w:rFonts w:ascii="Times New Roman" w:hAnsi="Times New Roman" w:eastAsia="Aptos" w:cs="Times New Roman"/>
          <w:sz w:val="24"/>
          <w:szCs w:val="24"/>
        </w:rPr>
        <w:t>ningal m</w:t>
      </w:r>
      <w:r w:rsidRPr="006A62B8" w:rsidR="00100106">
        <w:rPr>
          <w:rFonts w:ascii="Times New Roman" w:hAnsi="Times New Roman" w:eastAsia="Aptos" w:cs="Times New Roman"/>
          <w:sz w:val="24"/>
          <w:szCs w:val="24"/>
        </w:rPr>
        <w:t>ää</w:t>
      </w:r>
      <w:r w:rsidRPr="006A62B8" w:rsidR="00100106">
        <w:rPr>
          <w:rFonts w:ascii="Times New Roman" w:hAnsi="Times New Roman" w:eastAsia="Aptos" w:cs="Times New Roman"/>
          <w:sz w:val="24"/>
          <w:szCs w:val="24"/>
        </w:rPr>
        <w:t>ral m</w:t>
      </w:r>
      <w:r w:rsidRPr="006A62B8" w:rsidR="00100106">
        <w:rPr>
          <w:rFonts w:ascii="Times New Roman" w:hAnsi="Times New Roman" w:eastAsia="Aptos" w:cs="Times New Roman"/>
          <w:sz w:val="24"/>
          <w:szCs w:val="24"/>
        </w:rPr>
        <w:t>õ</w:t>
      </w:r>
      <w:r w:rsidRPr="006A62B8" w:rsidR="00100106">
        <w:rPr>
          <w:rFonts w:ascii="Times New Roman" w:hAnsi="Times New Roman" w:eastAsia="Aptos" w:cs="Times New Roman"/>
          <w:sz w:val="24"/>
          <w:szCs w:val="24"/>
        </w:rPr>
        <w:t>jutada isiku valikuid ja v</w:t>
      </w:r>
      <w:r w:rsidRPr="006A62B8" w:rsidR="00100106">
        <w:rPr>
          <w:rFonts w:ascii="Times New Roman" w:hAnsi="Times New Roman" w:eastAsia="Aptos" w:cs="Times New Roman"/>
          <w:sz w:val="24"/>
          <w:szCs w:val="24"/>
        </w:rPr>
        <w:t>õ</w:t>
      </w:r>
      <w:r w:rsidRPr="006A62B8" w:rsidR="00100106">
        <w:rPr>
          <w:rFonts w:ascii="Times New Roman" w:hAnsi="Times New Roman" w:eastAsia="Aptos" w:cs="Times New Roman"/>
          <w:sz w:val="24"/>
          <w:szCs w:val="24"/>
        </w:rPr>
        <w:t>imalusi ennast loomingulises vallas teostada.  Samas p</w:t>
      </w:r>
      <w:r w:rsidRPr="006A62B8" w:rsidR="00100106">
        <w:rPr>
          <w:rFonts w:ascii="Times New Roman" w:hAnsi="Times New Roman" w:eastAsia="Aptos" w:cs="Times New Roman"/>
          <w:sz w:val="24"/>
          <w:szCs w:val="24"/>
        </w:rPr>
        <w:t>õ</w:t>
      </w:r>
      <w:r w:rsidRPr="006A62B8" w:rsidR="00100106">
        <w:rPr>
          <w:rFonts w:ascii="Times New Roman" w:hAnsi="Times New Roman" w:eastAsia="Aptos" w:cs="Times New Roman"/>
          <w:sz w:val="24"/>
          <w:szCs w:val="24"/>
        </w:rPr>
        <w:t>hiseadus ei s</w:t>
      </w:r>
      <w:r w:rsidRPr="006A62B8" w:rsidR="00100106">
        <w:rPr>
          <w:rFonts w:ascii="Times New Roman" w:hAnsi="Times New Roman" w:eastAsia="Aptos" w:cs="Times New Roman"/>
          <w:sz w:val="24"/>
          <w:szCs w:val="24"/>
        </w:rPr>
        <w:t>ä</w:t>
      </w:r>
      <w:r w:rsidRPr="006A62B8" w:rsidR="00100106">
        <w:rPr>
          <w:rFonts w:ascii="Times New Roman" w:hAnsi="Times New Roman" w:eastAsia="Aptos" w:cs="Times New Roman"/>
          <w:sz w:val="24"/>
          <w:szCs w:val="24"/>
        </w:rPr>
        <w:t xml:space="preserve">testa, et riik peab tagama loomingulises valdkonnas subjektiivse </w:t>
      </w:r>
      <w:r w:rsidRPr="006A62B8" w:rsidR="00100106">
        <w:rPr>
          <w:rFonts w:ascii="Times New Roman" w:hAnsi="Times New Roman" w:eastAsia="Aptos" w:cs="Times New Roman"/>
          <w:sz w:val="24"/>
          <w:szCs w:val="24"/>
        </w:rPr>
        <w:t>õ</w:t>
      </w:r>
      <w:r w:rsidRPr="006A62B8" w:rsidR="00100106">
        <w:rPr>
          <w:rFonts w:ascii="Times New Roman" w:hAnsi="Times New Roman" w:eastAsia="Aptos" w:cs="Times New Roman"/>
          <w:sz w:val="24"/>
          <w:szCs w:val="24"/>
        </w:rPr>
        <w:t>igusena juurdep</w:t>
      </w:r>
      <w:r w:rsidRPr="006A62B8" w:rsidR="00100106">
        <w:rPr>
          <w:rFonts w:ascii="Times New Roman" w:hAnsi="Times New Roman" w:eastAsia="Aptos" w:cs="Times New Roman"/>
          <w:sz w:val="24"/>
          <w:szCs w:val="24"/>
        </w:rPr>
        <w:t>ää</w:t>
      </w:r>
      <w:r w:rsidRPr="006A62B8" w:rsidR="00100106">
        <w:rPr>
          <w:rFonts w:ascii="Times New Roman" w:hAnsi="Times New Roman" w:eastAsia="Aptos" w:cs="Times New Roman"/>
          <w:sz w:val="24"/>
          <w:szCs w:val="24"/>
        </w:rPr>
        <w:t>su riiklikule rahalisele toele, sealhulga</w:t>
      </w:r>
      <w:r w:rsidR="00055F84">
        <w:rPr>
          <w:rFonts w:ascii="Times New Roman" w:hAnsi="Times New Roman" w:eastAsia="Aptos" w:cs="Times New Roman"/>
          <w:sz w:val="24"/>
          <w:szCs w:val="24"/>
        </w:rPr>
        <w:t>s</w:t>
      </w:r>
      <w:r w:rsidRPr="006A62B8" w:rsidR="00100106">
        <w:rPr>
          <w:rFonts w:ascii="Times New Roman" w:hAnsi="Times New Roman" w:eastAsia="Aptos" w:cs="Times New Roman"/>
          <w:sz w:val="24"/>
          <w:szCs w:val="24"/>
        </w:rPr>
        <w:t xml:space="preserve"> kultuuristipendiumile. Tegemist ei ole p</w:t>
      </w:r>
      <w:r w:rsidRPr="006A62B8" w:rsidR="00100106">
        <w:rPr>
          <w:rFonts w:ascii="Times New Roman" w:hAnsi="Times New Roman" w:eastAsia="Aptos" w:cs="Times New Roman"/>
          <w:sz w:val="24"/>
          <w:szCs w:val="24"/>
        </w:rPr>
        <w:t>õ</w:t>
      </w:r>
      <w:r w:rsidRPr="006A62B8" w:rsidR="00100106">
        <w:rPr>
          <w:rFonts w:ascii="Times New Roman" w:hAnsi="Times New Roman" w:eastAsia="Aptos" w:cs="Times New Roman"/>
          <w:sz w:val="24"/>
          <w:szCs w:val="24"/>
        </w:rPr>
        <w:t xml:space="preserve">hiseaduse </w:t>
      </w:r>
      <w:r w:rsidRPr="006A62B8" w:rsidR="00100106">
        <w:rPr>
          <w:rFonts w:ascii="Times New Roman" w:hAnsi="Times New Roman" w:eastAsia="Aptos" w:cs="Times New Roman"/>
          <w:sz w:val="24"/>
          <w:szCs w:val="24"/>
        </w:rPr>
        <w:t>§</w:t>
      </w:r>
      <w:r w:rsidRPr="006A62B8" w:rsidR="00100106">
        <w:rPr>
          <w:rFonts w:ascii="Times New Roman" w:hAnsi="Times New Roman" w:eastAsia="Aptos" w:cs="Times New Roman"/>
          <w:sz w:val="24"/>
          <w:szCs w:val="24"/>
        </w:rPr>
        <w:t xml:space="preserve"> 28 l</w:t>
      </w:r>
      <w:r w:rsidRPr="006A62B8" w:rsidR="00100106">
        <w:rPr>
          <w:rFonts w:ascii="Times New Roman" w:hAnsi="Times New Roman" w:eastAsia="Aptos" w:cs="Times New Roman"/>
          <w:sz w:val="24"/>
          <w:szCs w:val="24"/>
        </w:rPr>
        <w:t>õ</w:t>
      </w:r>
      <w:r w:rsidRPr="006A62B8" w:rsidR="00100106">
        <w:rPr>
          <w:rFonts w:ascii="Times New Roman" w:hAnsi="Times New Roman" w:eastAsia="Aptos" w:cs="Times New Roman"/>
          <w:sz w:val="24"/>
          <w:szCs w:val="24"/>
        </w:rPr>
        <w:t>ikes 2 s</w:t>
      </w:r>
      <w:r w:rsidRPr="006A62B8" w:rsidR="00100106">
        <w:rPr>
          <w:rFonts w:ascii="Times New Roman" w:hAnsi="Times New Roman" w:eastAsia="Aptos" w:cs="Times New Roman"/>
          <w:sz w:val="24"/>
          <w:szCs w:val="24"/>
        </w:rPr>
        <w:t>ä</w:t>
      </w:r>
      <w:r w:rsidRPr="006A62B8" w:rsidR="00100106">
        <w:rPr>
          <w:rFonts w:ascii="Times New Roman" w:hAnsi="Times New Roman" w:eastAsia="Aptos" w:cs="Times New Roman"/>
          <w:sz w:val="24"/>
          <w:szCs w:val="24"/>
        </w:rPr>
        <w:t xml:space="preserve">testatud </w:t>
      </w:r>
      <w:r w:rsidRPr="006A62B8" w:rsidR="00100106">
        <w:rPr>
          <w:rFonts w:ascii="Times New Roman" w:hAnsi="Times New Roman" w:eastAsia="Aptos" w:cs="Times New Roman"/>
          <w:sz w:val="24"/>
          <w:szCs w:val="24"/>
        </w:rPr>
        <w:t>õ</w:t>
      </w:r>
      <w:r w:rsidRPr="006A62B8" w:rsidR="00100106">
        <w:rPr>
          <w:rFonts w:ascii="Times New Roman" w:hAnsi="Times New Roman" w:eastAsia="Aptos" w:cs="Times New Roman"/>
          <w:sz w:val="24"/>
          <w:szCs w:val="24"/>
        </w:rPr>
        <w:t>igusega riigi abile puuduse korral.</w:t>
      </w:r>
      <w:r w:rsidRPr="006A62B8" w:rsidR="00100106">
        <w:rPr>
          <w:rFonts w:ascii="Times New Roman" w:hAnsi="Times New Roman" w:eastAsia="Aptos" w:cs="Times New Roman"/>
          <w:sz w:val="24"/>
          <w:szCs w:val="24"/>
        </w:rPr>
        <w:t> </w:t>
      </w:r>
      <w:r w:rsidRPr="006A62B8" w:rsidR="00100106">
        <w:rPr>
          <w:rFonts w:ascii="Times New Roman" w:hAnsi="Times New Roman" w:eastAsia="Aptos" w:cs="Times New Roman"/>
          <w:sz w:val="24"/>
          <w:szCs w:val="24"/>
        </w:rPr>
        <w:t>P</w:t>
      </w:r>
      <w:r w:rsidRPr="006A62B8" w:rsidR="00100106">
        <w:rPr>
          <w:rFonts w:ascii="Times New Roman" w:hAnsi="Times New Roman" w:eastAsia="Aptos" w:cs="Times New Roman"/>
          <w:sz w:val="24"/>
          <w:szCs w:val="24"/>
        </w:rPr>
        <w:t>õ</w:t>
      </w:r>
      <w:r w:rsidRPr="006A62B8" w:rsidR="00100106">
        <w:rPr>
          <w:rFonts w:ascii="Times New Roman" w:hAnsi="Times New Roman" w:eastAsia="Aptos" w:cs="Times New Roman"/>
          <w:sz w:val="24"/>
          <w:szCs w:val="24"/>
        </w:rPr>
        <w:t xml:space="preserve">hiseaduse </w:t>
      </w:r>
      <w:r w:rsidRPr="006A62B8" w:rsidR="00100106">
        <w:rPr>
          <w:rFonts w:ascii="Times New Roman" w:hAnsi="Times New Roman" w:eastAsia="Aptos" w:cs="Times New Roman"/>
          <w:sz w:val="24"/>
          <w:szCs w:val="24"/>
        </w:rPr>
        <w:lastRenderedPageBreak/>
        <w:t>preambulist tulenevalt on kultuuri s</w:t>
      </w:r>
      <w:r w:rsidRPr="006A62B8" w:rsidR="00100106">
        <w:rPr>
          <w:rFonts w:ascii="Times New Roman" w:hAnsi="Times New Roman" w:eastAsia="Aptos" w:cs="Times New Roman"/>
          <w:sz w:val="24"/>
          <w:szCs w:val="24"/>
        </w:rPr>
        <w:t>ä</w:t>
      </w:r>
      <w:r w:rsidRPr="006A62B8" w:rsidR="00100106">
        <w:rPr>
          <w:rFonts w:ascii="Times New Roman" w:hAnsi="Times New Roman" w:eastAsia="Aptos" w:cs="Times New Roman"/>
          <w:sz w:val="24"/>
          <w:szCs w:val="24"/>
        </w:rPr>
        <w:t>ilimise tagamine erilise t</w:t>
      </w:r>
      <w:r w:rsidRPr="006A62B8" w:rsidR="00100106">
        <w:rPr>
          <w:rFonts w:ascii="Times New Roman" w:hAnsi="Times New Roman" w:eastAsia="Aptos" w:cs="Times New Roman"/>
          <w:sz w:val="24"/>
          <w:szCs w:val="24"/>
        </w:rPr>
        <w:t>ä</w:t>
      </w:r>
      <w:r w:rsidRPr="006A62B8" w:rsidR="00100106">
        <w:rPr>
          <w:rFonts w:ascii="Times New Roman" w:hAnsi="Times New Roman" w:eastAsia="Aptos" w:cs="Times New Roman"/>
          <w:sz w:val="24"/>
          <w:szCs w:val="24"/>
        </w:rPr>
        <w:t>helepanu all, kuid selle eesm</w:t>
      </w:r>
      <w:r w:rsidRPr="006A62B8" w:rsidR="00100106">
        <w:rPr>
          <w:rFonts w:ascii="Times New Roman" w:hAnsi="Times New Roman" w:eastAsia="Aptos" w:cs="Times New Roman"/>
          <w:sz w:val="24"/>
          <w:szCs w:val="24"/>
        </w:rPr>
        <w:t>ä</w:t>
      </w:r>
      <w:r w:rsidRPr="006A62B8" w:rsidR="00100106">
        <w:rPr>
          <w:rFonts w:ascii="Times New Roman" w:hAnsi="Times New Roman" w:eastAsia="Aptos" w:cs="Times New Roman"/>
          <w:sz w:val="24"/>
          <w:szCs w:val="24"/>
        </w:rPr>
        <w:t>rgi t</w:t>
      </w:r>
      <w:r w:rsidRPr="006A62B8" w:rsidR="00100106">
        <w:rPr>
          <w:rFonts w:ascii="Times New Roman" w:hAnsi="Times New Roman" w:eastAsia="Aptos" w:cs="Times New Roman"/>
          <w:sz w:val="24"/>
          <w:szCs w:val="24"/>
        </w:rPr>
        <w:t>ä</w:t>
      </w:r>
      <w:r w:rsidRPr="006A62B8" w:rsidR="00100106">
        <w:rPr>
          <w:rFonts w:ascii="Times New Roman" w:hAnsi="Times New Roman" w:eastAsia="Aptos" w:cs="Times New Roman"/>
          <w:sz w:val="24"/>
          <w:szCs w:val="24"/>
        </w:rPr>
        <w:t>itmiseks on riigiv</w:t>
      </w:r>
      <w:r w:rsidRPr="006A62B8" w:rsidR="00100106">
        <w:rPr>
          <w:rFonts w:ascii="Times New Roman" w:hAnsi="Times New Roman" w:eastAsia="Aptos" w:cs="Times New Roman"/>
          <w:sz w:val="24"/>
          <w:szCs w:val="24"/>
        </w:rPr>
        <w:t>õ</w:t>
      </w:r>
      <w:r w:rsidRPr="006A62B8" w:rsidR="00100106">
        <w:rPr>
          <w:rFonts w:ascii="Times New Roman" w:hAnsi="Times New Roman" w:eastAsia="Aptos" w:cs="Times New Roman"/>
          <w:sz w:val="24"/>
          <w:szCs w:val="24"/>
        </w:rPr>
        <w:t>imul lai otsustusruum</w:t>
      </w:r>
      <w:r w:rsidR="00490161">
        <w:rPr>
          <w:rFonts w:ascii="Times New Roman" w:hAnsi="Times New Roman" w:eastAsia="Aptos" w:cs="Times New Roman"/>
          <w:sz w:val="24"/>
          <w:szCs w:val="24"/>
        </w:rPr>
        <w:t>.</w:t>
      </w:r>
      <w:r w:rsidRPr="006A62B8" w:rsidR="00100106">
        <w:rPr>
          <w:rFonts w:ascii="Times New Roman" w:hAnsi="Times New Roman" w:eastAsia="Aptos" w:cs="Times New Roman"/>
          <w:sz w:val="24"/>
          <w:szCs w:val="24"/>
        </w:rPr>
        <w:t xml:space="preserve"> </w:t>
      </w:r>
      <w:r w:rsidRPr="006A62B8" w:rsidR="00100106">
        <w:rPr>
          <w:rFonts w:ascii="Times New Roman" w:hAnsi="Times New Roman" w:eastAsia="Aptos" w:cs="Times New Roman"/>
          <w:sz w:val="24"/>
          <w:szCs w:val="24"/>
        </w:rPr>
        <w:t>Ü</w:t>
      </w:r>
      <w:r w:rsidRPr="006A62B8" w:rsidR="00100106">
        <w:rPr>
          <w:rFonts w:ascii="Times New Roman" w:hAnsi="Times New Roman" w:eastAsia="Aptos" w:cs="Times New Roman"/>
          <w:sz w:val="24"/>
          <w:szCs w:val="24"/>
        </w:rPr>
        <w:t xml:space="preserve">heks selliseks meetmeks </w:t>
      </w:r>
      <w:r w:rsidR="00410CA6">
        <w:rPr>
          <w:rFonts w:ascii="Times New Roman" w:hAnsi="Times New Roman" w:eastAsia="Aptos" w:cs="Times New Roman"/>
          <w:sz w:val="24"/>
          <w:szCs w:val="24"/>
        </w:rPr>
        <w:t>võib olla</w:t>
      </w:r>
      <w:r w:rsidRPr="006A62B8" w:rsidR="00100106">
        <w:rPr>
          <w:rFonts w:ascii="Times New Roman" w:hAnsi="Times New Roman" w:eastAsia="Aptos" w:cs="Times New Roman"/>
          <w:sz w:val="24"/>
          <w:szCs w:val="24"/>
        </w:rPr>
        <w:t xml:space="preserve"> stipendiumi</w:t>
      </w:r>
      <w:r w:rsidR="00410CA6">
        <w:rPr>
          <w:rFonts w:ascii="Times New Roman" w:hAnsi="Times New Roman" w:eastAsia="Aptos" w:cs="Times New Roman"/>
          <w:sz w:val="24"/>
          <w:szCs w:val="24"/>
        </w:rPr>
        <w:t>d</w:t>
      </w:r>
      <w:r w:rsidRPr="006A62B8" w:rsidR="00100106">
        <w:rPr>
          <w:rFonts w:ascii="Times New Roman" w:hAnsi="Times New Roman" w:eastAsia="Aptos" w:cs="Times New Roman"/>
          <w:sz w:val="24"/>
          <w:szCs w:val="24"/>
        </w:rPr>
        <w:t xml:space="preserve">e andmine, mis </w:t>
      </w:r>
      <w:r w:rsidR="00490161">
        <w:rPr>
          <w:rFonts w:ascii="Times New Roman" w:hAnsi="Times New Roman" w:eastAsia="Aptos" w:cs="Times New Roman"/>
          <w:sz w:val="24"/>
          <w:szCs w:val="24"/>
        </w:rPr>
        <w:t xml:space="preserve">on </w:t>
      </w:r>
      <w:r w:rsidRPr="006A62B8" w:rsidR="00100106">
        <w:rPr>
          <w:rFonts w:ascii="Times New Roman" w:hAnsi="Times New Roman" w:eastAsia="Aptos" w:cs="Times New Roman"/>
          <w:sz w:val="24"/>
          <w:szCs w:val="24"/>
        </w:rPr>
        <w:t>ü</w:t>
      </w:r>
      <w:r w:rsidRPr="006A62B8" w:rsidR="00100106">
        <w:rPr>
          <w:rFonts w:ascii="Times New Roman" w:hAnsi="Times New Roman" w:eastAsia="Aptos" w:cs="Times New Roman"/>
          <w:sz w:val="24"/>
          <w:szCs w:val="24"/>
        </w:rPr>
        <w:t>heks osaks kultuurivaldkonda suunatud toetusmeetmete</w:t>
      </w:r>
      <w:r w:rsidR="00DA342C">
        <w:rPr>
          <w:rFonts w:ascii="Times New Roman" w:hAnsi="Times New Roman" w:eastAsia="Aptos" w:cs="Times New Roman"/>
          <w:sz w:val="24"/>
          <w:szCs w:val="24"/>
        </w:rPr>
        <w:t xml:space="preserve"> valikust</w:t>
      </w:r>
      <w:r w:rsidRPr="006A62B8" w:rsidR="00100106">
        <w:rPr>
          <w:rFonts w:ascii="Times New Roman" w:hAnsi="Times New Roman" w:eastAsia="Aptos" w:cs="Times New Roman"/>
          <w:sz w:val="24"/>
          <w:szCs w:val="24"/>
        </w:rPr>
        <w:t>. Selle juures on riigiv</w:t>
      </w:r>
      <w:r w:rsidRPr="006A62B8" w:rsidR="00100106">
        <w:rPr>
          <w:rFonts w:ascii="Times New Roman" w:hAnsi="Times New Roman" w:eastAsia="Aptos" w:cs="Times New Roman"/>
          <w:sz w:val="24"/>
          <w:szCs w:val="24"/>
        </w:rPr>
        <w:t>õ</w:t>
      </w:r>
      <w:r w:rsidRPr="006A62B8" w:rsidR="00100106">
        <w:rPr>
          <w:rFonts w:ascii="Times New Roman" w:hAnsi="Times New Roman" w:eastAsia="Aptos" w:cs="Times New Roman"/>
          <w:sz w:val="24"/>
          <w:szCs w:val="24"/>
        </w:rPr>
        <w:t xml:space="preserve">imul </w:t>
      </w:r>
      <w:r w:rsidRPr="006A62B8" w:rsidR="00100106">
        <w:rPr>
          <w:rFonts w:ascii="Times New Roman" w:hAnsi="Times New Roman" w:eastAsia="Aptos" w:cs="Times New Roman"/>
          <w:sz w:val="24"/>
          <w:szCs w:val="24"/>
        </w:rPr>
        <w:t>õ</w:t>
      </w:r>
      <w:r w:rsidRPr="006A62B8" w:rsidR="00100106">
        <w:rPr>
          <w:rFonts w:ascii="Times New Roman" w:hAnsi="Times New Roman" w:eastAsia="Aptos" w:cs="Times New Roman"/>
          <w:sz w:val="24"/>
          <w:szCs w:val="24"/>
        </w:rPr>
        <w:t>igus kaaluda eelarvelisi v</w:t>
      </w:r>
      <w:r w:rsidRPr="006A62B8" w:rsidR="00100106">
        <w:rPr>
          <w:rFonts w:ascii="Times New Roman" w:hAnsi="Times New Roman" w:eastAsia="Aptos" w:cs="Times New Roman"/>
          <w:sz w:val="24"/>
          <w:szCs w:val="24"/>
        </w:rPr>
        <w:t>õ</w:t>
      </w:r>
      <w:r w:rsidRPr="006A62B8" w:rsidR="00100106">
        <w:rPr>
          <w:rFonts w:ascii="Times New Roman" w:hAnsi="Times New Roman" w:eastAsia="Aptos" w:cs="Times New Roman"/>
          <w:sz w:val="24"/>
          <w:szCs w:val="24"/>
        </w:rPr>
        <w:t xml:space="preserve">imalusi ja vajadusi ning kultuurivaldkonna toetamise prioriteete muutuvas keskkonnas ning kujundada </w:t>
      </w:r>
      <w:r w:rsidR="003A3C80">
        <w:rPr>
          <w:rFonts w:ascii="Times New Roman" w:hAnsi="Times New Roman" w:eastAsia="Aptos" w:cs="Times New Roman"/>
          <w:sz w:val="24"/>
          <w:szCs w:val="24"/>
        </w:rPr>
        <w:t xml:space="preserve">vajaduse korral </w:t>
      </w:r>
      <w:r w:rsidRPr="006A62B8" w:rsidR="00100106">
        <w:rPr>
          <w:rFonts w:ascii="Times New Roman" w:hAnsi="Times New Roman" w:eastAsia="Aptos" w:cs="Times New Roman"/>
          <w:sz w:val="24"/>
          <w:szCs w:val="24"/>
        </w:rPr>
        <w:t>eelarv</w:t>
      </w:r>
      <w:r w:rsidR="00410CA6">
        <w:rPr>
          <w:rFonts w:ascii="Times New Roman" w:hAnsi="Times New Roman" w:eastAsia="Aptos" w:cs="Times New Roman"/>
          <w:sz w:val="24"/>
          <w:szCs w:val="24"/>
        </w:rPr>
        <w:t>e</w:t>
      </w:r>
      <w:r w:rsidRPr="006A62B8" w:rsidR="00100106">
        <w:rPr>
          <w:rFonts w:ascii="Times New Roman" w:hAnsi="Times New Roman" w:eastAsia="Aptos" w:cs="Times New Roman"/>
          <w:sz w:val="24"/>
          <w:szCs w:val="24"/>
        </w:rPr>
        <w:t xml:space="preserve">liste vahendite jaotamise alused ja korraldus </w:t>
      </w:r>
      <w:r w:rsidRPr="006A62B8" w:rsidR="00100106">
        <w:rPr>
          <w:rFonts w:ascii="Times New Roman" w:hAnsi="Times New Roman" w:eastAsia="Aptos" w:cs="Times New Roman"/>
          <w:sz w:val="24"/>
          <w:szCs w:val="24"/>
        </w:rPr>
        <w:t>ü</w:t>
      </w:r>
      <w:r w:rsidRPr="006A62B8" w:rsidR="00100106">
        <w:rPr>
          <w:rFonts w:ascii="Times New Roman" w:hAnsi="Times New Roman" w:eastAsia="Aptos" w:cs="Times New Roman"/>
          <w:sz w:val="24"/>
          <w:szCs w:val="24"/>
        </w:rPr>
        <w:t>mber. Kultuuristipendiumi</w:t>
      </w:r>
      <w:r w:rsidR="00410CA6">
        <w:rPr>
          <w:rFonts w:ascii="Times New Roman" w:hAnsi="Times New Roman" w:eastAsia="Aptos" w:cs="Times New Roman"/>
          <w:sz w:val="24"/>
          <w:szCs w:val="24"/>
        </w:rPr>
        <w:t>d</w:t>
      </w:r>
      <w:r w:rsidRPr="006A62B8" w:rsidR="00100106">
        <w:rPr>
          <w:rFonts w:ascii="Times New Roman" w:hAnsi="Times New Roman" w:eastAsia="Aptos" w:cs="Times New Roman"/>
          <w:sz w:val="24"/>
          <w:szCs w:val="24"/>
        </w:rPr>
        <w:t>e kaotamise puhul tuleb silmas pidada, et selle rahaline maht on v</w:t>
      </w:r>
      <w:r w:rsidRPr="006A62B8" w:rsidR="00100106">
        <w:rPr>
          <w:rFonts w:ascii="Times New Roman" w:hAnsi="Times New Roman" w:eastAsia="Aptos" w:cs="Times New Roman"/>
          <w:sz w:val="24"/>
          <w:szCs w:val="24"/>
        </w:rPr>
        <w:t>ä</w:t>
      </w:r>
      <w:r w:rsidRPr="006A62B8" w:rsidR="00100106">
        <w:rPr>
          <w:rFonts w:ascii="Times New Roman" w:hAnsi="Times New Roman" w:eastAsia="Aptos" w:cs="Times New Roman"/>
          <w:sz w:val="24"/>
          <w:szCs w:val="24"/>
        </w:rPr>
        <w:t>ike ning m</w:t>
      </w:r>
      <w:r w:rsidRPr="006A62B8" w:rsidR="00100106">
        <w:rPr>
          <w:rFonts w:ascii="Times New Roman" w:hAnsi="Times New Roman" w:eastAsia="Aptos" w:cs="Times New Roman"/>
          <w:sz w:val="24"/>
          <w:szCs w:val="24"/>
        </w:rPr>
        <w:t>õ</w:t>
      </w:r>
      <w:r w:rsidRPr="006A62B8" w:rsidR="00100106">
        <w:rPr>
          <w:rFonts w:ascii="Times New Roman" w:hAnsi="Times New Roman" w:eastAsia="Aptos" w:cs="Times New Roman"/>
          <w:sz w:val="24"/>
          <w:szCs w:val="24"/>
        </w:rPr>
        <w:t>jutatud sihtr</w:t>
      </w:r>
      <w:r w:rsidRPr="006A62B8" w:rsidR="00100106">
        <w:rPr>
          <w:rFonts w:ascii="Times New Roman" w:hAnsi="Times New Roman" w:eastAsia="Aptos" w:cs="Times New Roman"/>
          <w:sz w:val="24"/>
          <w:szCs w:val="24"/>
        </w:rPr>
        <w:t>ü</w:t>
      </w:r>
      <w:r w:rsidRPr="006A62B8" w:rsidR="00100106">
        <w:rPr>
          <w:rFonts w:ascii="Times New Roman" w:hAnsi="Times New Roman" w:eastAsia="Aptos" w:cs="Times New Roman"/>
          <w:sz w:val="24"/>
          <w:szCs w:val="24"/>
        </w:rPr>
        <w:t>hm samuti. Kultuuristipendiumi</w:t>
      </w:r>
      <w:r w:rsidR="00410CA6">
        <w:rPr>
          <w:rFonts w:ascii="Times New Roman" w:hAnsi="Times New Roman" w:eastAsia="Aptos" w:cs="Times New Roman"/>
          <w:sz w:val="24"/>
          <w:szCs w:val="24"/>
        </w:rPr>
        <w:t>d</w:t>
      </w:r>
      <w:r w:rsidRPr="006A62B8" w:rsidR="00100106">
        <w:rPr>
          <w:rFonts w:ascii="Times New Roman" w:hAnsi="Times New Roman" w:eastAsia="Aptos" w:cs="Times New Roman"/>
          <w:sz w:val="24"/>
          <w:szCs w:val="24"/>
        </w:rPr>
        <w:t>e kaotamine ei piira m</w:t>
      </w:r>
      <w:r w:rsidRPr="006A62B8" w:rsidR="00100106">
        <w:rPr>
          <w:rFonts w:ascii="Times New Roman" w:hAnsi="Times New Roman" w:eastAsia="Aptos" w:cs="Times New Roman"/>
          <w:sz w:val="24"/>
          <w:szCs w:val="24"/>
        </w:rPr>
        <w:t>ä</w:t>
      </w:r>
      <w:r w:rsidRPr="006A62B8" w:rsidR="00100106">
        <w:rPr>
          <w:rFonts w:ascii="Times New Roman" w:hAnsi="Times New Roman" w:eastAsia="Aptos" w:cs="Times New Roman"/>
          <w:sz w:val="24"/>
          <w:szCs w:val="24"/>
        </w:rPr>
        <w:t>rkimisv</w:t>
      </w:r>
      <w:r w:rsidRPr="006A62B8" w:rsidR="00100106">
        <w:rPr>
          <w:rFonts w:ascii="Times New Roman" w:hAnsi="Times New Roman" w:eastAsia="Aptos" w:cs="Times New Roman"/>
          <w:sz w:val="24"/>
          <w:szCs w:val="24"/>
        </w:rPr>
        <w:t>ää</w:t>
      </w:r>
      <w:r w:rsidRPr="006A62B8" w:rsidR="00100106">
        <w:rPr>
          <w:rFonts w:ascii="Times New Roman" w:hAnsi="Times New Roman" w:eastAsia="Aptos" w:cs="Times New Roman"/>
          <w:sz w:val="24"/>
          <w:szCs w:val="24"/>
        </w:rPr>
        <w:t>rselt isikute v</w:t>
      </w:r>
      <w:r w:rsidRPr="006A62B8" w:rsidR="00100106">
        <w:rPr>
          <w:rFonts w:ascii="Times New Roman" w:hAnsi="Times New Roman" w:eastAsia="Aptos" w:cs="Times New Roman"/>
          <w:sz w:val="24"/>
          <w:szCs w:val="24"/>
        </w:rPr>
        <w:t>õ</w:t>
      </w:r>
      <w:r w:rsidRPr="006A62B8" w:rsidR="00100106">
        <w:rPr>
          <w:rFonts w:ascii="Times New Roman" w:hAnsi="Times New Roman" w:eastAsia="Aptos" w:cs="Times New Roman"/>
          <w:sz w:val="24"/>
          <w:szCs w:val="24"/>
        </w:rPr>
        <w:t>imalusi ennast vabalt teostada. Samas on olemas teised riiklikud toetusmeetmed Kultuuriministeeriumis, Eesti Kultuurkapitalis ning Haridus- ja Teadusministeeriumi haldusalas, mis samalaadselt ja m</w:t>
      </w:r>
      <w:r w:rsidRPr="006A62B8" w:rsidR="00100106">
        <w:rPr>
          <w:rFonts w:ascii="Times New Roman" w:hAnsi="Times New Roman" w:eastAsia="Aptos" w:cs="Times New Roman"/>
          <w:sz w:val="24"/>
          <w:szCs w:val="24"/>
        </w:rPr>
        <w:t>õ</w:t>
      </w:r>
      <w:r w:rsidRPr="006A62B8" w:rsidR="00100106">
        <w:rPr>
          <w:rFonts w:ascii="Times New Roman" w:hAnsi="Times New Roman" w:eastAsia="Aptos" w:cs="Times New Roman"/>
          <w:sz w:val="24"/>
          <w:szCs w:val="24"/>
        </w:rPr>
        <w:t xml:space="preserve">jusamalt isikute vaba enesetoestamine </w:t>
      </w:r>
      <w:r w:rsidRPr="006A62B8" w:rsidR="00100106">
        <w:rPr>
          <w:rFonts w:ascii="Times New Roman" w:hAnsi="Times New Roman" w:eastAsia="Aptos" w:cs="Times New Roman"/>
          <w:sz w:val="24"/>
          <w:szCs w:val="24"/>
        </w:rPr>
        <w:t>õ</w:t>
      </w:r>
      <w:r w:rsidRPr="006A62B8" w:rsidR="00100106">
        <w:rPr>
          <w:rFonts w:ascii="Times New Roman" w:hAnsi="Times New Roman" w:eastAsia="Aptos" w:cs="Times New Roman"/>
          <w:sz w:val="24"/>
          <w:szCs w:val="24"/>
        </w:rPr>
        <w:t xml:space="preserve">igust toetavad. </w:t>
      </w:r>
      <w:r w:rsidR="0044063A">
        <w:rPr>
          <w:rFonts w:ascii="Times New Roman" w:hAnsi="Times New Roman" w:eastAsia="Aptos" w:cs="Times New Roman"/>
          <w:sz w:val="24"/>
          <w:szCs w:val="24"/>
        </w:rPr>
        <w:t xml:space="preserve">Sellest </w:t>
      </w:r>
      <w:r w:rsidR="00695A34">
        <w:rPr>
          <w:rFonts w:ascii="Times New Roman" w:hAnsi="Times New Roman" w:eastAsia="Aptos" w:cs="Times New Roman"/>
          <w:sz w:val="24"/>
          <w:szCs w:val="24"/>
        </w:rPr>
        <w:t xml:space="preserve">tulenevalt on kavandatud muudatus põhiseadusega kooskõlas. </w:t>
      </w:r>
    </w:p>
    <w:p w:rsidRPr="006A62B8" w:rsidR="00294125" w:rsidP="006A62B8" w:rsidRDefault="00294125" w14:paraId="324C2C99" w14:textId="371118FE">
      <w:pPr>
        <w:spacing w:line="240" w:lineRule="auto"/>
        <w:contextualSpacing/>
        <w:jc w:val="both"/>
        <w:rPr>
          <w:rFonts w:ascii="Times New Roman" w:hAnsi="Times New Roman" w:cs="Times New Roman"/>
          <w:b/>
          <w:sz w:val="24"/>
          <w:szCs w:val="24"/>
        </w:rPr>
      </w:pPr>
      <w:bookmarkStart w:name="_Hlk216178960" w:id="11"/>
      <w:r w:rsidRPr="006A62B8">
        <w:rPr>
          <w:rFonts w:ascii="Times New Roman" w:hAnsi="Times New Roman" w:cs="Times New Roman"/>
          <w:b/>
          <w:sz w:val="24"/>
          <w:szCs w:val="24"/>
        </w:rPr>
        <w:t>Paragrahvi 1 punktiga 1</w:t>
      </w:r>
      <w:r w:rsidRPr="006A62B8" w:rsidR="00DE6F72">
        <w:rPr>
          <w:rFonts w:ascii="Times New Roman" w:hAnsi="Times New Roman" w:cs="Times New Roman"/>
          <w:b/>
          <w:sz w:val="24"/>
          <w:szCs w:val="24"/>
        </w:rPr>
        <w:t>3</w:t>
      </w:r>
      <w:r w:rsidRPr="006A62B8">
        <w:rPr>
          <w:rFonts w:ascii="Times New Roman" w:hAnsi="Times New Roman" w:cs="Times New Roman"/>
          <w:b/>
          <w:sz w:val="24"/>
          <w:szCs w:val="24"/>
        </w:rPr>
        <w:t xml:space="preserve"> </w:t>
      </w:r>
      <w:r w:rsidR="00FA6455">
        <w:rPr>
          <w:rFonts w:ascii="Times New Roman" w:hAnsi="Times New Roman" w:cs="Times New Roman"/>
          <w:bCs/>
          <w:sz w:val="24"/>
          <w:szCs w:val="24"/>
        </w:rPr>
        <w:t>täiendata</w:t>
      </w:r>
      <w:r w:rsidR="00FE02DD">
        <w:rPr>
          <w:rFonts w:ascii="Times New Roman" w:hAnsi="Times New Roman" w:cs="Times New Roman"/>
          <w:bCs/>
          <w:sz w:val="24"/>
          <w:szCs w:val="24"/>
        </w:rPr>
        <w:t>kse</w:t>
      </w:r>
      <w:r w:rsidR="00FA6455">
        <w:rPr>
          <w:rFonts w:ascii="Times New Roman" w:hAnsi="Times New Roman" w:cs="Times New Roman"/>
          <w:b/>
          <w:sz w:val="24"/>
          <w:szCs w:val="24"/>
        </w:rPr>
        <w:t xml:space="preserve"> </w:t>
      </w:r>
      <w:r w:rsidRPr="006A62B8" w:rsidR="00DE6F72">
        <w:rPr>
          <w:rFonts w:ascii="Times New Roman" w:hAnsi="Times New Roman" w:cs="Times New Roman"/>
          <w:sz w:val="24"/>
          <w:szCs w:val="24"/>
        </w:rPr>
        <w:t>RKPPS-i §</w:t>
      </w:r>
      <w:r w:rsidRPr="006A62B8" w:rsidR="00D6693B">
        <w:rPr>
          <w:rFonts w:ascii="Times New Roman" w:hAnsi="Times New Roman" w:cs="Times New Roman"/>
          <w:sz w:val="24"/>
          <w:szCs w:val="24"/>
        </w:rPr>
        <w:t xml:space="preserve">-i </w:t>
      </w:r>
      <w:r w:rsidRPr="006A62B8">
        <w:rPr>
          <w:rFonts w:ascii="Times New Roman" w:hAnsi="Times New Roman" w:cs="Times New Roman"/>
          <w:sz w:val="24"/>
          <w:szCs w:val="24"/>
        </w:rPr>
        <w:t>16 lõi</w:t>
      </w:r>
      <w:r w:rsidR="00FE02DD">
        <w:rPr>
          <w:rFonts w:ascii="Times New Roman" w:hAnsi="Times New Roman" w:cs="Times New Roman"/>
          <w:sz w:val="24"/>
          <w:szCs w:val="24"/>
        </w:rPr>
        <w:t>kega</w:t>
      </w:r>
      <w:r w:rsidRPr="006A62B8">
        <w:rPr>
          <w:rFonts w:ascii="Times New Roman" w:hAnsi="Times New Roman" w:cs="Times New Roman"/>
          <w:sz w:val="24"/>
          <w:szCs w:val="24"/>
        </w:rPr>
        <w:t xml:space="preserve"> 3</w:t>
      </w:r>
      <w:r w:rsidR="00FE02DD">
        <w:rPr>
          <w:rFonts w:ascii="Times New Roman" w:hAnsi="Times New Roman" w:cs="Times New Roman"/>
          <w:sz w:val="24"/>
          <w:szCs w:val="24"/>
        </w:rPr>
        <w:t>, milles sätestatakse</w:t>
      </w:r>
      <w:r w:rsidRPr="006A62B8" w:rsidR="00D6693B">
        <w:rPr>
          <w:rFonts w:ascii="Times New Roman" w:hAnsi="Times New Roman" w:cs="Times New Roman"/>
          <w:sz w:val="24"/>
          <w:szCs w:val="24"/>
        </w:rPr>
        <w:t xml:space="preserve"> sarnaselt kultuuripreemiate</w:t>
      </w:r>
      <w:r w:rsidRPr="006A62B8" w:rsidR="00360B96">
        <w:rPr>
          <w:rFonts w:ascii="Times New Roman" w:hAnsi="Times New Roman" w:cs="Times New Roman"/>
          <w:sz w:val="24"/>
          <w:szCs w:val="24"/>
        </w:rPr>
        <w:t xml:space="preserve">le </w:t>
      </w:r>
      <w:r w:rsidRPr="006A62B8" w:rsidR="009617A2">
        <w:rPr>
          <w:rFonts w:ascii="Times New Roman" w:hAnsi="Times New Roman" w:cs="Times New Roman"/>
          <w:sz w:val="24"/>
          <w:szCs w:val="24"/>
        </w:rPr>
        <w:t xml:space="preserve">riigi F. J. Wiedemanni keeleauhinna määramise raames isikuandmete töötlemise regulatsiooni. </w:t>
      </w:r>
      <w:r w:rsidRPr="006A62B8" w:rsidR="008837C8">
        <w:rPr>
          <w:rFonts w:ascii="Times New Roman" w:hAnsi="Times New Roman" w:cs="Times New Roman"/>
          <w:sz w:val="24"/>
          <w:szCs w:val="24"/>
        </w:rPr>
        <w:t>Selle sisu ja põhjendused on kattuvad seletuskirja punktis 11 kirjeldatuga.</w:t>
      </w:r>
    </w:p>
    <w:bookmarkEnd w:id="11"/>
    <w:p w:rsidRPr="008837C8" w:rsidR="008837C8" w:rsidP="008837C8" w:rsidRDefault="008837C8" w14:paraId="6C99D034" w14:textId="77777777">
      <w:pPr>
        <w:spacing w:line="240" w:lineRule="auto"/>
        <w:contextualSpacing/>
        <w:rPr>
          <w:rFonts w:ascii="Times New Roman" w:hAnsi="Times New Roman" w:cs="Times New Roman"/>
          <w:b/>
          <w:bCs/>
        </w:rPr>
      </w:pPr>
    </w:p>
    <w:p w:rsidRPr="00C91C01" w:rsidR="00C91C01" w:rsidP="00C03022" w:rsidRDefault="00AC2DE8" w14:paraId="163CFBD0" w14:textId="57B813A3">
      <w:pPr>
        <w:jc w:val="both"/>
        <w:rPr>
          <w:rFonts w:ascii="Times New Roman" w:hAnsi="Times New Roman" w:eastAsia="Times New Roman" w:cs="Times New Roman"/>
          <w:color w:val="202020"/>
          <w:sz w:val="24"/>
          <w:szCs w:val="24"/>
          <w:lang w:eastAsia="et-EE"/>
        </w:rPr>
      </w:pPr>
      <w:r>
        <w:rPr>
          <w:rFonts w:ascii="Times New Roman" w:hAnsi="Times New Roman" w:cs="Times New Roman"/>
          <w:b/>
          <w:bCs/>
          <w:sz w:val="24"/>
          <w:szCs w:val="24"/>
        </w:rPr>
        <w:t xml:space="preserve">Paragrahvis </w:t>
      </w:r>
      <w:r w:rsidRPr="00AC2DE8">
        <w:rPr>
          <w:rFonts w:ascii="Times New Roman" w:hAnsi="Times New Roman" w:cs="Times New Roman"/>
          <w:b/>
          <w:bCs/>
          <w:sz w:val="24"/>
          <w:szCs w:val="24"/>
        </w:rPr>
        <w:t>2</w:t>
      </w:r>
      <w:r>
        <w:rPr>
          <w:rFonts w:ascii="Times New Roman" w:hAnsi="Times New Roman" w:cs="Times New Roman"/>
          <w:b/>
          <w:bCs/>
          <w:sz w:val="24"/>
          <w:szCs w:val="24"/>
        </w:rPr>
        <w:t xml:space="preserve"> </w:t>
      </w:r>
      <w:r w:rsidRPr="00412625" w:rsidR="00D52049">
        <w:rPr>
          <w:rFonts w:ascii="Times New Roman" w:hAnsi="Times New Roman" w:cs="Times New Roman"/>
          <w:sz w:val="24"/>
          <w:szCs w:val="24"/>
        </w:rPr>
        <w:t>nähakse ette</w:t>
      </w:r>
      <w:r w:rsidR="00D52049">
        <w:rPr>
          <w:rFonts w:ascii="Times New Roman" w:hAnsi="Times New Roman" w:cs="Times New Roman"/>
          <w:b/>
          <w:bCs/>
          <w:sz w:val="24"/>
          <w:szCs w:val="24"/>
        </w:rPr>
        <w:t xml:space="preserve"> </w:t>
      </w:r>
      <w:proofErr w:type="spellStart"/>
      <w:r w:rsidR="00414652">
        <w:rPr>
          <w:rFonts w:ascii="Times New Roman" w:hAnsi="Times New Roman" w:cs="Times New Roman"/>
          <w:sz w:val="24"/>
          <w:szCs w:val="24"/>
        </w:rPr>
        <w:t>S</w:t>
      </w:r>
      <w:r w:rsidR="000B6105">
        <w:rPr>
          <w:rFonts w:ascii="Times New Roman" w:hAnsi="Times New Roman" w:cs="Times New Roman"/>
          <w:sz w:val="24"/>
          <w:szCs w:val="24"/>
        </w:rPr>
        <w:t>p</w:t>
      </w:r>
      <w:r w:rsidR="00414652">
        <w:rPr>
          <w:rFonts w:ascii="Times New Roman" w:hAnsi="Times New Roman" w:cs="Times New Roman"/>
          <w:sz w:val="24"/>
          <w:szCs w:val="24"/>
        </w:rPr>
        <w:t>S</w:t>
      </w:r>
      <w:proofErr w:type="spellEnd"/>
      <w:r w:rsidR="004860D9">
        <w:rPr>
          <w:rFonts w:ascii="Times New Roman" w:hAnsi="Times New Roman" w:cs="Times New Roman"/>
          <w:sz w:val="24"/>
          <w:szCs w:val="24"/>
        </w:rPr>
        <w:t>-i</w:t>
      </w:r>
      <w:r w:rsidRPr="00AC2DE8" w:rsidR="00414652">
        <w:rPr>
          <w:rFonts w:ascii="Times New Roman" w:hAnsi="Times New Roman" w:cs="Times New Roman"/>
          <w:sz w:val="24"/>
          <w:szCs w:val="24"/>
        </w:rPr>
        <w:t xml:space="preserve"> </w:t>
      </w:r>
      <w:r>
        <w:rPr>
          <w:rFonts w:ascii="Times New Roman" w:hAnsi="Times New Roman" w:cs="Times New Roman"/>
          <w:sz w:val="24"/>
          <w:szCs w:val="24"/>
        </w:rPr>
        <w:t xml:space="preserve">§ 10 </w:t>
      </w:r>
      <w:r w:rsidRPr="00AC2DE8">
        <w:rPr>
          <w:rFonts w:ascii="Times New Roman" w:hAnsi="Times New Roman" w:cs="Times New Roman"/>
          <w:sz w:val="24"/>
          <w:szCs w:val="24"/>
        </w:rPr>
        <w:t>muutmine</w:t>
      </w:r>
      <w:r>
        <w:rPr>
          <w:rFonts w:ascii="Times New Roman" w:hAnsi="Times New Roman" w:cs="Times New Roman"/>
          <w:sz w:val="24"/>
          <w:szCs w:val="24"/>
        </w:rPr>
        <w:t xml:space="preserve">. </w:t>
      </w:r>
      <w:r w:rsidR="00D23AE3">
        <w:rPr>
          <w:rFonts w:ascii="Times New Roman" w:hAnsi="Times New Roman" w:cs="Times New Roman"/>
          <w:sz w:val="24"/>
          <w:szCs w:val="24"/>
        </w:rPr>
        <w:t xml:space="preserve">Sellega jäetakse </w:t>
      </w:r>
      <w:proofErr w:type="spellStart"/>
      <w:r w:rsidR="00D23AE3">
        <w:rPr>
          <w:rFonts w:ascii="Times New Roman" w:hAnsi="Times New Roman" w:cs="Times New Roman"/>
          <w:sz w:val="24"/>
          <w:szCs w:val="24"/>
        </w:rPr>
        <w:t>S</w:t>
      </w:r>
      <w:r w:rsidR="000B6105">
        <w:rPr>
          <w:rFonts w:ascii="Times New Roman" w:hAnsi="Times New Roman" w:cs="Times New Roman"/>
          <w:sz w:val="24"/>
          <w:szCs w:val="24"/>
        </w:rPr>
        <w:t>p</w:t>
      </w:r>
      <w:r w:rsidR="00D23AE3">
        <w:rPr>
          <w:rFonts w:ascii="Times New Roman" w:hAnsi="Times New Roman" w:cs="Times New Roman"/>
          <w:sz w:val="24"/>
          <w:szCs w:val="24"/>
        </w:rPr>
        <w:t>S</w:t>
      </w:r>
      <w:proofErr w:type="spellEnd"/>
      <w:r w:rsidR="00D23AE3">
        <w:rPr>
          <w:rFonts w:ascii="Times New Roman" w:hAnsi="Times New Roman" w:cs="Times New Roman"/>
          <w:sz w:val="24"/>
          <w:szCs w:val="24"/>
        </w:rPr>
        <w:t>-</w:t>
      </w:r>
      <w:r w:rsidR="004860D9">
        <w:rPr>
          <w:rFonts w:ascii="Times New Roman" w:hAnsi="Times New Roman" w:cs="Times New Roman"/>
          <w:sz w:val="24"/>
          <w:szCs w:val="24"/>
        </w:rPr>
        <w:t>i</w:t>
      </w:r>
      <w:r w:rsidR="00D23AE3">
        <w:rPr>
          <w:rFonts w:ascii="Times New Roman" w:hAnsi="Times New Roman" w:cs="Times New Roman"/>
          <w:sz w:val="24"/>
          <w:szCs w:val="24"/>
        </w:rPr>
        <w:t xml:space="preserve">st välja riiklikud </w:t>
      </w:r>
      <w:r w:rsidR="00F13850">
        <w:rPr>
          <w:rFonts w:ascii="Times New Roman" w:hAnsi="Times New Roman" w:cs="Times New Roman"/>
          <w:sz w:val="24"/>
          <w:szCs w:val="24"/>
        </w:rPr>
        <w:t>spordistipendiumid</w:t>
      </w:r>
      <w:r w:rsidR="0036303C">
        <w:rPr>
          <w:rFonts w:ascii="Times New Roman" w:hAnsi="Times New Roman" w:cs="Times New Roman"/>
          <w:sz w:val="24"/>
          <w:szCs w:val="24"/>
        </w:rPr>
        <w:t xml:space="preserve"> (edaspidi </w:t>
      </w:r>
      <w:r w:rsidRPr="393160AB" w:rsidR="0036303C">
        <w:rPr>
          <w:rFonts w:ascii="Times New Roman" w:hAnsi="Times New Roman" w:cs="Times New Roman"/>
          <w:i/>
          <w:iCs/>
          <w:sz w:val="24"/>
          <w:szCs w:val="24"/>
        </w:rPr>
        <w:t>spord</w:t>
      </w:r>
      <w:r w:rsidRPr="393160AB" w:rsidR="00D458C4">
        <w:rPr>
          <w:rFonts w:ascii="Times New Roman" w:hAnsi="Times New Roman" w:cs="Times New Roman"/>
          <w:i/>
          <w:iCs/>
          <w:sz w:val="24"/>
          <w:szCs w:val="24"/>
        </w:rPr>
        <w:t>i</w:t>
      </w:r>
      <w:r w:rsidRPr="393160AB" w:rsidR="0036303C">
        <w:rPr>
          <w:rFonts w:ascii="Times New Roman" w:hAnsi="Times New Roman" w:cs="Times New Roman"/>
          <w:i/>
          <w:iCs/>
          <w:sz w:val="24"/>
          <w:szCs w:val="24"/>
        </w:rPr>
        <w:t>stipendium</w:t>
      </w:r>
      <w:r w:rsidR="0036303C">
        <w:rPr>
          <w:rFonts w:ascii="Times New Roman" w:hAnsi="Times New Roman" w:cs="Times New Roman"/>
          <w:sz w:val="24"/>
          <w:szCs w:val="24"/>
        </w:rPr>
        <w:t>)</w:t>
      </w:r>
      <w:r w:rsidR="00F13850">
        <w:rPr>
          <w:rFonts w:ascii="Times New Roman" w:hAnsi="Times New Roman" w:cs="Times New Roman"/>
          <w:sz w:val="24"/>
          <w:szCs w:val="24"/>
        </w:rPr>
        <w:t xml:space="preserve"> </w:t>
      </w:r>
      <w:r w:rsidR="00D23AE3">
        <w:rPr>
          <w:rFonts w:ascii="Times New Roman" w:hAnsi="Times New Roman" w:cs="Times New Roman"/>
          <w:sz w:val="24"/>
          <w:szCs w:val="24"/>
        </w:rPr>
        <w:t xml:space="preserve">ning </w:t>
      </w:r>
      <w:r w:rsidRPr="00E33D1C" w:rsidR="00D23AE3">
        <w:rPr>
          <w:rFonts w:ascii="Times New Roman" w:hAnsi="Times New Roman" w:cs="Times New Roman"/>
          <w:sz w:val="24"/>
          <w:szCs w:val="24"/>
        </w:rPr>
        <w:t>edaspidi</w:t>
      </w:r>
      <w:r w:rsidR="00D23AE3">
        <w:rPr>
          <w:rFonts w:ascii="Times New Roman" w:hAnsi="Times New Roman" w:cs="Times New Roman"/>
          <w:sz w:val="24"/>
          <w:szCs w:val="24"/>
        </w:rPr>
        <w:t xml:space="preserve"> jääb </w:t>
      </w:r>
      <w:proofErr w:type="spellStart"/>
      <w:r w:rsidR="00D23AE3">
        <w:rPr>
          <w:rFonts w:ascii="Times New Roman" w:hAnsi="Times New Roman" w:cs="Times New Roman"/>
          <w:sz w:val="24"/>
          <w:szCs w:val="24"/>
        </w:rPr>
        <w:t>S</w:t>
      </w:r>
      <w:r w:rsidR="000B6105">
        <w:rPr>
          <w:rFonts w:ascii="Times New Roman" w:hAnsi="Times New Roman" w:cs="Times New Roman"/>
          <w:sz w:val="24"/>
          <w:szCs w:val="24"/>
        </w:rPr>
        <w:t>p</w:t>
      </w:r>
      <w:r w:rsidR="00D23AE3">
        <w:rPr>
          <w:rFonts w:ascii="Times New Roman" w:hAnsi="Times New Roman" w:cs="Times New Roman"/>
          <w:sz w:val="24"/>
          <w:szCs w:val="24"/>
        </w:rPr>
        <w:t>S</w:t>
      </w:r>
      <w:proofErr w:type="spellEnd"/>
      <w:r w:rsidR="004860D9">
        <w:rPr>
          <w:rFonts w:ascii="Times New Roman" w:hAnsi="Times New Roman" w:cs="Times New Roman"/>
          <w:sz w:val="24"/>
          <w:szCs w:val="24"/>
        </w:rPr>
        <w:t>-i</w:t>
      </w:r>
      <w:r w:rsidR="00D23AE3">
        <w:rPr>
          <w:rFonts w:ascii="Times New Roman" w:hAnsi="Times New Roman" w:cs="Times New Roman"/>
          <w:sz w:val="24"/>
          <w:szCs w:val="24"/>
        </w:rPr>
        <w:t xml:space="preserve"> § 10 ja selle alusel antav </w:t>
      </w:r>
      <w:r w:rsidR="13E79E38">
        <w:rPr>
          <w:rFonts w:ascii="Times New Roman" w:hAnsi="Times New Roman" w:cs="Times New Roman"/>
          <w:sz w:val="24"/>
          <w:szCs w:val="24"/>
        </w:rPr>
        <w:t xml:space="preserve">valdkonna eest vastutava ministri määrus (seni kehtiva </w:t>
      </w:r>
      <w:r w:rsidR="00D23AE3">
        <w:rPr>
          <w:rFonts w:ascii="Times New Roman" w:hAnsi="Times New Roman" w:cs="Times New Roman"/>
          <w:sz w:val="24"/>
          <w:szCs w:val="24"/>
        </w:rPr>
        <w:t>Vabariigi Valitsuse määrus</w:t>
      </w:r>
      <w:r w:rsidR="6B06B469">
        <w:rPr>
          <w:rFonts w:ascii="Times New Roman" w:hAnsi="Times New Roman" w:cs="Times New Roman"/>
          <w:sz w:val="24"/>
          <w:szCs w:val="24"/>
        </w:rPr>
        <w:t>e asemel)</w:t>
      </w:r>
      <w:r w:rsidR="00D23AE3">
        <w:rPr>
          <w:rFonts w:ascii="Times New Roman" w:hAnsi="Times New Roman" w:cs="Times New Roman"/>
          <w:sz w:val="24"/>
          <w:szCs w:val="24"/>
        </w:rPr>
        <w:t xml:space="preserve"> reguleerima </w:t>
      </w:r>
      <w:r w:rsidR="00DB4243">
        <w:rPr>
          <w:rFonts w:ascii="Times New Roman" w:hAnsi="Times New Roman" w:cs="Times New Roman"/>
          <w:sz w:val="24"/>
          <w:szCs w:val="24"/>
        </w:rPr>
        <w:t xml:space="preserve"> </w:t>
      </w:r>
      <w:r w:rsidR="00D23AE3">
        <w:rPr>
          <w:rFonts w:ascii="Times New Roman" w:hAnsi="Times New Roman" w:cs="Times New Roman"/>
          <w:sz w:val="24"/>
          <w:szCs w:val="24"/>
        </w:rPr>
        <w:t>riiklike spordipreemiate määr</w:t>
      </w:r>
      <w:r w:rsidR="053386BA">
        <w:rPr>
          <w:rFonts w:ascii="Times New Roman" w:hAnsi="Times New Roman" w:cs="Times New Roman"/>
          <w:sz w:val="24"/>
          <w:szCs w:val="24"/>
        </w:rPr>
        <w:t>am</w:t>
      </w:r>
      <w:r w:rsidR="00D23AE3">
        <w:rPr>
          <w:rFonts w:ascii="Times New Roman" w:hAnsi="Times New Roman" w:cs="Times New Roman"/>
          <w:sz w:val="24"/>
          <w:szCs w:val="24"/>
        </w:rPr>
        <w:t>ist</w:t>
      </w:r>
      <w:r w:rsidR="0F2B35B7">
        <w:rPr>
          <w:rFonts w:ascii="Times New Roman" w:hAnsi="Times New Roman" w:cs="Times New Roman"/>
          <w:sz w:val="24"/>
          <w:szCs w:val="24"/>
        </w:rPr>
        <w:t xml:space="preserve"> ja tagasinõudmist</w:t>
      </w:r>
      <w:r w:rsidR="00D23AE3">
        <w:rPr>
          <w:rFonts w:ascii="Times New Roman" w:hAnsi="Times New Roman" w:cs="Times New Roman"/>
          <w:sz w:val="24"/>
          <w:szCs w:val="24"/>
        </w:rPr>
        <w:t>.</w:t>
      </w:r>
      <w:r w:rsidR="000D3B03">
        <w:rPr>
          <w:rFonts w:ascii="Times New Roman" w:hAnsi="Times New Roman" w:cs="Times New Roman"/>
          <w:sz w:val="24"/>
          <w:szCs w:val="24"/>
        </w:rPr>
        <w:t xml:space="preserve"> Spordistipendiumi määramise täpsemad tingimused on sätestatud </w:t>
      </w:r>
      <w:r w:rsidR="001824ED">
        <w:rPr>
          <w:rFonts w:ascii="Times New Roman" w:hAnsi="Times New Roman" w:cs="Times New Roman"/>
          <w:sz w:val="24"/>
          <w:szCs w:val="24"/>
        </w:rPr>
        <w:t xml:space="preserve">Vabariigi Valitsuse </w:t>
      </w:r>
      <w:r w:rsidR="00F80831">
        <w:rPr>
          <w:rFonts w:ascii="Times New Roman" w:hAnsi="Times New Roman" w:cs="Times New Roman"/>
          <w:sz w:val="24"/>
          <w:szCs w:val="24"/>
        </w:rPr>
        <w:t>15.</w:t>
      </w:r>
      <w:r w:rsidR="00D52049">
        <w:rPr>
          <w:rFonts w:ascii="Times New Roman" w:hAnsi="Times New Roman" w:cs="Times New Roman"/>
          <w:sz w:val="24"/>
          <w:szCs w:val="24"/>
        </w:rPr>
        <w:t xml:space="preserve"> detsembri </w:t>
      </w:r>
      <w:r w:rsidR="00F80831">
        <w:rPr>
          <w:rFonts w:ascii="Times New Roman" w:hAnsi="Times New Roman" w:cs="Times New Roman"/>
          <w:sz w:val="24"/>
          <w:szCs w:val="24"/>
        </w:rPr>
        <w:t>2005.</w:t>
      </w:r>
      <w:r w:rsidR="00912F5A">
        <w:rPr>
          <w:rFonts w:ascii="Times New Roman" w:hAnsi="Times New Roman" w:cs="Times New Roman"/>
          <w:sz w:val="24"/>
          <w:szCs w:val="24"/>
        </w:rPr>
        <w:t xml:space="preserve"> </w:t>
      </w:r>
      <w:r w:rsidR="00F80831">
        <w:rPr>
          <w:rFonts w:ascii="Times New Roman" w:hAnsi="Times New Roman" w:cs="Times New Roman"/>
          <w:sz w:val="24"/>
          <w:szCs w:val="24"/>
        </w:rPr>
        <w:t xml:space="preserve">a määruses nr </w:t>
      </w:r>
      <w:r w:rsidR="009E107F">
        <w:rPr>
          <w:rFonts w:ascii="Times New Roman" w:hAnsi="Times New Roman" w:cs="Times New Roman"/>
          <w:sz w:val="24"/>
          <w:szCs w:val="24"/>
        </w:rPr>
        <w:t>305</w:t>
      </w:r>
      <w:r w:rsidR="009E107F">
        <w:rPr>
          <w:rStyle w:val="Allmrkuseviide"/>
          <w:rFonts w:ascii="Times New Roman" w:hAnsi="Times New Roman" w:cs="Times New Roman"/>
          <w:sz w:val="24"/>
          <w:szCs w:val="24"/>
        </w:rPr>
        <w:footnoteReference w:id="4"/>
      </w:r>
      <w:r w:rsidR="009E107F">
        <w:rPr>
          <w:rFonts w:ascii="Times New Roman" w:hAnsi="Times New Roman" w:cs="Times New Roman"/>
          <w:sz w:val="24"/>
          <w:szCs w:val="24"/>
        </w:rPr>
        <w:t xml:space="preserve">. </w:t>
      </w:r>
      <w:r w:rsidR="00F23B64">
        <w:rPr>
          <w:rFonts w:ascii="Times New Roman" w:hAnsi="Times New Roman" w:cs="Times New Roman"/>
          <w:sz w:val="24"/>
          <w:szCs w:val="24"/>
        </w:rPr>
        <w:t xml:space="preserve">Selle kohaselt </w:t>
      </w:r>
      <w:r w:rsidRPr="00F23B64" w:rsidR="00F23B64">
        <w:rPr>
          <w:rFonts w:ascii="Times New Roman" w:hAnsi="Times New Roman" w:cs="Times New Roman"/>
          <w:sz w:val="24"/>
          <w:szCs w:val="24"/>
        </w:rPr>
        <w:t xml:space="preserve">määratakse </w:t>
      </w:r>
      <w:r w:rsidR="00EB351E">
        <w:rPr>
          <w:rFonts w:ascii="Times New Roman" w:hAnsi="Times New Roman" w:cs="Times New Roman"/>
          <w:sz w:val="24"/>
          <w:szCs w:val="24"/>
        </w:rPr>
        <w:t xml:space="preserve">spordistipendium </w:t>
      </w:r>
      <w:r w:rsidRPr="00F23B64" w:rsidR="00F23B64">
        <w:rPr>
          <w:rFonts w:ascii="Times New Roman" w:hAnsi="Times New Roman" w:cs="Times New Roman"/>
          <w:sz w:val="24"/>
          <w:szCs w:val="24"/>
        </w:rPr>
        <w:t>sportlike tipptulemuste stimuleerimiseks</w:t>
      </w:r>
      <w:r w:rsidR="00EB351E">
        <w:rPr>
          <w:rFonts w:ascii="Times New Roman" w:hAnsi="Times New Roman" w:cs="Times New Roman"/>
          <w:sz w:val="24"/>
          <w:szCs w:val="24"/>
        </w:rPr>
        <w:t xml:space="preserve"> ning see m</w:t>
      </w:r>
      <w:r w:rsidRPr="00F23B64" w:rsidR="00F23B64">
        <w:rPr>
          <w:rFonts w:ascii="Times New Roman" w:hAnsi="Times New Roman" w:cs="Times New Roman"/>
          <w:sz w:val="24"/>
          <w:szCs w:val="24"/>
        </w:rPr>
        <w:t>ääratakse füüsilisele isikule</w:t>
      </w:r>
      <w:r w:rsidR="00EB351E">
        <w:rPr>
          <w:rFonts w:ascii="Times New Roman" w:hAnsi="Times New Roman" w:cs="Times New Roman"/>
          <w:sz w:val="24"/>
          <w:szCs w:val="24"/>
        </w:rPr>
        <w:t xml:space="preserve">. </w:t>
      </w:r>
      <w:r w:rsidR="009D3665">
        <w:rPr>
          <w:rFonts w:ascii="Times New Roman" w:hAnsi="Times New Roman" w:cs="Times New Roman"/>
          <w:sz w:val="24"/>
          <w:szCs w:val="24"/>
        </w:rPr>
        <w:t>Spordis</w:t>
      </w:r>
      <w:r w:rsidRPr="00F23B64" w:rsidR="00F23B64">
        <w:rPr>
          <w:rFonts w:ascii="Times New Roman" w:hAnsi="Times New Roman" w:cs="Times New Roman"/>
          <w:sz w:val="24"/>
          <w:szCs w:val="24"/>
        </w:rPr>
        <w:t>tipendiumide määramisel arvestatakse eelkõige olümpiaalade rahvusvahelistel tiitli- ja suurvõistlustel saavutatud tulemusi, spordialaliidu seisukohti ning sportlase professionaalset suhtumist püstitatud eesmärkide realiseerimisse</w:t>
      </w:r>
      <w:r w:rsidR="008B0C44">
        <w:rPr>
          <w:rFonts w:ascii="Times New Roman" w:hAnsi="Times New Roman" w:cs="Times New Roman"/>
          <w:sz w:val="24"/>
          <w:szCs w:val="24"/>
        </w:rPr>
        <w:t xml:space="preserve">. </w:t>
      </w:r>
      <w:r w:rsidRPr="3CA53C2F" w:rsidR="00B16363">
        <w:rPr>
          <w:rFonts w:ascii="Times New Roman" w:hAnsi="Times New Roman" w:cs="Times New Roman"/>
          <w:sz w:val="24"/>
          <w:szCs w:val="24"/>
        </w:rPr>
        <w:t xml:space="preserve">Samuti on </w:t>
      </w:r>
      <w:r w:rsidR="009D3665">
        <w:rPr>
          <w:rFonts w:ascii="Times New Roman" w:hAnsi="Times New Roman" w:cs="Times New Roman"/>
          <w:sz w:val="24"/>
          <w:szCs w:val="24"/>
        </w:rPr>
        <w:t>spordi</w:t>
      </w:r>
      <w:r w:rsidRPr="3CA53C2F" w:rsidR="00B16363">
        <w:rPr>
          <w:rFonts w:ascii="Times New Roman" w:hAnsi="Times New Roman" w:cs="Times New Roman"/>
          <w:sz w:val="24"/>
          <w:szCs w:val="24"/>
        </w:rPr>
        <w:t>stipendium</w:t>
      </w:r>
      <w:r w:rsidR="00742AB3">
        <w:rPr>
          <w:rFonts w:ascii="Times New Roman" w:hAnsi="Times New Roman" w:cs="Times New Roman"/>
          <w:sz w:val="24"/>
          <w:szCs w:val="24"/>
        </w:rPr>
        <w:t>i</w:t>
      </w:r>
      <w:r w:rsidRPr="3CA53C2F" w:rsidR="00B16363">
        <w:rPr>
          <w:rFonts w:ascii="Times New Roman" w:hAnsi="Times New Roman" w:cs="Times New Roman"/>
          <w:sz w:val="24"/>
          <w:szCs w:val="24"/>
        </w:rPr>
        <w:t xml:space="preserve"> sihtrühm </w:t>
      </w:r>
      <w:r w:rsidRPr="3CA53C2F" w:rsidR="008E2DAD">
        <w:rPr>
          <w:rFonts w:ascii="Times New Roman" w:hAnsi="Times New Roman" w:cs="Times New Roman"/>
          <w:sz w:val="24"/>
          <w:szCs w:val="24"/>
        </w:rPr>
        <w:t xml:space="preserve">Eesti </w:t>
      </w:r>
      <w:proofErr w:type="spellStart"/>
      <w:r w:rsidR="00191B7C">
        <w:rPr>
          <w:rFonts w:ascii="Times New Roman" w:hAnsi="Times New Roman" w:cs="Times New Roman"/>
          <w:sz w:val="24"/>
          <w:szCs w:val="24"/>
        </w:rPr>
        <w:t>P</w:t>
      </w:r>
      <w:r w:rsidRPr="3CA53C2F" w:rsidR="008E2DAD">
        <w:rPr>
          <w:rFonts w:ascii="Times New Roman" w:hAnsi="Times New Roman" w:cs="Times New Roman"/>
          <w:sz w:val="24"/>
          <w:szCs w:val="24"/>
        </w:rPr>
        <w:t>aralümpiakomitee</w:t>
      </w:r>
      <w:proofErr w:type="spellEnd"/>
      <w:r w:rsidRPr="3CA53C2F" w:rsidR="008E2DAD">
        <w:rPr>
          <w:rFonts w:ascii="Times New Roman" w:hAnsi="Times New Roman" w:cs="Times New Roman"/>
          <w:sz w:val="24"/>
          <w:szCs w:val="24"/>
        </w:rPr>
        <w:t xml:space="preserve"> alla kuuluvad sportlased</w:t>
      </w:r>
      <w:r w:rsidR="001C1887">
        <w:rPr>
          <w:rStyle w:val="Allmrkuseviide"/>
          <w:rFonts w:ascii="Times New Roman" w:hAnsi="Times New Roman" w:cs="Times New Roman"/>
          <w:sz w:val="24"/>
          <w:szCs w:val="24"/>
        </w:rPr>
        <w:footnoteReference w:id="5"/>
      </w:r>
      <w:r w:rsidRPr="3CA53C2F" w:rsidR="008E2DAD">
        <w:rPr>
          <w:rFonts w:ascii="Times New Roman" w:hAnsi="Times New Roman" w:cs="Times New Roman"/>
          <w:sz w:val="24"/>
          <w:szCs w:val="24"/>
        </w:rPr>
        <w:t xml:space="preserve">. </w:t>
      </w:r>
      <w:r w:rsidR="009D3665">
        <w:rPr>
          <w:rFonts w:ascii="Times New Roman" w:hAnsi="Times New Roman" w:cs="Times New Roman"/>
          <w:sz w:val="24"/>
          <w:szCs w:val="24"/>
        </w:rPr>
        <w:t>Spordi</w:t>
      </w:r>
      <w:r w:rsidR="009D3665">
        <w:rPr>
          <w:rFonts w:ascii="Times New Roman" w:hAnsi="Times New Roman" w:eastAsia="Times New Roman" w:cs="Times New Roman"/>
          <w:color w:val="202020"/>
          <w:kern w:val="0"/>
          <w:sz w:val="24"/>
          <w:szCs w:val="24"/>
          <w:lang w:eastAsia="et-EE"/>
          <w14:ligatures w14:val="none"/>
        </w:rPr>
        <w:t>s</w:t>
      </w:r>
      <w:r w:rsidRPr="00C91C01" w:rsidR="00C91C01">
        <w:rPr>
          <w:rFonts w:ascii="Times New Roman" w:hAnsi="Times New Roman" w:eastAsia="Times New Roman" w:cs="Times New Roman"/>
          <w:color w:val="202020"/>
          <w:kern w:val="0"/>
          <w:sz w:val="24"/>
          <w:szCs w:val="24"/>
          <w:lang w:eastAsia="et-EE"/>
          <w14:ligatures w14:val="none"/>
        </w:rPr>
        <w:t xml:space="preserve">tipendiumide määramise aluseks on spordialaliitude ja maakondade </w:t>
      </w:r>
      <w:proofErr w:type="spellStart"/>
      <w:r w:rsidRPr="00C91C01" w:rsidR="00C91C01">
        <w:rPr>
          <w:rFonts w:ascii="Times New Roman" w:hAnsi="Times New Roman" w:eastAsia="Times New Roman" w:cs="Times New Roman"/>
          <w:color w:val="202020"/>
          <w:kern w:val="0"/>
          <w:sz w:val="24"/>
          <w:szCs w:val="24"/>
          <w:lang w:eastAsia="et-EE"/>
          <w14:ligatures w14:val="none"/>
        </w:rPr>
        <w:t>spordiliitude</w:t>
      </w:r>
      <w:proofErr w:type="spellEnd"/>
      <w:r w:rsidRPr="00C91C01" w:rsidR="00C91C01">
        <w:rPr>
          <w:rFonts w:ascii="Times New Roman" w:hAnsi="Times New Roman" w:eastAsia="Times New Roman" w:cs="Times New Roman"/>
          <w:color w:val="202020"/>
          <w:kern w:val="0"/>
          <w:sz w:val="24"/>
          <w:szCs w:val="24"/>
          <w:lang w:eastAsia="et-EE"/>
          <w14:ligatures w14:val="none"/>
        </w:rPr>
        <w:t xml:space="preserve"> </w:t>
      </w:r>
      <w:r w:rsidRPr="00C91C01" w:rsidR="3E5CACC3">
        <w:rPr>
          <w:rFonts w:ascii="Times New Roman" w:hAnsi="Times New Roman" w:eastAsia="Times New Roman" w:cs="Times New Roman"/>
          <w:color w:val="202020"/>
          <w:kern w:val="0"/>
          <w:sz w:val="24"/>
          <w:szCs w:val="24"/>
          <w:lang w:eastAsia="et-EE"/>
          <w14:ligatures w14:val="none"/>
        </w:rPr>
        <w:t>ettepanekud</w:t>
      </w:r>
      <w:r w:rsidRPr="00C91C01" w:rsidR="00C91C01">
        <w:rPr>
          <w:rFonts w:ascii="Times New Roman" w:hAnsi="Times New Roman" w:eastAsia="Times New Roman" w:cs="Times New Roman"/>
          <w:color w:val="202020"/>
          <w:kern w:val="0"/>
          <w:sz w:val="24"/>
          <w:szCs w:val="24"/>
          <w:lang w:eastAsia="et-EE"/>
          <w14:ligatures w14:val="none"/>
        </w:rPr>
        <w:t>.</w:t>
      </w:r>
    </w:p>
    <w:p w:rsidRPr="006D1FB5" w:rsidR="006D1FB5" w:rsidP="006D1FB5" w:rsidRDefault="004860D9" w14:paraId="18AB2F49" w14:textId="13DCB496">
      <w:pPr>
        <w:jc w:val="both"/>
        <w:rPr>
          <w:rFonts w:ascii="Times New Roman" w:hAnsi="Times New Roman" w:cs="Times New Roman"/>
          <w:sz w:val="24"/>
          <w:szCs w:val="24"/>
        </w:rPr>
      </w:pPr>
      <w:r>
        <w:rPr>
          <w:rFonts w:ascii="Times New Roman" w:hAnsi="Times New Roman" w:cs="Times New Roman"/>
          <w:sz w:val="24"/>
          <w:szCs w:val="24"/>
        </w:rPr>
        <w:t>S</w:t>
      </w:r>
      <w:r w:rsidRPr="006D1FB5" w:rsidR="006D1FB5">
        <w:rPr>
          <w:rFonts w:ascii="Times New Roman" w:hAnsi="Times New Roman" w:cs="Times New Roman"/>
          <w:sz w:val="24"/>
          <w:szCs w:val="24"/>
        </w:rPr>
        <w:t xml:space="preserve">pordistipendiume on määratud alates 1997. aastast. </w:t>
      </w:r>
      <w:r w:rsidR="00D458C4">
        <w:rPr>
          <w:rFonts w:ascii="Times New Roman" w:hAnsi="Times New Roman" w:cs="Times New Roman"/>
          <w:sz w:val="24"/>
          <w:szCs w:val="24"/>
        </w:rPr>
        <w:t>S</w:t>
      </w:r>
      <w:r w:rsidRPr="006D1FB5" w:rsidR="006D1FB5">
        <w:rPr>
          <w:rFonts w:ascii="Times New Roman" w:hAnsi="Times New Roman" w:cs="Times New Roman"/>
          <w:sz w:val="24"/>
          <w:szCs w:val="24"/>
        </w:rPr>
        <w:t xml:space="preserve">pordistipendiumi </w:t>
      </w:r>
      <w:r w:rsidR="00D458C4">
        <w:rPr>
          <w:rFonts w:ascii="Times New Roman" w:hAnsi="Times New Roman" w:cs="Times New Roman"/>
          <w:sz w:val="24"/>
          <w:szCs w:val="24"/>
        </w:rPr>
        <w:t xml:space="preserve">rakendamise </w:t>
      </w:r>
      <w:r w:rsidRPr="006D1FB5" w:rsidR="006D1FB5">
        <w:rPr>
          <w:rFonts w:ascii="Times New Roman" w:hAnsi="Times New Roman" w:cs="Times New Roman"/>
          <w:sz w:val="24"/>
          <w:szCs w:val="24"/>
        </w:rPr>
        <w:t xml:space="preserve">esimestel aastatel oli </w:t>
      </w:r>
      <w:r>
        <w:rPr>
          <w:rFonts w:ascii="Times New Roman" w:hAnsi="Times New Roman" w:cs="Times New Roman"/>
          <w:sz w:val="24"/>
          <w:szCs w:val="24"/>
        </w:rPr>
        <w:t>see</w:t>
      </w:r>
      <w:r w:rsidRPr="006D1FB5">
        <w:rPr>
          <w:rFonts w:ascii="Times New Roman" w:hAnsi="Times New Roman" w:cs="Times New Roman"/>
          <w:sz w:val="24"/>
          <w:szCs w:val="24"/>
        </w:rPr>
        <w:t xml:space="preserve"> </w:t>
      </w:r>
      <w:r w:rsidRPr="006D1FB5" w:rsidR="006D1FB5">
        <w:rPr>
          <w:rFonts w:ascii="Times New Roman" w:hAnsi="Times New Roman" w:cs="Times New Roman"/>
          <w:sz w:val="24"/>
          <w:szCs w:val="24"/>
        </w:rPr>
        <w:t>ain</w:t>
      </w:r>
      <w:r>
        <w:rPr>
          <w:rFonts w:ascii="Times New Roman" w:hAnsi="Times New Roman" w:cs="Times New Roman"/>
          <w:sz w:val="24"/>
          <w:szCs w:val="24"/>
        </w:rPr>
        <w:t>us</w:t>
      </w:r>
      <w:r w:rsidRPr="006D1FB5" w:rsidR="006D1FB5">
        <w:rPr>
          <w:rFonts w:ascii="Times New Roman" w:hAnsi="Times New Roman" w:cs="Times New Roman"/>
          <w:sz w:val="24"/>
          <w:szCs w:val="24"/>
        </w:rPr>
        <w:t xml:space="preserve"> avaliku sektori toetus, mis </w:t>
      </w:r>
      <w:r w:rsidR="00997F64">
        <w:rPr>
          <w:rFonts w:ascii="Times New Roman" w:hAnsi="Times New Roman" w:cs="Times New Roman"/>
          <w:sz w:val="24"/>
          <w:szCs w:val="24"/>
        </w:rPr>
        <w:t xml:space="preserve">aitas </w:t>
      </w:r>
      <w:r w:rsidRPr="006D1FB5" w:rsidR="006D1FB5">
        <w:rPr>
          <w:rFonts w:ascii="Times New Roman" w:hAnsi="Times New Roman" w:cs="Times New Roman"/>
          <w:sz w:val="24"/>
          <w:szCs w:val="24"/>
        </w:rPr>
        <w:t>sportlas</w:t>
      </w:r>
      <w:r w:rsidR="00E924A7">
        <w:rPr>
          <w:rFonts w:ascii="Times New Roman" w:hAnsi="Times New Roman" w:cs="Times New Roman"/>
          <w:sz w:val="24"/>
          <w:szCs w:val="24"/>
        </w:rPr>
        <w:t>tel</w:t>
      </w:r>
      <w:r w:rsidRPr="006D1FB5" w:rsidR="006D1FB5">
        <w:rPr>
          <w:rFonts w:ascii="Times New Roman" w:hAnsi="Times New Roman" w:cs="Times New Roman"/>
          <w:sz w:val="24"/>
          <w:szCs w:val="24"/>
        </w:rPr>
        <w:t xml:space="preserve"> </w:t>
      </w:r>
      <w:r w:rsidR="00997F64">
        <w:rPr>
          <w:rFonts w:ascii="Times New Roman" w:hAnsi="Times New Roman" w:cs="Times New Roman"/>
          <w:sz w:val="24"/>
          <w:szCs w:val="24"/>
        </w:rPr>
        <w:t xml:space="preserve">katta </w:t>
      </w:r>
      <w:r w:rsidRPr="006D1FB5" w:rsidR="00997F64">
        <w:rPr>
          <w:rFonts w:ascii="Times New Roman" w:hAnsi="Times New Roman" w:cs="Times New Roman"/>
          <w:sz w:val="24"/>
          <w:szCs w:val="24"/>
        </w:rPr>
        <w:t>igapäevas</w:t>
      </w:r>
      <w:r w:rsidR="00997F64">
        <w:rPr>
          <w:rFonts w:ascii="Times New Roman" w:hAnsi="Times New Roman" w:cs="Times New Roman"/>
          <w:sz w:val="24"/>
          <w:szCs w:val="24"/>
        </w:rPr>
        <w:t>eid, sportimisega seotud</w:t>
      </w:r>
      <w:r w:rsidRPr="006D1FB5" w:rsidR="00997F64">
        <w:rPr>
          <w:rFonts w:ascii="Times New Roman" w:hAnsi="Times New Roman" w:cs="Times New Roman"/>
          <w:sz w:val="24"/>
          <w:szCs w:val="24"/>
        </w:rPr>
        <w:t xml:space="preserve"> kulu</w:t>
      </w:r>
      <w:r w:rsidR="00997F64">
        <w:rPr>
          <w:rFonts w:ascii="Times New Roman" w:hAnsi="Times New Roman" w:cs="Times New Roman"/>
          <w:sz w:val="24"/>
          <w:szCs w:val="24"/>
        </w:rPr>
        <w:t>sid</w:t>
      </w:r>
      <w:r w:rsidRPr="006D1FB5" w:rsidR="006D1FB5">
        <w:rPr>
          <w:rFonts w:ascii="Times New Roman" w:hAnsi="Times New Roman" w:cs="Times New Roman"/>
          <w:sz w:val="24"/>
          <w:szCs w:val="24"/>
        </w:rPr>
        <w:t xml:space="preserve">. 2012. aastal </w:t>
      </w:r>
      <w:r w:rsidR="00526A28">
        <w:rPr>
          <w:rFonts w:ascii="Times New Roman" w:hAnsi="Times New Roman" w:cs="Times New Roman"/>
          <w:sz w:val="24"/>
          <w:szCs w:val="24"/>
        </w:rPr>
        <w:t xml:space="preserve">muudeti koostöös </w:t>
      </w:r>
      <w:r w:rsidRPr="006D1FB5" w:rsidR="006D1FB5">
        <w:rPr>
          <w:rFonts w:ascii="Times New Roman" w:hAnsi="Times New Roman" w:cs="Times New Roman"/>
          <w:sz w:val="24"/>
          <w:szCs w:val="24"/>
        </w:rPr>
        <w:t>Eesti Olümpiakomitee</w:t>
      </w:r>
      <w:r w:rsidR="00526A28">
        <w:rPr>
          <w:rFonts w:ascii="Times New Roman" w:hAnsi="Times New Roman" w:cs="Times New Roman"/>
          <w:sz w:val="24"/>
          <w:szCs w:val="24"/>
        </w:rPr>
        <w:t>ga</w:t>
      </w:r>
      <w:r w:rsidRPr="006D1FB5" w:rsidR="006D1FB5">
        <w:rPr>
          <w:rFonts w:ascii="Times New Roman" w:hAnsi="Times New Roman" w:cs="Times New Roman"/>
          <w:sz w:val="24"/>
          <w:szCs w:val="24"/>
        </w:rPr>
        <w:t xml:space="preserve"> </w:t>
      </w:r>
      <w:r w:rsidR="00E924A7">
        <w:rPr>
          <w:rFonts w:ascii="Times New Roman" w:hAnsi="Times New Roman" w:cs="Times New Roman"/>
          <w:sz w:val="24"/>
          <w:szCs w:val="24"/>
        </w:rPr>
        <w:t xml:space="preserve">(edaspidi </w:t>
      </w:r>
      <w:r w:rsidRPr="00FD3BC9" w:rsidR="00E924A7">
        <w:rPr>
          <w:rFonts w:ascii="Times New Roman" w:hAnsi="Times New Roman" w:cs="Times New Roman"/>
          <w:i/>
          <w:iCs/>
          <w:sz w:val="24"/>
          <w:szCs w:val="24"/>
        </w:rPr>
        <w:t>EOK</w:t>
      </w:r>
      <w:r w:rsidR="00E924A7">
        <w:rPr>
          <w:rFonts w:ascii="Times New Roman" w:hAnsi="Times New Roman" w:cs="Times New Roman"/>
          <w:sz w:val="24"/>
          <w:szCs w:val="24"/>
        </w:rPr>
        <w:t>)</w:t>
      </w:r>
      <w:r w:rsidR="00FD3BC9">
        <w:rPr>
          <w:rFonts w:ascii="Times New Roman" w:hAnsi="Times New Roman" w:cs="Times New Roman"/>
          <w:sz w:val="24"/>
          <w:szCs w:val="24"/>
        </w:rPr>
        <w:t xml:space="preserve"> </w:t>
      </w:r>
      <w:r w:rsidRPr="00E924A7" w:rsidR="006D1FB5">
        <w:rPr>
          <w:rFonts w:ascii="Times New Roman" w:hAnsi="Times New Roman" w:cs="Times New Roman"/>
          <w:sz w:val="24"/>
          <w:szCs w:val="24"/>
        </w:rPr>
        <w:t>olümpiaettevalmistustoetuse</w:t>
      </w:r>
      <w:r w:rsidRPr="006D1FB5" w:rsidR="006D1FB5">
        <w:rPr>
          <w:rFonts w:ascii="Times New Roman" w:hAnsi="Times New Roman" w:cs="Times New Roman"/>
          <w:sz w:val="24"/>
          <w:szCs w:val="24"/>
        </w:rPr>
        <w:t xml:space="preserve"> põhimõtteid ning </w:t>
      </w:r>
      <w:r w:rsidR="00123D44">
        <w:rPr>
          <w:rFonts w:ascii="Times New Roman" w:hAnsi="Times New Roman" w:cs="Times New Roman"/>
          <w:sz w:val="24"/>
          <w:szCs w:val="24"/>
        </w:rPr>
        <w:t xml:space="preserve">tiitlivõistlustel medali võitnud </w:t>
      </w:r>
      <w:r w:rsidRPr="006D1FB5" w:rsidR="00123D44">
        <w:rPr>
          <w:rFonts w:ascii="Times New Roman" w:hAnsi="Times New Roman" w:cs="Times New Roman"/>
          <w:sz w:val="24"/>
          <w:szCs w:val="24"/>
        </w:rPr>
        <w:t xml:space="preserve"> </w:t>
      </w:r>
      <w:r w:rsidRPr="006D1FB5" w:rsidR="006D1FB5">
        <w:rPr>
          <w:rFonts w:ascii="Times New Roman" w:hAnsi="Times New Roman" w:cs="Times New Roman"/>
          <w:sz w:val="24"/>
          <w:szCs w:val="24"/>
        </w:rPr>
        <w:t xml:space="preserve">sportlastele alustati </w:t>
      </w:r>
      <w:r w:rsidR="000F3F93">
        <w:rPr>
          <w:rFonts w:ascii="Times New Roman" w:hAnsi="Times New Roman" w:cs="Times New Roman"/>
          <w:sz w:val="24"/>
          <w:szCs w:val="24"/>
        </w:rPr>
        <w:t>töötasu</w:t>
      </w:r>
      <w:r w:rsidRPr="006D1FB5" w:rsidR="000F3F93">
        <w:rPr>
          <w:rFonts w:ascii="Times New Roman" w:hAnsi="Times New Roman" w:cs="Times New Roman"/>
          <w:sz w:val="24"/>
          <w:szCs w:val="24"/>
        </w:rPr>
        <w:t xml:space="preserve"> </w:t>
      </w:r>
      <w:r w:rsidRPr="006D1FB5" w:rsidR="006D1FB5">
        <w:rPr>
          <w:rFonts w:ascii="Times New Roman" w:hAnsi="Times New Roman" w:cs="Times New Roman"/>
          <w:sz w:val="24"/>
          <w:szCs w:val="24"/>
        </w:rPr>
        <w:t xml:space="preserve">maksmist, millega tagati neile ka sotsiaalsed garantiid. Ühtlasi </w:t>
      </w:r>
      <w:r w:rsidR="00654E5E">
        <w:rPr>
          <w:rFonts w:ascii="Times New Roman" w:hAnsi="Times New Roman" w:cs="Times New Roman"/>
          <w:sz w:val="24"/>
          <w:szCs w:val="24"/>
        </w:rPr>
        <w:t>tähendas see</w:t>
      </w:r>
      <w:r w:rsidR="00A13B2E">
        <w:rPr>
          <w:rFonts w:ascii="Times New Roman" w:hAnsi="Times New Roman" w:cs="Times New Roman"/>
          <w:sz w:val="24"/>
          <w:szCs w:val="24"/>
        </w:rPr>
        <w:t>, et neile</w:t>
      </w:r>
      <w:r w:rsidRPr="006D1FB5" w:rsidR="006D1FB5">
        <w:rPr>
          <w:rFonts w:ascii="Times New Roman" w:hAnsi="Times New Roman" w:cs="Times New Roman"/>
          <w:sz w:val="24"/>
          <w:szCs w:val="24"/>
        </w:rPr>
        <w:t xml:space="preserve"> sportlastele spordistipendium</w:t>
      </w:r>
      <w:r>
        <w:rPr>
          <w:rFonts w:ascii="Times New Roman" w:hAnsi="Times New Roman" w:cs="Times New Roman"/>
          <w:sz w:val="24"/>
          <w:szCs w:val="24"/>
        </w:rPr>
        <w:t>i</w:t>
      </w:r>
      <w:r w:rsidRPr="006D1FB5" w:rsidR="006D1FB5">
        <w:rPr>
          <w:rFonts w:ascii="Times New Roman" w:hAnsi="Times New Roman" w:cs="Times New Roman"/>
          <w:sz w:val="24"/>
          <w:szCs w:val="24"/>
        </w:rPr>
        <w:t xml:space="preserve"> ei </w:t>
      </w:r>
      <w:r w:rsidRPr="006D1FB5" w:rsidR="00A13B2E">
        <w:rPr>
          <w:rFonts w:ascii="Times New Roman" w:hAnsi="Times New Roman" w:cs="Times New Roman"/>
          <w:sz w:val="24"/>
          <w:szCs w:val="24"/>
        </w:rPr>
        <w:t>määrat</w:t>
      </w:r>
      <w:r w:rsidR="00A13B2E">
        <w:rPr>
          <w:rFonts w:ascii="Times New Roman" w:hAnsi="Times New Roman" w:cs="Times New Roman"/>
          <w:sz w:val="24"/>
          <w:szCs w:val="24"/>
        </w:rPr>
        <w:t>ud</w:t>
      </w:r>
      <w:r w:rsidRPr="006D1FB5" w:rsidR="00A13B2E">
        <w:rPr>
          <w:rFonts w:ascii="Times New Roman" w:hAnsi="Times New Roman" w:cs="Times New Roman"/>
          <w:sz w:val="24"/>
          <w:szCs w:val="24"/>
        </w:rPr>
        <w:t xml:space="preserve"> </w:t>
      </w:r>
      <w:r w:rsidR="00A13B2E">
        <w:rPr>
          <w:rFonts w:ascii="Times New Roman" w:hAnsi="Times New Roman" w:cs="Times New Roman"/>
          <w:sz w:val="24"/>
          <w:szCs w:val="24"/>
        </w:rPr>
        <w:t>ning</w:t>
      </w:r>
      <w:r w:rsidRPr="006D1FB5" w:rsidR="00A13B2E">
        <w:rPr>
          <w:rFonts w:ascii="Times New Roman" w:hAnsi="Times New Roman" w:cs="Times New Roman"/>
          <w:sz w:val="24"/>
          <w:szCs w:val="24"/>
        </w:rPr>
        <w:t xml:space="preserve"> </w:t>
      </w:r>
      <w:r w:rsidRPr="006D1FB5" w:rsidR="006D1FB5">
        <w:rPr>
          <w:rFonts w:ascii="Times New Roman" w:hAnsi="Times New Roman" w:cs="Times New Roman"/>
          <w:sz w:val="24"/>
          <w:szCs w:val="24"/>
        </w:rPr>
        <w:t xml:space="preserve">spordistipendium </w:t>
      </w:r>
      <w:r w:rsidR="00FD3BC9">
        <w:rPr>
          <w:rFonts w:ascii="Times New Roman" w:hAnsi="Times New Roman" w:cs="Times New Roman"/>
          <w:sz w:val="24"/>
          <w:szCs w:val="24"/>
        </w:rPr>
        <w:t>määrati</w:t>
      </w:r>
      <w:r w:rsidRPr="006D1FB5" w:rsidR="006D1FB5">
        <w:rPr>
          <w:rFonts w:ascii="Times New Roman" w:hAnsi="Times New Roman" w:cs="Times New Roman"/>
          <w:sz w:val="24"/>
          <w:szCs w:val="24"/>
        </w:rPr>
        <w:t xml:space="preserve"> </w:t>
      </w:r>
      <w:r w:rsidR="00A37AAD">
        <w:rPr>
          <w:rFonts w:ascii="Times New Roman" w:hAnsi="Times New Roman" w:cs="Times New Roman"/>
          <w:sz w:val="24"/>
          <w:szCs w:val="24"/>
        </w:rPr>
        <w:t>andekatele</w:t>
      </w:r>
      <w:r w:rsidR="00156D18">
        <w:rPr>
          <w:rFonts w:ascii="Times New Roman" w:hAnsi="Times New Roman" w:cs="Times New Roman"/>
          <w:sz w:val="24"/>
          <w:szCs w:val="24"/>
        </w:rPr>
        <w:t xml:space="preserve"> noorsportlas</w:t>
      </w:r>
      <w:r w:rsidR="00A37AAD">
        <w:rPr>
          <w:rFonts w:ascii="Times New Roman" w:hAnsi="Times New Roman" w:cs="Times New Roman"/>
          <w:sz w:val="24"/>
          <w:szCs w:val="24"/>
        </w:rPr>
        <w:t>tele</w:t>
      </w:r>
      <w:r w:rsidRPr="006D1FB5" w:rsidR="006D1FB5">
        <w:rPr>
          <w:rFonts w:ascii="Times New Roman" w:hAnsi="Times New Roman" w:cs="Times New Roman"/>
          <w:sz w:val="24"/>
          <w:szCs w:val="24"/>
        </w:rPr>
        <w:t>.  </w:t>
      </w:r>
    </w:p>
    <w:p w:rsidR="00AD1D93" w:rsidP="008A55D0" w:rsidRDefault="006D1FB5" w14:paraId="6C1A8454" w14:textId="5ECC4D5F">
      <w:pPr>
        <w:jc w:val="both"/>
        <w:rPr>
          <w:rFonts w:ascii="Times New Roman" w:hAnsi="Times New Roman" w:cs="Times New Roman"/>
          <w:sz w:val="24"/>
          <w:szCs w:val="24"/>
        </w:rPr>
      </w:pPr>
      <w:r w:rsidRPr="006D1FB5">
        <w:rPr>
          <w:rFonts w:ascii="Times New Roman" w:hAnsi="Times New Roman" w:cs="Times New Roman"/>
          <w:sz w:val="24"/>
          <w:szCs w:val="24"/>
        </w:rPr>
        <w:t xml:space="preserve">2019. aastal käivitas riik koostöös </w:t>
      </w:r>
      <w:r w:rsidR="00121015">
        <w:rPr>
          <w:rFonts w:ascii="Times New Roman" w:hAnsi="Times New Roman" w:cs="Times New Roman"/>
          <w:sz w:val="24"/>
          <w:szCs w:val="24"/>
        </w:rPr>
        <w:t>EOK-ga</w:t>
      </w:r>
      <w:r w:rsidRPr="006D1FB5">
        <w:rPr>
          <w:rFonts w:ascii="Times New Roman" w:hAnsi="Times New Roman" w:cs="Times New Roman"/>
          <w:sz w:val="24"/>
          <w:szCs w:val="24"/>
        </w:rPr>
        <w:t xml:space="preserve"> saavutusspordi projekt “Team Estonia”, mille üheks eesmärgiks on toetada ka neid noorsportlasi, kes on andekad</w:t>
      </w:r>
      <w:r w:rsidR="00A20004">
        <w:rPr>
          <w:rFonts w:ascii="Times New Roman" w:hAnsi="Times New Roman" w:cs="Times New Roman"/>
          <w:sz w:val="24"/>
          <w:szCs w:val="24"/>
        </w:rPr>
        <w:t xml:space="preserve">, </w:t>
      </w:r>
      <w:r w:rsidRPr="006D1FB5">
        <w:rPr>
          <w:rFonts w:ascii="Times New Roman" w:hAnsi="Times New Roman" w:cs="Times New Roman"/>
          <w:sz w:val="24"/>
          <w:szCs w:val="24"/>
        </w:rPr>
        <w:t xml:space="preserve"> aga ei ole veel tiitlivõistlustel kõrgete kohtadeni jõudnud. </w:t>
      </w:r>
      <w:r w:rsidR="00E1129E">
        <w:rPr>
          <w:rFonts w:ascii="Times New Roman" w:hAnsi="Times New Roman" w:cs="Times New Roman"/>
          <w:sz w:val="24"/>
          <w:szCs w:val="24"/>
        </w:rPr>
        <w:t xml:space="preserve">Põhimõtteliselt </w:t>
      </w:r>
      <w:r w:rsidR="006B4F71">
        <w:rPr>
          <w:rFonts w:ascii="Times New Roman" w:hAnsi="Times New Roman" w:cs="Times New Roman"/>
          <w:sz w:val="24"/>
          <w:szCs w:val="24"/>
        </w:rPr>
        <w:t xml:space="preserve">on tegemist </w:t>
      </w:r>
      <w:r w:rsidR="00D34AF2">
        <w:rPr>
          <w:rFonts w:ascii="Times New Roman" w:hAnsi="Times New Roman" w:cs="Times New Roman"/>
          <w:sz w:val="24"/>
          <w:szCs w:val="24"/>
        </w:rPr>
        <w:t xml:space="preserve">sama sihtrühmaga, mis spordistipendiumil. </w:t>
      </w:r>
      <w:r w:rsidRPr="006D1FB5">
        <w:rPr>
          <w:rFonts w:ascii="Times New Roman" w:hAnsi="Times New Roman" w:cs="Times New Roman"/>
          <w:sz w:val="24"/>
          <w:szCs w:val="24"/>
        </w:rPr>
        <w:t>Sellistele sportlastele on olemas C-kategooria toetus summas 1500 eurot kuus või noorsportlase toetus 500 eurot kuus.  </w:t>
      </w:r>
    </w:p>
    <w:p w:rsidRPr="006A62B8" w:rsidR="008A55D0" w:rsidP="008A55D0" w:rsidRDefault="37FE1C26" w14:paraId="5DAD3009" w14:textId="565BE879">
      <w:pPr>
        <w:jc w:val="both"/>
        <w:rPr>
          <w:rFonts w:ascii="Times New Roman" w:hAnsi="Times New Roman" w:cs="Times New Roman"/>
          <w:b/>
          <w:sz w:val="24"/>
          <w:szCs w:val="24"/>
        </w:rPr>
      </w:pPr>
      <w:r w:rsidRPr="0001514B">
        <w:rPr>
          <w:rFonts w:ascii="Times New Roman" w:hAnsi="Times New Roman" w:cs="Times New Roman"/>
          <w:sz w:val="24"/>
          <w:szCs w:val="24"/>
        </w:rPr>
        <w:lastRenderedPageBreak/>
        <w:t>Team Estoni</w:t>
      </w:r>
      <w:r w:rsidRPr="0001514B" w:rsidR="003E36EA">
        <w:rPr>
          <w:rFonts w:ascii="Times New Roman" w:hAnsi="Times New Roman" w:cs="Times New Roman"/>
          <w:sz w:val="24"/>
          <w:szCs w:val="24"/>
        </w:rPr>
        <w:t xml:space="preserve">a </w:t>
      </w:r>
      <w:r w:rsidRPr="0001514B">
        <w:rPr>
          <w:rFonts w:ascii="Times New Roman" w:hAnsi="Times New Roman" w:cs="Times New Roman"/>
          <w:sz w:val="24"/>
          <w:szCs w:val="24"/>
        </w:rPr>
        <w:t>toetusi</w:t>
      </w:r>
      <w:r w:rsidR="003E36EA">
        <w:rPr>
          <w:rFonts w:ascii="Times New Roman" w:hAnsi="Times New Roman" w:cs="Times New Roman"/>
          <w:sz w:val="24"/>
          <w:szCs w:val="24"/>
        </w:rPr>
        <w:t xml:space="preserve"> reguleerib </w:t>
      </w:r>
      <w:r w:rsidR="008A55D0">
        <w:rPr>
          <w:rFonts w:ascii="Times New Roman" w:hAnsi="Times New Roman" w:cs="Times New Roman"/>
          <w:sz w:val="24"/>
          <w:szCs w:val="24"/>
        </w:rPr>
        <w:t xml:space="preserve">kultuuriministri </w:t>
      </w:r>
      <w:r w:rsidRPr="00B80A7B" w:rsidR="00B80A7B">
        <w:rPr>
          <w:rFonts w:ascii="Times New Roman" w:hAnsi="Times New Roman" w:cs="Times New Roman"/>
          <w:sz w:val="24"/>
          <w:szCs w:val="24"/>
        </w:rPr>
        <w:t> </w:t>
      </w:r>
      <w:r w:rsidR="001A296B">
        <w:rPr>
          <w:rFonts w:ascii="Times New Roman" w:hAnsi="Times New Roman" w:cs="Times New Roman"/>
          <w:sz w:val="24"/>
          <w:szCs w:val="24"/>
        </w:rPr>
        <w:t>09</w:t>
      </w:r>
      <w:r w:rsidRPr="0076667C" w:rsidR="00B80A7B">
        <w:rPr>
          <w:rFonts w:ascii="Times New Roman" w:hAnsi="Times New Roman" w:cs="Times New Roman"/>
          <w:sz w:val="24"/>
          <w:szCs w:val="24"/>
        </w:rPr>
        <w:t>.</w:t>
      </w:r>
      <w:r w:rsidRPr="0076667C" w:rsidR="00742AB3">
        <w:rPr>
          <w:rFonts w:ascii="Times New Roman" w:hAnsi="Times New Roman" w:cs="Times New Roman"/>
          <w:sz w:val="24"/>
          <w:szCs w:val="24"/>
        </w:rPr>
        <w:t xml:space="preserve"> septembri </w:t>
      </w:r>
      <w:r w:rsidRPr="0076667C" w:rsidR="00B80A7B">
        <w:rPr>
          <w:rFonts w:ascii="Times New Roman" w:hAnsi="Times New Roman" w:cs="Times New Roman"/>
          <w:sz w:val="24"/>
          <w:szCs w:val="24"/>
        </w:rPr>
        <w:t>202</w:t>
      </w:r>
      <w:r w:rsidR="001A296B">
        <w:rPr>
          <w:rFonts w:ascii="Times New Roman" w:hAnsi="Times New Roman" w:cs="Times New Roman"/>
          <w:sz w:val="24"/>
          <w:szCs w:val="24"/>
        </w:rPr>
        <w:t>5</w:t>
      </w:r>
      <w:r w:rsidRPr="0076667C" w:rsidR="00742AB3">
        <w:rPr>
          <w:rFonts w:ascii="Times New Roman" w:hAnsi="Times New Roman" w:cs="Times New Roman"/>
          <w:sz w:val="24"/>
          <w:szCs w:val="24"/>
        </w:rPr>
        <w:t>. a</w:t>
      </w:r>
      <w:r w:rsidRPr="0076667C" w:rsidR="00B80A7B">
        <w:rPr>
          <w:rFonts w:ascii="Times New Roman" w:hAnsi="Times New Roman" w:cs="Times New Roman"/>
          <w:sz w:val="24"/>
          <w:szCs w:val="24"/>
        </w:rPr>
        <w:t xml:space="preserve"> </w:t>
      </w:r>
      <w:r w:rsidRPr="0076667C" w:rsidR="005067EA">
        <w:rPr>
          <w:rFonts w:ascii="Times New Roman" w:hAnsi="Times New Roman" w:cs="Times New Roman"/>
          <w:sz w:val="24"/>
          <w:szCs w:val="24"/>
        </w:rPr>
        <w:t xml:space="preserve">määrus </w:t>
      </w:r>
      <w:r w:rsidRPr="0076667C" w:rsidR="00B80A7B">
        <w:rPr>
          <w:rFonts w:ascii="Times New Roman" w:hAnsi="Times New Roman" w:cs="Times New Roman"/>
          <w:sz w:val="24"/>
          <w:szCs w:val="24"/>
        </w:rPr>
        <w:t xml:space="preserve">nr </w:t>
      </w:r>
      <w:r w:rsidR="001A6882">
        <w:rPr>
          <w:rFonts w:ascii="Times New Roman" w:hAnsi="Times New Roman" w:cs="Times New Roman"/>
          <w:sz w:val="24"/>
          <w:szCs w:val="24"/>
        </w:rPr>
        <w:t>6</w:t>
      </w:r>
      <w:r w:rsidRPr="0076667C" w:rsidR="001A6882">
        <w:rPr>
          <w:rFonts w:ascii="Times New Roman" w:hAnsi="Times New Roman" w:cs="Times New Roman"/>
          <w:sz w:val="24"/>
          <w:szCs w:val="24"/>
        </w:rPr>
        <w:t xml:space="preserve"> </w:t>
      </w:r>
      <w:r w:rsidRPr="0076667C" w:rsidR="005067EA">
        <w:rPr>
          <w:rFonts w:ascii="Times New Roman" w:hAnsi="Times New Roman" w:cs="Times New Roman"/>
          <w:sz w:val="24"/>
          <w:szCs w:val="24"/>
        </w:rPr>
        <w:t>„</w:t>
      </w:r>
      <w:r w:rsidRPr="001A6882" w:rsidR="001A6882">
        <w:rPr>
          <w:rFonts w:ascii="Times New Roman" w:hAnsi="Times New Roman" w:cs="Times New Roman"/>
          <w:sz w:val="24"/>
          <w:szCs w:val="24"/>
        </w:rPr>
        <w:t>Riigieelarvest Kultuuriministeeriumile spordi toetamiseks eraldatud vahenditest sporditoetuste taotlemise ja andmise kord ning sportlasele ja tema treenerile preemia määramise kord</w:t>
      </w:r>
      <w:r w:rsidR="003B566A">
        <w:rPr>
          <w:rFonts w:ascii="Times New Roman" w:hAnsi="Times New Roman" w:cs="Times New Roman"/>
          <w:b/>
          <w:bCs/>
          <w:sz w:val="24"/>
          <w:szCs w:val="24"/>
        </w:rPr>
        <w:t xml:space="preserve">“. </w:t>
      </w:r>
      <w:r w:rsidRPr="0076667C" w:rsidR="00C02C9F">
        <w:rPr>
          <w:rFonts w:ascii="Times New Roman" w:hAnsi="Times New Roman" w:cs="Times New Roman"/>
          <w:sz w:val="24"/>
          <w:szCs w:val="24"/>
        </w:rPr>
        <w:t>Nimetatud m</w:t>
      </w:r>
      <w:r w:rsidRPr="0076667C" w:rsidR="00EB2E3E">
        <w:rPr>
          <w:rFonts w:ascii="Times New Roman" w:hAnsi="Times New Roman" w:cs="Times New Roman"/>
          <w:sz w:val="24"/>
          <w:szCs w:val="24"/>
        </w:rPr>
        <w:t xml:space="preserve">ääruse </w:t>
      </w:r>
      <w:r w:rsidRPr="0076667C" w:rsidR="00A87F23">
        <w:rPr>
          <w:rFonts w:ascii="Times New Roman" w:hAnsi="Times New Roman" w:cs="Times New Roman"/>
          <w:sz w:val="24"/>
          <w:szCs w:val="24"/>
        </w:rPr>
        <w:t xml:space="preserve">§ </w:t>
      </w:r>
      <w:r w:rsidRPr="0076667C" w:rsidR="005F14B8">
        <w:rPr>
          <w:rFonts w:ascii="Times New Roman" w:hAnsi="Times New Roman" w:cs="Times New Roman"/>
          <w:sz w:val="24"/>
          <w:szCs w:val="24"/>
        </w:rPr>
        <w:t>3 l</w:t>
      </w:r>
      <w:r w:rsidRPr="0076667C" w:rsidR="00742AB3">
        <w:rPr>
          <w:rFonts w:ascii="Times New Roman" w:hAnsi="Times New Roman" w:cs="Times New Roman"/>
          <w:sz w:val="24"/>
          <w:szCs w:val="24"/>
        </w:rPr>
        <w:t>õike</w:t>
      </w:r>
      <w:r w:rsidRPr="0076667C" w:rsidR="005F14B8">
        <w:rPr>
          <w:rFonts w:ascii="Times New Roman" w:hAnsi="Times New Roman" w:cs="Times New Roman"/>
          <w:sz w:val="24"/>
          <w:szCs w:val="24"/>
        </w:rPr>
        <w:t xml:space="preserve"> 2 p </w:t>
      </w:r>
      <w:r w:rsidR="003B566A">
        <w:rPr>
          <w:rFonts w:ascii="Times New Roman" w:hAnsi="Times New Roman" w:cs="Times New Roman"/>
          <w:sz w:val="24"/>
          <w:szCs w:val="24"/>
        </w:rPr>
        <w:t>2</w:t>
      </w:r>
      <w:r w:rsidRPr="0076667C" w:rsidR="003B566A">
        <w:rPr>
          <w:rFonts w:ascii="Times New Roman" w:hAnsi="Times New Roman" w:cs="Times New Roman"/>
          <w:sz w:val="24"/>
          <w:szCs w:val="24"/>
        </w:rPr>
        <w:t xml:space="preserve"> </w:t>
      </w:r>
      <w:r w:rsidRPr="0076667C" w:rsidR="005F14B8">
        <w:rPr>
          <w:rFonts w:ascii="Times New Roman" w:hAnsi="Times New Roman" w:cs="Times New Roman"/>
          <w:sz w:val="24"/>
          <w:szCs w:val="24"/>
        </w:rPr>
        <w:t xml:space="preserve">ja </w:t>
      </w:r>
      <w:r w:rsidR="003B566A">
        <w:rPr>
          <w:rFonts w:ascii="Times New Roman" w:hAnsi="Times New Roman" w:cs="Times New Roman"/>
          <w:sz w:val="24"/>
          <w:szCs w:val="24"/>
        </w:rPr>
        <w:t xml:space="preserve">3 </w:t>
      </w:r>
      <w:r w:rsidR="005F14B8">
        <w:rPr>
          <w:rFonts w:ascii="Times New Roman" w:hAnsi="Times New Roman" w:cs="Times New Roman"/>
          <w:sz w:val="24"/>
          <w:szCs w:val="24"/>
        </w:rPr>
        <w:t xml:space="preserve">sätestavad spordialaliidu </w:t>
      </w:r>
      <w:r w:rsidR="00625890">
        <w:rPr>
          <w:rFonts w:ascii="Times New Roman" w:hAnsi="Times New Roman" w:cs="Times New Roman"/>
          <w:sz w:val="24"/>
          <w:szCs w:val="24"/>
        </w:rPr>
        <w:t>toetuse osa</w:t>
      </w:r>
      <w:r w:rsidR="006A691D">
        <w:rPr>
          <w:rFonts w:ascii="Times New Roman" w:hAnsi="Times New Roman" w:cs="Times New Roman"/>
          <w:sz w:val="24"/>
          <w:szCs w:val="24"/>
        </w:rPr>
        <w:t xml:space="preserve">na </w:t>
      </w:r>
      <w:bookmarkStart w:name="para3lg2p4" w:id="12"/>
      <w:r w:rsidRPr="0028482E" w:rsidR="0028482E">
        <w:rPr>
          <w:rFonts w:ascii="Times New Roman" w:hAnsi="Times New Roman" w:cs="Times New Roman"/>
          <w:sz w:val="24"/>
          <w:szCs w:val="24"/>
        </w:rPr>
        <w:t> </w:t>
      </w:r>
      <w:bookmarkEnd w:id="12"/>
      <w:r w:rsidRPr="0028482E" w:rsidR="0028482E">
        <w:rPr>
          <w:rFonts w:ascii="Times New Roman" w:hAnsi="Times New Roman" w:cs="Times New Roman"/>
          <w:sz w:val="24"/>
          <w:szCs w:val="24"/>
        </w:rPr>
        <w:t>Eesti tippspordi toetamise süsteemi Team Estonia kuuluvate rahvuskoondiste sportlaste võimete arendamise</w:t>
      </w:r>
      <w:r w:rsidR="0028482E">
        <w:rPr>
          <w:rFonts w:ascii="Times New Roman" w:hAnsi="Times New Roman" w:cs="Times New Roman"/>
          <w:sz w:val="24"/>
          <w:szCs w:val="24"/>
        </w:rPr>
        <w:t xml:space="preserve"> toetuse </w:t>
      </w:r>
      <w:r w:rsidRPr="0028482E" w:rsidR="0028482E">
        <w:rPr>
          <w:rFonts w:ascii="Times New Roman" w:hAnsi="Times New Roman" w:cs="Times New Roman"/>
          <w:sz w:val="24"/>
          <w:szCs w:val="24"/>
        </w:rPr>
        <w:t>(Team Estonia koondise toetus)</w:t>
      </w:r>
      <w:r w:rsidR="00154A13">
        <w:rPr>
          <w:rFonts w:ascii="Times New Roman" w:hAnsi="Times New Roman" w:cs="Times New Roman"/>
          <w:sz w:val="24"/>
          <w:szCs w:val="24"/>
        </w:rPr>
        <w:t xml:space="preserve"> ja </w:t>
      </w:r>
      <w:r w:rsidRPr="0028482E" w:rsidR="0028482E">
        <w:rPr>
          <w:rFonts w:ascii="Times New Roman" w:hAnsi="Times New Roman" w:cs="Times New Roman"/>
          <w:sz w:val="24"/>
          <w:szCs w:val="24"/>
        </w:rPr>
        <w:t>olümpiamängude ettevalmistuskulude katmise</w:t>
      </w:r>
      <w:r w:rsidR="00154A13">
        <w:rPr>
          <w:rFonts w:ascii="Times New Roman" w:hAnsi="Times New Roman" w:cs="Times New Roman"/>
          <w:sz w:val="24"/>
          <w:szCs w:val="24"/>
        </w:rPr>
        <w:t xml:space="preserve"> toetuse </w:t>
      </w:r>
      <w:r w:rsidRPr="0028482E" w:rsidR="0028482E">
        <w:rPr>
          <w:rFonts w:ascii="Times New Roman" w:hAnsi="Times New Roman" w:cs="Times New Roman"/>
          <w:sz w:val="24"/>
          <w:szCs w:val="24"/>
        </w:rPr>
        <w:t>(Team Estonia olümpiaettevalmistustoetus)</w:t>
      </w:r>
      <w:r w:rsidR="00154A13">
        <w:rPr>
          <w:rFonts w:ascii="Times New Roman" w:hAnsi="Times New Roman" w:cs="Times New Roman"/>
          <w:sz w:val="24"/>
          <w:szCs w:val="24"/>
        </w:rPr>
        <w:t>.</w:t>
      </w:r>
      <w:r w:rsidR="0075097B">
        <w:rPr>
          <w:rFonts w:ascii="Times New Roman" w:hAnsi="Times New Roman" w:cs="Times New Roman"/>
          <w:sz w:val="24"/>
          <w:szCs w:val="24"/>
        </w:rPr>
        <w:t xml:space="preserve"> </w:t>
      </w:r>
      <w:r w:rsidR="002A6894">
        <w:rPr>
          <w:rFonts w:ascii="Times New Roman" w:hAnsi="Times New Roman" w:cs="Times New Roman"/>
          <w:sz w:val="24"/>
          <w:szCs w:val="24"/>
        </w:rPr>
        <w:t>Spordialaliidu toetuse andja ülesannet täidab halduslepingu alusel EOK</w:t>
      </w:r>
      <w:r w:rsidR="00A05594">
        <w:rPr>
          <w:rStyle w:val="Allmrkuseviide"/>
          <w:rFonts w:ascii="Times New Roman" w:hAnsi="Times New Roman" w:cs="Times New Roman"/>
          <w:sz w:val="24"/>
          <w:szCs w:val="24"/>
        </w:rPr>
        <w:footnoteReference w:id="6"/>
      </w:r>
      <w:r w:rsidR="002A6894">
        <w:rPr>
          <w:rFonts w:ascii="Times New Roman" w:hAnsi="Times New Roman" w:cs="Times New Roman"/>
          <w:sz w:val="24"/>
          <w:szCs w:val="24"/>
        </w:rPr>
        <w:t>.</w:t>
      </w:r>
    </w:p>
    <w:p w:rsidRPr="00F1537C" w:rsidR="00F1537C" w:rsidP="00D41631" w:rsidRDefault="00F76910" w14:paraId="58D016DD" w14:textId="0D4B6436">
      <w:pPr>
        <w:jc w:val="both"/>
        <w:rPr>
          <w:rFonts w:ascii="Times New Roman" w:hAnsi="Times New Roman" w:cs="Times New Roman"/>
          <w:sz w:val="24"/>
          <w:szCs w:val="24"/>
        </w:rPr>
      </w:pPr>
      <w:r>
        <w:rPr>
          <w:rFonts w:ascii="Times New Roman" w:hAnsi="Times New Roman" w:cs="Times New Roman"/>
          <w:sz w:val="24"/>
          <w:szCs w:val="24"/>
        </w:rPr>
        <w:t>Määruse kohasel</w:t>
      </w:r>
      <w:r w:rsidR="17CA8050">
        <w:rPr>
          <w:rFonts w:ascii="Times New Roman" w:hAnsi="Times New Roman" w:cs="Times New Roman"/>
          <w:sz w:val="24"/>
          <w:szCs w:val="24"/>
        </w:rPr>
        <w:t>t</w:t>
      </w:r>
      <w:r w:rsidR="00852B3C">
        <w:rPr>
          <w:rFonts w:ascii="Times New Roman" w:hAnsi="Times New Roman" w:cs="Times New Roman"/>
          <w:sz w:val="24"/>
          <w:szCs w:val="24"/>
        </w:rPr>
        <w:t xml:space="preserve"> esitab s</w:t>
      </w:r>
      <w:r w:rsidRPr="00196F18" w:rsidR="00196F18">
        <w:rPr>
          <w:rFonts w:ascii="Times New Roman" w:hAnsi="Times New Roman" w:cs="Times New Roman"/>
          <w:sz w:val="24"/>
          <w:szCs w:val="24"/>
        </w:rPr>
        <w:t>pordialaliit taotluses konkreetsed sportlased või võistkonnad, kellele toetust taotletakse</w:t>
      </w:r>
      <w:r w:rsidR="00852B3C">
        <w:rPr>
          <w:rFonts w:ascii="Times New Roman" w:hAnsi="Times New Roman" w:cs="Times New Roman"/>
          <w:sz w:val="24"/>
          <w:szCs w:val="24"/>
        </w:rPr>
        <w:t xml:space="preserve">. Toetuse andja otsustab </w:t>
      </w:r>
      <w:r w:rsidR="007C46FF">
        <w:rPr>
          <w:rFonts w:ascii="Times New Roman" w:hAnsi="Times New Roman" w:cs="Times New Roman"/>
          <w:sz w:val="24"/>
          <w:szCs w:val="24"/>
        </w:rPr>
        <w:t xml:space="preserve">sportlased ja võistkonnad, </w:t>
      </w:r>
      <w:r w:rsidRPr="0007492C" w:rsidR="007C46FF">
        <w:rPr>
          <w:rFonts w:ascii="Times New Roman" w:hAnsi="Times New Roman" w:cs="Times New Roman"/>
          <w:sz w:val="24"/>
          <w:szCs w:val="24"/>
        </w:rPr>
        <w:t>kelle</w:t>
      </w:r>
      <w:r w:rsidR="0007492C">
        <w:rPr>
          <w:rFonts w:ascii="Times New Roman" w:hAnsi="Times New Roman" w:cs="Times New Roman"/>
          <w:sz w:val="24"/>
          <w:szCs w:val="24"/>
        </w:rPr>
        <w:t xml:space="preserve"> tarbeks</w:t>
      </w:r>
      <w:r w:rsidR="007C46FF">
        <w:rPr>
          <w:rFonts w:ascii="Times New Roman" w:hAnsi="Times New Roman" w:cs="Times New Roman"/>
          <w:sz w:val="24"/>
          <w:szCs w:val="24"/>
        </w:rPr>
        <w:t xml:space="preserve"> võib toetust kasu</w:t>
      </w:r>
      <w:r w:rsidR="00CC3BA0">
        <w:rPr>
          <w:rFonts w:ascii="Times New Roman" w:hAnsi="Times New Roman" w:cs="Times New Roman"/>
          <w:sz w:val="24"/>
          <w:szCs w:val="24"/>
        </w:rPr>
        <w:t xml:space="preserve">tada, et </w:t>
      </w:r>
      <w:r w:rsidRPr="00196F18" w:rsidR="00196F18">
        <w:rPr>
          <w:rFonts w:ascii="Times New Roman" w:hAnsi="Times New Roman" w:cs="Times New Roman"/>
          <w:sz w:val="24"/>
          <w:szCs w:val="24"/>
        </w:rPr>
        <w:t>toeta</w:t>
      </w:r>
      <w:r w:rsidR="00CC3BA0">
        <w:rPr>
          <w:rFonts w:ascii="Times New Roman" w:hAnsi="Times New Roman" w:cs="Times New Roman"/>
          <w:sz w:val="24"/>
          <w:szCs w:val="24"/>
        </w:rPr>
        <w:t>da</w:t>
      </w:r>
      <w:r w:rsidRPr="00196F18" w:rsidR="00196F18">
        <w:rPr>
          <w:rFonts w:ascii="Times New Roman" w:hAnsi="Times New Roman" w:cs="Times New Roman"/>
          <w:sz w:val="24"/>
          <w:szCs w:val="24"/>
        </w:rPr>
        <w:t xml:space="preserve"> sportlasi, kellel on enim potentsiaali saavutada tulevikus tiitlivõistlustel häid tulemusi</w:t>
      </w:r>
      <w:r w:rsidR="00E1053B">
        <w:rPr>
          <w:rFonts w:ascii="Times New Roman" w:hAnsi="Times New Roman" w:cs="Times New Roman"/>
          <w:sz w:val="24"/>
          <w:szCs w:val="24"/>
        </w:rPr>
        <w:t xml:space="preserve"> </w:t>
      </w:r>
      <w:r w:rsidRPr="0076667C" w:rsidR="00E1053B">
        <w:rPr>
          <w:rFonts w:ascii="Times New Roman" w:hAnsi="Times New Roman" w:cs="Times New Roman"/>
          <w:sz w:val="24"/>
          <w:szCs w:val="24"/>
        </w:rPr>
        <w:t xml:space="preserve">(määruse § </w:t>
      </w:r>
      <w:r w:rsidRPr="0076667C" w:rsidR="002F7E46">
        <w:rPr>
          <w:rFonts w:ascii="Times New Roman" w:hAnsi="Times New Roman" w:cs="Times New Roman"/>
          <w:sz w:val="24"/>
          <w:szCs w:val="24"/>
        </w:rPr>
        <w:t xml:space="preserve">3 </w:t>
      </w:r>
      <w:proofErr w:type="spellStart"/>
      <w:r w:rsidRPr="0076667C" w:rsidR="002F7E46">
        <w:rPr>
          <w:rFonts w:ascii="Times New Roman" w:hAnsi="Times New Roman" w:cs="Times New Roman"/>
          <w:sz w:val="24"/>
          <w:szCs w:val="24"/>
        </w:rPr>
        <w:t>lg</w:t>
      </w:r>
      <w:r w:rsidRPr="0076667C" w:rsidR="009D6CDD">
        <w:rPr>
          <w:rFonts w:ascii="Times New Roman" w:hAnsi="Times New Roman" w:cs="Times New Roman"/>
          <w:sz w:val="24"/>
          <w:szCs w:val="24"/>
        </w:rPr>
        <w:t>-d</w:t>
      </w:r>
      <w:proofErr w:type="spellEnd"/>
      <w:r w:rsidRPr="0076667C" w:rsidR="002F7E46">
        <w:rPr>
          <w:rFonts w:ascii="Times New Roman" w:hAnsi="Times New Roman" w:cs="Times New Roman"/>
          <w:sz w:val="24"/>
          <w:szCs w:val="24"/>
        </w:rPr>
        <w:t xml:space="preserve"> 7 ja 8).</w:t>
      </w:r>
      <w:r w:rsidRPr="0076667C" w:rsidR="00C9136A">
        <w:rPr>
          <w:rFonts w:ascii="Times New Roman" w:hAnsi="Times New Roman" w:cs="Times New Roman"/>
          <w:sz w:val="24"/>
          <w:szCs w:val="24"/>
        </w:rPr>
        <w:t xml:space="preserve"> </w:t>
      </w:r>
      <w:r w:rsidRPr="0076667C" w:rsidR="00F1537C">
        <w:rPr>
          <w:rFonts w:ascii="Times New Roman" w:hAnsi="Times New Roman" w:eastAsia="Calibri" w:cs="Times New Roman"/>
          <w:kern w:val="0"/>
          <w:sz w:val="24"/>
          <w:szCs w:val="24"/>
          <w14:ligatures w14:val="none"/>
        </w:rPr>
        <w:t>Team Estonia olümpiaettevalmistustoetuse suuruse sportlase ja tema treeneri kohta otsustab toetuse andja igal aastal</w:t>
      </w:r>
      <w:r w:rsidRPr="0076667C" w:rsidR="00742AB3">
        <w:rPr>
          <w:rFonts w:ascii="Times New Roman" w:hAnsi="Times New Roman" w:eastAsia="Calibri" w:cs="Times New Roman"/>
          <w:kern w:val="0"/>
          <w:sz w:val="24"/>
          <w:szCs w:val="24"/>
          <w14:ligatures w14:val="none"/>
        </w:rPr>
        <w:t>, arvestades</w:t>
      </w:r>
      <w:r w:rsidRPr="0076667C" w:rsidR="00F1537C">
        <w:rPr>
          <w:rFonts w:ascii="Times New Roman" w:hAnsi="Times New Roman" w:eastAsia="Calibri" w:cs="Times New Roman"/>
          <w:kern w:val="0"/>
          <w:sz w:val="24"/>
          <w:szCs w:val="24"/>
          <w14:ligatures w14:val="none"/>
        </w:rPr>
        <w:t xml:space="preserve"> eraldatud eelarvevahendite suurus</w:t>
      </w:r>
      <w:r w:rsidRPr="0076667C" w:rsidR="007645C0">
        <w:rPr>
          <w:rFonts w:ascii="Times New Roman" w:hAnsi="Times New Roman" w:eastAsia="Calibri" w:cs="Times New Roman"/>
          <w:kern w:val="0"/>
          <w:sz w:val="24"/>
          <w:szCs w:val="24"/>
          <w14:ligatures w14:val="none"/>
        </w:rPr>
        <w:t>t</w:t>
      </w:r>
      <w:r w:rsidRPr="0076667C" w:rsidR="00F1537C">
        <w:rPr>
          <w:rFonts w:ascii="Times New Roman" w:hAnsi="Times New Roman" w:eastAsia="Calibri" w:cs="Times New Roman"/>
          <w:kern w:val="0"/>
          <w:sz w:val="24"/>
          <w:szCs w:val="24"/>
          <w14:ligatures w14:val="none"/>
        </w:rPr>
        <w:t xml:space="preserve">. Sportlased saavad toetust vastavalt tasemele, mille määravad saavutatud tulemused. Tasemeid on neli: A+, A, B ja C. Olümpiaettevalmistustoetust võib teatud tingimustel eraldada ka 18–22-aastastele noorsportlastele. </w:t>
      </w:r>
      <w:r w:rsidRPr="0076667C" w:rsidR="00E25B8B">
        <w:rPr>
          <w:rFonts w:ascii="Times New Roman" w:hAnsi="Times New Roman" w:eastAsia="Calibri" w:cs="Times New Roman"/>
          <w:kern w:val="0"/>
          <w:sz w:val="24"/>
          <w:szCs w:val="24"/>
          <w14:ligatures w14:val="none"/>
        </w:rPr>
        <w:t xml:space="preserve">Täpsemad tingimused </w:t>
      </w:r>
      <w:r w:rsidRPr="0076667C" w:rsidR="00A412FC">
        <w:rPr>
          <w:rFonts w:ascii="Times New Roman" w:hAnsi="Times New Roman" w:eastAsia="Calibri" w:cs="Times New Roman"/>
          <w:kern w:val="0"/>
          <w:sz w:val="24"/>
          <w:szCs w:val="24"/>
          <w14:ligatures w14:val="none"/>
        </w:rPr>
        <w:t>on sätestatud</w:t>
      </w:r>
      <w:r w:rsidRPr="0076667C" w:rsidR="00F1537C">
        <w:rPr>
          <w:rFonts w:ascii="Times New Roman" w:hAnsi="Times New Roman" w:eastAsia="Calibri" w:cs="Times New Roman"/>
          <w:kern w:val="0"/>
          <w:sz w:val="24"/>
          <w:szCs w:val="24"/>
          <w14:ligatures w14:val="none"/>
        </w:rPr>
        <w:t xml:space="preserve"> määruse lisas</w:t>
      </w:r>
      <w:r w:rsidRPr="0076667C" w:rsidR="00D272BC">
        <w:rPr>
          <w:rStyle w:val="Allmrkuseviide"/>
          <w:rFonts w:ascii="Times New Roman" w:hAnsi="Times New Roman" w:eastAsia="Calibri" w:cs="Times New Roman"/>
          <w:kern w:val="0"/>
          <w:sz w:val="24"/>
          <w:szCs w:val="24"/>
          <w14:ligatures w14:val="none"/>
        </w:rPr>
        <w:footnoteReference w:id="7"/>
      </w:r>
      <w:r w:rsidRPr="0076667C" w:rsidR="00F1537C">
        <w:rPr>
          <w:rFonts w:ascii="Times New Roman" w:hAnsi="Times New Roman" w:eastAsia="Calibri" w:cs="Times New Roman"/>
          <w:kern w:val="0"/>
          <w:sz w:val="24"/>
          <w:szCs w:val="24"/>
          <w14:ligatures w14:val="none"/>
        </w:rPr>
        <w:t>.</w:t>
      </w:r>
    </w:p>
    <w:p w:rsidR="00662BEC" w:rsidP="006D1FB5" w:rsidRDefault="006D1FB5" w14:paraId="0CAE4DB2" w14:textId="5A1A10BF">
      <w:pPr>
        <w:jc w:val="both"/>
        <w:rPr>
          <w:rFonts w:ascii="Times New Roman" w:hAnsi="Times New Roman" w:cs="Times New Roman"/>
          <w:sz w:val="24"/>
          <w:szCs w:val="24"/>
        </w:rPr>
      </w:pPr>
      <w:r w:rsidRPr="3CA53C2F">
        <w:rPr>
          <w:rFonts w:ascii="Times New Roman" w:hAnsi="Times New Roman" w:cs="Times New Roman"/>
          <w:sz w:val="24"/>
          <w:szCs w:val="24"/>
        </w:rPr>
        <w:t xml:space="preserve">Seega on </w:t>
      </w:r>
      <w:r w:rsidR="00742AB3">
        <w:rPr>
          <w:rFonts w:ascii="Times New Roman" w:hAnsi="Times New Roman" w:cs="Times New Roman"/>
          <w:sz w:val="24"/>
          <w:szCs w:val="24"/>
        </w:rPr>
        <w:t>praeguseks</w:t>
      </w:r>
      <w:r w:rsidRPr="3CA53C2F" w:rsidR="00742AB3">
        <w:rPr>
          <w:rFonts w:ascii="Times New Roman" w:hAnsi="Times New Roman" w:cs="Times New Roman"/>
          <w:sz w:val="24"/>
          <w:szCs w:val="24"/>
        </w:rPr>
        <w:t xml:space="preserve"> </w:t>
      </w:r>
      <w:r w:rsidRPr="3CA53C2F">
        <w:rPr>
          <w:rFonts w:ascii="Times New Roman" w:hAnsi="Times New Roman" w:cs="Times New Roman"/>
          <w:sz w:val="24"/>
          <w:szCs w:val="24"/>
        </w:rPr>
        <w:t xml:space="preserve">kujunenud olukord, kus </w:t>
      </w:r>
      <w:r w:rsidRPr="3CA53C2F" w:rsidR="00910ED3">
        <w:rPr>
          <w:rFonts w:ascii="Times New Roman" w:hAnsi="Times New Roman" w:cs="Times New Roman"/>
          <w:sz w:val="24"/>
          <w:szCs w:val="24"/>
        </w:rPr>
        <w:t xml:space="preserve">andekaid </w:t>
      </w:r>
      <w:r w:rsidRPr="00DB4243" w:rsidR="00910ED3">
        <w:rPr>
          <w:rFonts w:ascii="Times New Roman" w:hAnsi="Times New Roman" w:cs="Times New Roman"/>
          <w:sz w:val="24"/>
          <w:szCs w:val="24"/>
        </w:rPr>
        <w:t xml:space="preserve">noorsportlasi toetatakse </w:t>
      </w:r>
      <w:r w:rsidRPr="00DB4243">
        <w:rPr>
          <w:rFonts w:ascii="Times New Roman" w:hAnsi="Times New Roman" w:cs="Times New Roman"/>
          <w:sz w:val="24"/>
          <w:szCs w:val="24"/>
        </w:rPr>
        <w:t>erinevatest avaliku sektori allikatest</w:t>
      </w:r>
      <w:r w:rsidR="00DB4243">
        <w:rPr>
          <w:rFonts w:ascii="Times New Roman" w:hAnsi="Times New Roman" w:cs="Times New Roman"/>
          <w:sz w:val="24"/>
          <w:szCs w:val="24"/>
        </w:rPr>
        <w:t>:</w:t>
      </w:r>
      <w:r w:rsidRPr="00DB4243" w:rsidR="00910ED3">
        <w:rPr>
          <w:rFonts w:ascii="Times New Roman" w:hAnsi="Times New Roman" w:cs="Times New Roman"/>
          <w:sz w:val="24"/>
          <w:szCs w:val="24"/>
        </w:rPr>
        <w:t xml:space="preserve"> </w:t>
      </w:r>
      <w:r w:rsidR="00893E92">
        <w:rPr>
          <w:rFonts w:ascii="Times New Roman" w:hAnsi="Times New Roman" w:cs="Times New Roman"/>
          <w:sz w:val="24"/>
          <w:szCs w:val="24"/>
        </w:rPr>
        <w:t>taotleda saab</w:t>
      </w:r>
      <w:r w:rsidRPr="00DB4243" w:rsidR="00DB4243">
        <w:rPr>
          <w:rFonts w:ascii="Times New Roman" w:hAnsi="Times New Roman" w:cs="Times New Roman"/>
          <w:sz w:val="24"/>
          <w:szCs w:val="24"/>
        </w:rPr>
        <w:t xml:space="preserve"> </w:t>
      </w:r>
      <w:r w:rsidRPr="00DB4243">
        <w:rPr>
          <w:rFonts w:ascii="Times New Roman" w:hAnsi="Times New Roman" w:cs="Times New Roman"/>
          <w:sz w:val="24"/>
          <w:szCs w:val="24"/>
        </w:rPr>
        <w:t>spordistipendium</w:t>
      </w:r>
      <w:r w:rsidR="00893E92">
        <w:rPr>
          <w:rFonts w:ascii="Times New Roman" w:hAnsi="Times New Roman" w:cs="Times New Roman"/>
          <w:sz w:val="24"/>
          <w:szCs w:val="24"/>
        </w:rPr>
        <w:t>i</w:t>
      </w:r>
      <w:r w:rsidRPr="00DB4243" w:rsidR="00910ED3">
        <w:rPr>
          <w:rFonts w:ascii="Times New Roman" w:hAnsi="Times New Roman" w:cs="Times New Roman"/>
          <w:sz w:val="24"/>
          <w:szCs w:val="24"/>
        </w:rPr>
        <w:t xml:space="preserve"> ja </w:t>
      </w:r>
      <w:r w:rsidRPr="00DB4243">
        <w:rPr>
          <w:rFonts w:ascii="Times New Roman" w:hAnsi="Times New Roman" w:cs="Times New Roman"/>
          <w:sz w:val="24"/>
          <w:szCs w:val="24"/>
        </w:rPr>
        <w:t>EO</w:t>
      </w:r>
      <w:r w:rsidRPr="00DB4243" w:rsidR="00121015">
        <w:rPr>
          <w:rFonts w:ascii="Times New Roman" w:hAnsi="Times New Roman" w:cs="Times New Roman"/>
          <w:sz w:val="24"/>
          <w:szCs w:val="24"/>
        </w:rPr>
        <w:t>K</w:t>
      </w:r>
      <w:r w:rsidRPr="00DB4243">
        <w:rPr>
          <w:rFonts w:ascii="Times New Roman" w:hAnsi="Times New Roman" w:cs="Times New Roman"/>
          <w:sz w:val="24"/>
          <w:szCs w:val="24"/>
        </w:rPr>
        <w:t xml:space="preserve"> </w:t>
      </w:r>
      <w:r w:rsidRPr="00DB4243" w:rsidR="00910ED3">
        <w:rPr>
          <w:rFonts w:ascii="Times New Roman" w:hAnsi="Times New Roman" w:cs="Times New Roman"/>
          <w:sz w:val="24"/>
          <w:szCs w:val="24"/>
        </w:rPr>
        <w:t>rakendatav</w:t>
      </w:r>
      <w:r w:rsidR="00893E92">
        <w:rPr>
          <w:rFonts w:ascii="Times New Roman" w:hAnsi="Times New Roman" w:cs="Times New Roman"/>
          <w:sz w:val="24"/>
          <w:szCs w:val="24"/>
        </w:rPr>
        <w:t>at</w:t>
      </w:r>
      <w:r w:rsidRPr="00DB4243" w:rsidR="00910ED3">
        <w:rPr>
          <w:rFonts w:ascii="Times New Roman" w:hAnsi="Times New Roman" w:cs="Times New Roman"/>
          <w:sz w:val="24"/>
          <w:szCs w:val="24"/>
        </w:rPr>
        <w:t xml:space="preserve"> </w:t>
      </w:r>
      <w:r w:rsidRPr="00DB4243">
        <w:rPr>
          <w:rFonts w:ascii="Times New Roman" w:hAnsi="Times New Roman" w:cs="Times New Roman"/>
          <w:sz w:val="24"/>
          <w:szCs w:val="24"/>
        </w:rPr>
        <w:t>Team Estonia toetus</w:t>
      </w:r>
      <w:r w:rsidR="00893E92">
        <w:rPr>
          <w:rFonts w:ascii="Times New Roman" w:hAnsi="Times New Roman" w:cs="Times New Roman"/>
          <w:sz w:val="24"/>
          <w:szCs w:val="24"/>
        </w:rPr>
        <w:t>t</w:t>
      </w:r>
      <w:r w:rsidRPr="00DB4243">
        <w:rPr>
          <w:rFonts w:ascii="Times New Roman" w:hAnsi="Times New Roman" w:cs="Times New Roman"/>
          <w:sz w:val="24"/>
          <w:szCs w:val="24"/>
        </w:rPr>
        <w:t xml:space="preserve"> </w:t>
      </w:r>
      <w:r w:rsidRPr="00DB4243" w:rsidR="00910ED3">
        <w:rPr>
          <w:rFonts w:ascii="Times New Roman" w:hAnsi="Times New Roman" w:cs="Times New Roman"/>
          <w:sz w:val="24"/>
          <w:szCs w:val="24"/>
        </w:rPr>
        <w:t>ning neile lisanduvad veel</w:t>
      </w:r>
      <w:r w:rsidRPr="0001514B" w:rsidR="00910ED3">
        <w:rPr>
          <w:rFonts w:ascii="Times New Roman" w:hAnsi="Times New Roman" w:cs="Times New Roman"/>
          <w:sz w:val="24"/>
          <w:szCs w:val="24"/>
        </w:rPr>
        <w:t xml:space="preserve"> </w:t>
      </w:r>
      <w:r w:rsidRPr="0001514B">
        <w:rPr>
          <w:rFonts w:ascii="Times New Roman" w:hAnsi="Times New Roman" w:cs="Times New Roman"/>
          <w:sz w:val="24"/>
          <w:szCs w:val="24"/>
        </w:rPr>
        <w:t>Eesti Kultuurkapitali stipendiumid. Analüüsides</w:t>
      </w:r>
      <w:r w:rsidRPr="3CA53C2F">
        <w:rPr>
          <w:rFonts w:ascii="Times New Roman" w:hAnsi="Times New Roman" w:cs="Times New Roman"/>
          <w:sz w:val="24"/>
          <w:szCs w:val="24"/>
        </w:rPr>
        <w:t xml:space="preserve"> toetuse saajaid kolme toetuse andja </w:t>
      </w:r>
      <w:r w:rsidRPr="0007492C">
        <w:rPr>
          <w:rFonts w:ascii="Times New Roman" w:hAnsi="Times New Roman" w:cs="Times New Roman"/>
          <w:sz w:val="24"/>
          <w:szCs w:val="24"/>
        </w:rPr>
        <w:t>lõikes</w:t>
      </w:r>
      <w:r w:rsidRPr="3CA53C2F">
        <w:rPr>
          <w:rFonts w:ascii="Times New Roman" w:hAnsi="Times New Roman" w:cs="Times New Roman"/>
          <w:sz w:val="24"/>
          <w:szCs w:val="24"/>
        </w:rPr>
        <w:t>, selgus, et aastatel 2023 ja 2024 on spordistipendium määratud 197 sportlasele, kellest 76% on samal perioodil saanud sama</w:t>
      </w:r>
      <w:r w:rsidR="0007492C">
        <w:rPr>
          <w:rFonts w:ascii="Times New Roman" w:hAnsi="Times New Roman" w:cs="Times New Roman"/>
          <w:sz w:val="24"/>
          <w:szCs w:val="24"/>
        </w:rPr>
        <w:t>laadset</w:t>
      </w:r>
      <w:r w:rsidRPr="3CA53C2F">
        <w:rPr>
          <w:rFonts w:ascii="Times New Roman" w:hAnsi="Times New Roman" w:cs="Times New Roman"/>
          <w:sz w:val="24"/>
          <w:szCs w:val="24"/>
        </w:rPr>
        <w:t xml:space="preserve"> toetust ka teistest avaliku sektori allikatest. Samade sportlaste toetamine erinevatest avaliku sektori allikatest tähendab </w:t>
      </w:r>
      <w:r w:rsidR="00742AB3">
        <w:rPr>
          <w:rFonts w:ascii="Times New Roman" w:hAnsi="Times New Roman" w:cs="Times New Roman"/>
          <w:sz w:val="24"/>
          <w:szCs w:val="24"/>
        </w:rPr>
        <w:t xml:space="preserve">nii </w:t>
      </w:r>
      <w:r w:rsidRPr="3CA53C2F">
        <w:rPr>
          <w:rFonts w:ascii="Times New Roman" w:hAnsi="Times New Roman" w:cs="Times New Roman"/>
          <w:sz w:val="24"/>
          <w:szCs w:val="24"/>
        </w:rPr>
        <w:t xml:space="preserve">suuremat halduskoormust taotlejale kui </w:t>
      </w:r>
      <w:r w:rsidR="00742AB3">
        <w:rPr>
          <w:rFonts w:ascii="Times New Roman" w:hAnsi="Times New Roman" w:cs="Times New Roman"/>
          <w:sz w:val="24"/>
          <w:szCs w:val="24"/>
        </w:rPr>
        <w:t xml:space="preserve">ka </w:t>
      </w:r>
      <w:r w:rsidRPr="3CA53C2F" w:rsidR="009128BD">
        <w:rPr>
          <w:rFonts w:ascii="Times New Roman" w:hAnsi="Times New Roman" w:cs="Times New Roman"/>
          <w:sz w:val="24"/>
          <w:szCs w:val="24"/>
        </w:rPr>
        <w:t xml:space="preserve">töökoormust </w:t>
      </w:r>
      <w:r w:rsidRPr="3CA53C2F">
        <w:rPr>
          <w:rFonts w:ascii="Times New Roman" w:hAnsi="Times New Roman" w:cs="Times New Roman"/>
          <w:sz w:val="24"/>
          <w:szCs w:val="24"/>
        </w:rPr>
        <w:t xml:space="preserve">toetuste </w:t>
      </w:r>
      <w:r w:rsidRPr="3CA53C2F" w:rsidR="006F26B0">
        <w:rPr>
          <w:rFonts w:ascii="Times New Roman" w:hAnsi="Times New Roman" w:cs="Times New Roman"/>
          <w:sz w:val="24"/>
          <w:szCs w:val="24"/>
        </w:rPr>
        <w:t>andjatele</w:t>
      </w:r>
      <w:r w:rsidRPr="3CA53C2F" w:rsidR="009128BD">
        <w:rPr>
          <w:rFonts w:ascii="Times New Roman" w:hAnsi="Times New Roman" w:cs="Times New Roman"/>
          <w:sz w:val="24"/>
          <w:szCs w:val="24"/>
        </w:rPr>
        <w:t xml:space="preserve"> ning see ei ole otstarbekas</w:t>
      </w:r>
      <w:r w:rsidRPr="3CA53C2F" w:rsidR="00FD5E24">
        <w:rPr>
          <w:rFonts w:ascii="Times New Roman" w:hAnsi="Times New Roman" w:cs="Times New Roman"/>
          <w:sz w:val="24"/>
          <w:szCs w:val="24"/>
        </w:rPr>
        <w:t>.</w:t>
      </w:r>
      <w:r w:rsidR="00617F93">
        <w:rPr>
          <w:rFonts w:ascii="Times New Roman" w:hAnsi="Times New Roman" w:cs="Times New Roman"/>
          <w:sz w:val="24"/>
          <w:szCs w:val="24"/>
        </w:rPr>
        <w:t xml:space="preserve"> </w:t>
      </w:r>
      <w:r w:rsidRPr="00617F93" w:rsidR="52EFDD29">
        <w:rPr>
          <w:rFonts w:ascii="Times New Roman" w:hAnsi="Times New Roman" w:cs="Times New Roman" w:eastAsiaTheme="minorEastAsia"/>
          <w:sz w:val="24"/>
          <w:szCs w:val="24"/>
        </w:rPr>
        <w:t>Lisaks ee</w:t>
      </w:r>
      <w:r w:rsidR="007645C0">
        <w:rPr>
          <w:rFonts w:ascii="Times New Roman" w:hAnsi="Times New Roman" w:cs="Times New Roman" w:eastAsiaTheme="minorEastAsia"/>
          <w:sz w:val="24"/>
          <w:szCs w:val="24"/>
        </w:rPr>
        <w:t>s</w:t>
      </w:r>
      <w:r w:rsidRPr="00617F93" w:rsidR="52EFDD29">
        <w:rPr>
          <w:rFonts w:ascii="Times New Roman" w:hAnsi="Times New Roman" w:cs="Times New Roman" w:eastAsiaTheme="minorEastAsia"/>
          <w:sz w:val="24"/>
          <w:szCs w:val="24"/>
        </w:rPr>
        <w:t xml:space="preserve">pool nimetatud toetustele </w:t>
      </w:r>
      <w:r w:rsidR="00617F93">
        <w:rPr>
          <w:rFonts w:ascii="Times New Roman" w:hAnsi="Times New Roman" w:cs="Times New Roman" w:eastAsiaTheme="minorEastAsia"/>
          <w:sz w:val="24"/>
          <w:szCs w:val="24"/>
        </w:rPr>
        <w:t>korraldab</w:t>
      </w:r>
      <w:r w:rsidRPr="00617F93" w:rsidR="52EFDD29">
        <w:rPr>
          <w:rFonts w:ascii="Times New Roman" w:hAnsi="Times New Roman" w:cs="Times New Roman" w:eastAsiaTheme="minorEastAsia"/>
          <w:sz w:val="24"/>
          <w:szCs w:val="24"/>
        </w:rPr>
        <w:t xml:space="preserve"> riik </w:t>
      </w:r>
      <w:r w:rsidRPr="00617F93" w:rsidR="16FDC0DA">
        <w:rPr>
          <w:rFonts w:ascii="Times New Roman" w:hAnsi="Times New Roman" w:cs="Times New Roman" w:eastAsiaTheme="minorEastAsia"/>
          <w:sz w:val="24"/>
          <w:szCs w:val="24"/>
        </w:rPr>
        <w:t xml:space="preserve">200-le </w:t>
      </w:r>
      <w:r w:rsidRPr="00617F93" w:rsidR="52EFDD29">
        <w:rPr>
          <w:rFonts w:ascii="Times New Roman" w:hAnsi="Times New Roman" w:cs="Times New Roman" w:eastAsiaTheme="minorEastAsia"/>
          <w:sz w:val="24"/>
          <w:szCs w:val="24"/>
        </w:rPr>
        <w:t>a</w:t>
      </w:r>
      <w:r w:rsidRPr="00617F93" w:rsidR="78ED5A1F">
        <w:rPr>
          <w:rFonts w:ascii="Times New Roman" w:hAnsi="Times New Roman" w:cs="Times New Roman" w:eastAsiaTheme="minorEastAsia"/>
          <w:sz w:val="24"/>
          <w:szCs w:val="24"/>
        </w:rPr>
        <w:t>ndeka</w:t>
      </w:r>
      <w:r w:rsidRPr="00617F93" w:rsidR="5B7A310C">
        <w:rPr>
          <w:rFonts w:ascii="Times New Roman" w:hAnsi="Times New Roman" w:cs="Times New Roman" w:eastAsiaTheme="minorEastAsia"/>
          <w:sz w:val="24"/>
          <w:szCs w:val="24"/>
        </w:rPr>
        <w:t>le</w:t>
      </w:r>
      <w:r w:rsidRPr="00617F93" w:rsidR="78ED5A1F">
        <w:rPr>
          <w:rFonts w:ascii="Times New Roman" w:hAnsi="Times New Roman" w:cs="Times New Roman" w:eastAsiaTheme="minorEastAsia"/>
          <w:sz w:val="24"/>
          <w:szCs w:val="24"/>
        </w:rPr>
        <w:t xml:space="preserve"> noorsportlas</w:t>
      </w:r>
      <w:r w:rsidRPr="00617F93" w:rsidR="055652B5">
        <w:rPr>
          <w:rFonts w:ascii="Times New Roman" w:hAnsi="Times New Roman" w:cs="Times New Roman" w:eastAsiaTheme="minorEastAsia"/>
          <w:sz w:val="24"/>
          <w:szCs w:val="24"/>
        </w:rPr>
        <w:t>ele</w:t>
      </w:r>
      <w:r w:rsidRPr="00617F93" w:rsidR="78ED5A1F">
        <w:rPr>
          <w:rFonts w:ascii="Times New Roman" w:hAnsi="Times New Roman" w:cs="Times New Roman" w:eastAsiaTheme="minorEastAsia"/>
          <w:sz w:val="24"/>
          <w:szCs w:val="24"/>
        </w:rPr>
        <w:t xml:space="preserve"> </w:t>
      </w:r>
      <w:r w:rsidRPr="00617F93" w:rsidR="5883DD6A">
        <w:rPr>
          <w:rFonts w:ascii="Times New Roman" w:hAnsi="Times New Roman" w:cs="Times New Roman" w:eastAsiaTheme="minorEastAsia"/>
          <w:sz w:val="24"/>
          <w:szCs w:val="24"/>
        </w:rPr>
        <w:t xml:space="preserve">Audentese Koolide </w:t>
      </w:r>
      <w:proofErr w:type="spellStart"/>
      <w:r w:rsidRPr="00617F93" w:rsidR="5883DD6A">
        <w:rPr>
          <w:rFonts w:ascii="Times New Roman" w:hAnsi="Times New Roman" w:cs="Times New Roman" w:eastAsiaTheme="minorEastAsia"/>
          <w:sz w:val="24"/>
          <w:szCs w:val="24"/>
        </w:rPr>
        <w:t>SA</w:t>
      </w:r>
      <w:r w:rsidRPr="00617F93" w:rsidR="6D83550E">
        <w:rPr>
          <w:rFonts w:ascii="Times New Roman" w:hAnsi="Times New Roman" w:cs="Times New Roman" w:eastAsiaTheme="minorEastAsia"/>
          <w:sz w:val="24"/>
          <w:szCs w:val="24"/>
        </w:rPr>
        <w:t>-ga</w:t>
      </w:r>
      <w:proofErr w:type="spellEnd"/>
      <w:r w:rsidRPr="00617F93" w:rsidR="5883DD6A">
        <w:rPr>
          <w:rFonts w:ascii="Times New Roman" w:hAnsi="Times New Roman" w:cs="Times New Roman" w:eastAsiaTheme="minorEastAsia"/>
          <w:sz w:val="24"/>
          <w:szCs w:val="24"/>
        </w:rPr>
        <w:t xml:space="preserve"> </w:t>
      </w:r>
      <w:r w:rsidRPr="00662BEC" w:rsidR="2A0BB1E6">
        <w:rPr>
          <w:rFonts w:ascii="Times New Roman" w:hAnsi="Times New Roman" w:cs="Times New Roman" w:eastAsiaTheme="minorEastAsia"/>
          <w:sz w:val="24"/>
          <w:szCs w:val="24"/>
        </w:rPr>
        <w:t>sõlmitud leping</w:t>
      </w:r>
      <w:r w:rsidR="00617F93">
        <w:rPr>
          <w:rFonts w:ascii="Times New Roman" w:hAnsi="Times New Roman" w:cs="Times New Roman" w:eastAsiaTheme="minorEastAsia"/>
          <w:sz w:val="24"/>
          <w:szCs w:val="24"/>
        </w:rPr>
        <w:t xml:space="preserve">u alusel </w:t>
      </w:r>
      <w:r w:rsidRPr="00617F93" w:rsidR="23C07D2D">
        <w:rPr>
          <w:rFonts w:ascii="Times New Roman" w:hAnsi="Times New Roman" w:cs="Times New Roman" w:eastAsiaTheme="minorEastAsia"/>
          <w:sz w:val="24"/>
          <w:szCs w:val="24"/>
        </w:rPr>
        <w:t>spordi-, toitlustus-, majutus-</w:t>
      </w:r>
      <w:r w:rsidR="00742AB3">
        <w:rPr>
          <w:rFonts w:ascii="Times New Roman" w:hAnsi="Times New Roman" w:cs="Times New Roman" w:eastAsiaTheme="minorEastAsia"/>
          <w:sz w:val="24"/>
          <w:szCs w:val="24"/>
        </w:rPr>
        <w:t xml:space="preserve"> ja</w:t>
      </w:r>
      <w:r w:rsidRPr="00617F93" w:rsidR="23C07D2D">
        <w:rPr>
          <w:rFonts w:ascii="Times New Roman" w:hAnsi="Times New Roman" w:cs="Times New Roman" w:eastAsiaTheme="minorEastAsia"/>
          <w:sz w:val="24"/>
          <w:szCs w:val="24"/>
        </w:rPr>
        <w:t xml:space="preserve"> õppeteenus</w:t>
      </w:r>
      <w:r w:rsidRPr="00617F93" w:rsidR="32A5B323">
        <w:rPr>
          <w:rFonts w:ascii="Times New Roman" w:hAnsi="Times New Roman" w:cs="Times New Roman" w:eastAsiaTheme="minorEastAsia"/>
          <w:sz w:val="24"/>
          <w:szCs w:val="24"/>
        </w:rPr>
        <w:t>t</w:t>
      </w:r>
      <w:r w:rsidRPr="00617F93" w:rsidR="23C07D2D">
        <w:rPr>
          <w:rFonts w:ascii="Times New Roman" w:hAnsi="Times New Roman" w:cs="Times New Roman" w:eastAsiaTheme="minorEastAsia"/>
          <w:sz w:val="24"/>
          <w:szCs w:val="24"/>
        </w:rPr>
        <w:t xml:space="preserve"> Tallinnas </w:t>
      </w:r>
      <w:r w:rsidR="00742AB3">
        <w:rPr>
          <w:rFonts w:ascii="Times New Roman" w:hAnsi="Times New Roman" w:cs="Times New Roman" w:eastAsiaTheme="minorEastAsia"/>
          <w:sz w:val="24"/>
          <w:szCs w:val="24"/>
        </w:rPr>
        <w:t>ning</w:t>
      </w:r>
      <w:r w:rsidRPr="00617F93" w:rsidR="00742AB3">
        <w:rPr>
          <w:rFonts w:ascii="Times New Roman" w:hAnsi="Times New Roman" w:cs="Times New Roman" w:eastAsiaTheme="minorEastAsia"/>
          <w:sz w:val="24"/>
          <w:szCs w:val="24"/>
        </w:rPr>
        <w:t xml:space="preserve"> </w:t>
      </w:r>
      <w:r w:rsidRPr="00617F93" w:rsidR="23C07D2D">
        <w:rPr>
          <w:rFonts w:ascii="Times New Roman" w:hAnsi="Times New Roman" w:cs="Times New Roman" w:eastAsiaTheme="minorEastAsia"/>
          <w:sz w:val="24"/>
          <w:szCs w:val="24"/>
        </w:rPr>
        <w:t>Otepääl</w:t>
      </w:r>
      <w:r w:rsidRPr="00617F93" w:rsidR="4034DC08">
        <w:rPr>
          <w:rFonts w:ascii="Times New Roman" w:hAnsi="Times New Roman" w:cs="Times New Roman" w:eastAsiaTheme="minorEastAsia"/>
          <w:sz w:val="24"/>
          <w:szCs w:val="24"/>
        </w:rPr>
        <w:t>.</w:t>
      </w:r>
    </w:p>
    <w:p w:rsidR="006D1FB5" w:rsidP="006D1FB5" w:rsidRDefault="006D1FB5" w14:paraId="475104FF" w14:textId="1CB181C5">
      <w:pPr>
        <w:jc w:val="both"/>
        <w:rPr>
          <w:rFonts w:ascii="Times New Roman" w:hAnsi="Times New Roman" w:cs="Times New Roman"/>
          <w:sz w:val="24"/>
          <w:szCs w:val="24"/>
        </w:rPr>
      </w:pPr>
      <w:r w:rsidRPr="34AE3E54">
        <w:rPr>
          <w:rFonts w:ascii="Times New Roman" w:hAnsi="Times New Roman" w:cs="Times New Roman"/>
          <w:sz w:val="24"/>
          <w:szCs w:val="24"/>
        </w:rPr>
        <w:t xml:space="preserve">2025. aasta eelarves </w:t>
      </w:r>
      <w:r w:rsidRPr="4844B090">
        <w:rPr>
          <w:rFonts w:ascii="Times New Roman" w:hAnsi="Times New Roman" w:cs="Times New Roman"/>
          <w:sz w:val="24"/>
          <w:szCs w:val="24"/>
        </w:rPr>
        <w:t>o</w:t>
      </w:r>
      <w:r w:rsidRPr="4844B090" w:rsidR="2B42282B">
        <w:rPr>
          <w:rFonts w:ascii="Times New Roman" w:hAnsi="Times New Roman" w:cs="Times New Roman"/>
          <w:sz w:val="24"/>
          <w:szCs w:val="24"/>
        </w:rPr>
        <w:t>li</w:t>
      </w:r>
      <w:r w:rsidRPr="34AE3E54">
        <w:rPr>
          <w:rFonts w:ascii="Times New Roman" w:hAnsi="Times New Roman" w:cs="Times New Roman"/>
          <w:sz w:val="24"/>
          <w:szCs w:val="24"/>
        </w:rPr>
        <w:t xml:space="preserve"> spordistipendiumi</w:t>
      </w:r>
      <w:r w:rsidR="00BA1056">
        <w:rPr>
          <w:rFonts w:ascii="Times New Roman" w:hAnsi="Times New Roman" w:cs="Times New Roman"/>
          <w:sz w:val="24"/>
          <w:szCs w:val="24"/>
        </w:rPr>
        <w:t>de</w:t>
      </w:r>
      <w:r w:rsidRPr="34AE3E54">
        <w:rPr>
          <w:rFonts w:ascii="Times New Roman" w:hAnsi="Times New Roman" w:cs="Times New Roman"/>
          <w:sz w:val="24"/>
          <w:szCs w:val="24"/>
        </w:rPr>
        <w:t>ks planeeritud 139 500 eurot</w:t>
      </w:r>
      <w:r w:rsidR="00C93BE0">
        <w:rPr>
          <w:rFonts w:ascii="Times New Roman" w:hAnsi="Times New Roman" w:cs="Times New Roman"/>
          <w:sz w:val="24"/>
          <w:szCs w:val="24"/>
        </w:rPr>
        <w:t>.</w:t>
      </w:r>
      <w:r w:rsidRPr="34AE3E54" w:rsidR="002A5DC6">
        <w:rPr>
          <w:rFonts w:ascii="Times New Roman" w:hAnsi="Times New Roman" w:cs="Times New Roman"/>
          <w:sz w:val="24"/>
          <w:szCs w:val="24"/>
        </w:rPr>
        <w:t xml:space="preserve"> </w:t>
      </w:r>
      <w:r w:rsidRPr="34AE3E54">
        <w:rPr>
          <w:rFonts w:ascii="Times New Roman" w:hAnsi="Times New Roman" w:cs="Times New Roman"/>
          <w:sz w:val="24"/>
          <w:szCs w:val="24"/>
        </w:rPr>
        <w:t xml:space="preserve">Nimetatud summa </w:t>
      </w:r>
      <w:r w:rsidRPr="34AE3E54" w:rsidR="005049B8">
        <w:rPr>
          <w:rFonts w:ascii="Times New Roman" w:hAnsi="Times New Roman" w:cs="Times New Roman"/>
          <w:sz w:val="24"/>
          <w:szCs w:val="24"/>
        </w:rPr>
        <w:t>on samas suurusjärgus püsinud v</w:t>
      </w:r>
      <w:r w:rsidRPr="34AE3E54">
        <w:rPr>
          <w:rFonts w:ascii="Times New Roman" w:hAnsi="Times New Roman" w:cs="Times New Roman"/>
          <w:sz w:val="24"/>
          <w:szCs w:val="24"/>
        </w:rPr>
        <w:t>iimase 15 aasta jooksul</w:t>
      </w:r>
      <w:r w:rsidRPr="34AE3E54" w:rsidR="005049B8">
        <w:rPr>
          <w:rFonts w:ascii="Times New Roman" w:hAnsi="Times New Roman" w:cs="Times New Roman"/>
          <w:sz w:val="24"/>
          <w:szCs w:val="24"/>
        </w:rPr>
        <w:t>.</w:t>
      </w:r>
      <w:r w:rsidRPr="34AE3E54">
        <w:rPr>
          <w:rFonts w:ascii="Times New Roman" w:hAnsi="Times New Roman" w:cs="Times New Roman"/>
          <w:sz w:val="24"/>
          <w:szCs w:val="24"/>
        </w:rPr>
        <w:t xml:space="preserve"> Selleks, et vähendada toetuse saajate </w:t>
      </w:r>
      <w:r w:rsidRPr="34AE3E54" w:rsidR="00835C8F">
        <w:rPr>
          <w:rFonts w:ascii="Times New Roman" w:hAnsi="Times New Roman" w:cs="Times New Roman"/>
          <w:sz w:val="24"/>
          <w:szCs w:val="24"/>
        </w:rPr>
        <w:t>halduskoormust</w:t>
      </w:r>
      <w:r w:rsidRPr="34AE3E54">
        <w:rPr>
          <w:rFonts w:ascii="Times New Roman" w:hAnsi="Times New Roman" w:cs="Times New Roman"/>
          <w:sz w:val="24"/>
          <w:szCs w:val="24"/>
        </w:rPr>
        <w:t xml:space="preserve">, toetuse andjate </w:t>
      </w:r>
      <w:r w:rsidRPr="34AE3E54" w:rsidR="00835C8F">
        <w:rPr>
          <w:rFonts w:ascii="Times New Roman" w:hAnsi="Times New Roman" w:cs="Times New Roman"/>
          <w:sz w:val="24"/>
          <w:szCs w:val="24"/>
        </w:rPr>
        <w:t>töökoormust</w:t>
      </w:r>
      <w:r w:rsidRPr="34AE3E54">
        <w:rPr>
          <w:rFonts w:ascii="Times New Roman" w:hAnsi="Times New Roman" w:cs="Times New Roman"/>
          <w:sz w:val="24"/>
          <w:szCs w:val="24"/>
        </w:rPr>
        <w:t xml:space="preserve">, samade sportlaste erinevatest avaliku sektori allikatest toetamist </w:t>
      </w:r>
      <w:r w:rsidRPr="34AE3E54" w:rsidR="00B60D5F">
        <w:rPr>
          <w:rFonts w:ascii="Times New Roman" w:hAnsi="Times New Roman" w:cs="Times New Roman"/>
          <w:sz w:val="24"/>
          <w:szCs w:val="24"/>
        </w:rPr>
        <w:t>ning</w:t>
      </w:r>
      <w:r w:rsidRPr="34AE3E54">
        <w:rPr>
          <w:rFonts w:ascii="Times New Roman" w:hAnsi="Times New Roman" w:cs="Times New Roman"/>
          <w:sz w:val="24"/>
          <w:szCs w:val="24"/>
        </w:rPr>
        <w:t xml:space="preserve"> </w:t>
      </w:r>
      <w:r w:rsidR="008B5AA7">
        <w:rPr>
          <w:rFonts w:ascii="Times New Roman" w:hAnsi="Times New Roman" w:cs="Times New Roman"/>
          <w:sz w:val="24"/>
          <w:szCs w:val="24"/>
        </w:rPr>
        <w:t xml:space="preserve">paremini sihistada </w:t>
      </w:r>
      <w:r w:rsidRPr="34AE3E54">
        <w:rPr>
          <w:rFonts w:ascii="Times New Roman" w:hAnsi="Times New Roman" w:cs="Times New Roman"/>
          <w:sz w:val="24"/>
          <w:szCs w:val="24"/>
        </w:rPr>
        <w:t>olemasolevaid riiklikke toetusi</w:t>
      </w:r>
      <w:r w:rsidR="008B5AA7">
        <w:rPr>
          <w:rFonts w:ascii="Times New Roman" w:hAnsi="Times New Roman" w:cs="Times New Roman"/>
          <w:sz w:val="24"/>
          <w:szCs w:val="24"/>
        </w:rPr>
        <w:t>,</w:t>
      </w:r>
      <w:r w:rsidRPr="34AE3E54">
        <w:rPr>
          <w:rFonts w:ascii="Times New Roman" w:hAnsi="Times New Roman" w:cs="Times New Roman"/>
          <w:sz w:val="24"/>
          <w:szCs w:val="24"/>
        </w:rPr>
        <w:t xml:space="preserve"> </w:t>
      </w:r>
      <w:r w:rsidRPr="34AE3E54" w:rsidR="00B60D5F">
        <w:rPr>
          <w:rFonts w:ascii="Times New Roman" w:hAnsi="Times New Roman" w:cs="Times New Roman"/>
          <w:sz w:val="24"/>
          <w:szCs w:val="24"/>
        </w:rPr>
        <w:t xml:space="preserve">on otstarbekas alates </w:t>
      </w:r>
      <w:r w:rsidRPr="34AE3E54">
        <w:rPr>
          <w:rFonts w:ascii="Times New Roman" w:hAnsi="Times New Roman" w:cs="Times New Roman"/>
          <w:sz w:val="24"/>
          <w:szCs w:val="24"/>
        </w:rPr>
        <w:t xml:space="preserve">2026. aastast suunata spordistipendiumiks </w:t>
      </w:r>
      <w:r w:rsidR="00C93BE0">
        <w:rPr>
          <w:rFonts w:ascii="Times New Roman" w:hAnsi="Times New Roman" w:cs="Times New Roman"/>
          <w:sz w:val="24"/>
          <w:szCs w:val="24"/>
        </w:rPr>
        <w:t>mõeldud</w:t>
      </w:r>
      <w:r w:rsidRPr="34AE3E54">
        <w:rPr>
          <w:rFonts w:ascii="Times New Roman" w:hAnsi="Times New Roman" w:cs="Times New Roman"/>
          <w:sz w:val="24"/>
          <w:szCs w:val="24"/>
        </w:rPr>
        <w:t xml:space="preserve"> </w:t>
      </w:r>
      <w:r w:rsidRPr="34AE3E54" w:rsidR="00B60D5F">
        <w:rPr>
          <w:rFonts w:ascii="Times New Roman" w:hAnsi="Times New Roman" w:cs="Times New Roman"/>
          <w:sz w:val="24"/>
          <w:szCs w:val="24"/>
        </w:rPr>
        <w:t>vahendid</w:t>
      </w:r>
      <w:r w:rsidR="00C93BE0">
        <w:rPr>
          <w:rStyle w:val="Allmrkuseviide"/>
          <w:rFonts w:ascii="Times New Roman" w:hAnsi="Times New Roman" w:cs="Times New Roman"/>
          <w:sz w:val="24"/>
          <w:szCs w:val="24"/>
        </w:rPr>
        <w:footnoteReference w:id="8"/>
      </w:r>
      <w:r w:rsidRPr="34AE3E54" w:rsidR="00B60D5F">
        <w:rPr>
          <w:rFonts w:ascii="Times New Roman" w:hAnsi="Times New Roman" w:cs="Times New Roman"/>
          <w:sz w:val="24"/>
          <w:szCs w:val="24"/>
        </w:rPr>
        <w:t xml:space="preserve"> olemasoleva</w:t>
      </w:r>
      <w:r w:rsidRPr="34AE3E54" w:rsidR="5E21013B">
        <w:rPr>
          <w:rFonts w:ascii="Times New Roman" w:hAnsi="Times New Roman" w:cs="Times New Roman"/>
          <w:sz w:val="24"/>
          <w:szCs w:val="24"/>
        </w:rPr>
        <w:t>te</w:t>
      </w:r>
      <w:r w:rsidRPr="34AE3E54" w:rsidR="00B60D5F">
        <w:rPr>
          <w:rFonts w:ascii="Times New Roman" w:hAnsi="Times New Roman" w:cs="Times New Roman"/>
          <w:sz w:val="24"/>
          <w:szCs w:val="24"/>
        </w:rPr>
        <w:t>sse toetu</w:t>
      </w:r>
      <w:r w:rsidRPr="34AE3E54">
        <w:rPr>
          <w:rFonts w:ascii="Times New Roman" w:hAnsi="Times New Roman" w:cs="Times New Roman"/>
          <w:sz w:val="24"/>
          <w:szCs w:val="24"/>
        </w:rPr>
        <w:t>s</w:t>
      </w:r>
      <w:r w:rsidRPr="34AE3E54" w:rsidR="00B60D5F">
        <w:rPr>
          <w:rFonts w:ascii="Times New Roman" w:hAnsi="Times New Roman" w:cs="Times New Roman"/>
          <w:sz w:val="24"/>
          <w:szCs w:val="24"/>
        </w:rPr>
        <w:t>meetme</w:t>
      </w:r>
      <w:r w:rsidR="008B5AA7">
        <w:rPr>
          <w:rFonts w:ascii="Times New Roman" w:hAnsi="Times New Roman" w:cs="Times New Roman"/>
          <w:sz w:val="24"/>
          <w:szCs w:val="24"/>
        </w:rPr>
        <w:t>te</w:t>
      </w:r>
      <w:r w:rsidRPr="34AE3E54" w:rsidR="00B60D5F">
        <w:rPr>
          <w:rFonts w:ascii="Times New Roman" w:hAnsi="Times New Roman" w:cs="Times New Roman"/>
          <w:sz w:val="24"/>
          <w:szCs w:val="24"/>
        </w:rPr>
        <w:t>sse</w:t>
      </w:r>
      <w:r w:rsidRPr="34AE3E54" w:rsidR="7C3B3365">
        <w:rPr>
          <w:rFonts w:ascii="Times New Roman" w:hAnsi="Times New Roman" w:cs="Times New Roman"/>
          <w:sz w:val="24"/>
          <w:szCs w:val="24"/>
        </w:rPr>
        <w:t>,</w:t>
      </w:r>
      <w:r w:rsidRPr="34AE3E54" w:rsidR="00FD0936">
        <w:rPr>
          <w:rFonts w:ascii="Times New Roman" w:hAnsi="Times New Roman" w:cs="Times New Roman"/>
          <w:sz w:val="24"/>
          <w:szCs w:val="24"/>
        </w:rPr>
        <w:t xml:space="preserve"> </w:t>
      </w:r>
      <w:r w:rsidR="00C93BE0">
        <w:rPr>
          <w:rFonts w:ascii="Times New Roman" w:hAnsi="Times New Roman" w:cs="Times New Roman"/>
          <w:sz w:val="24"/>
          <w:szCs w:val="24"/>
        </w:rPr>
        <w:t xml:space="preserve">sealhulgas </w:t>
      </w:r>
      <w:r w:rsidRPr="34AE3E54" w:rsidR="00FD0936">
        <w:rPr>
          <w:rFonts w:ascii="Times New Roman" w:hAnsi="Times New Roman" w:cs="Times New Roman"/>
          <w:sz w:val="24"/>
          <w:szCs w:val="24"/>
        </w:rPr>
        <w:t xml:space="preserve">toetada </w:t>
      </w:r>
      <w:r w:rsidRPr="34AE3E54" w:rsidR="7140BEDE">
        <w:rPr>
          <w:rFonts w:ascii="Times New Roman" w:hAnsi="Times New Roman" w:cs="Times New Roman"/>
          <w:sz w:val="24"/>
          <w:szCs w:val="24"/>
        </w:rPr>
        <w:t xml:space="preserve">parasportlasi </w:t>
      </w:r>
      <w:r w:rsidRPr="34AE3E54">
        <w:rPr>
          <w:rFonts w:ascii="Times New Roman" w:hAnsi="Times New Roman" w:cs="Times New Roman"/>
          <w:sz w:val="24"/>
          <w:szCs w:val="24"/>
        </w:rPr>
        <w:t xml:space="preserve">Eesti </w:t>
      </w:r>
      <w:proofErr w:type="spellStart"/>
      <w:r w:rsidRPr="34AE3E54">
        <w:rPr>
          <w:rFonts w:ascii="Times New Roman" w:hAnsi="Times New Roman" w:cs="Times New Roman"/>
          <w:sz w:val="24"/>
          <w:szCs w:val="24"/>
        </w:rPr>
        <w:t>Paralümpiakomitee</w:t>
      </w:r>
      <w:proofErr w:type="spellEnd"/>
      <w:r w:rsidRPr="34AE3E54">
        <w:rPr>
          <w:rFonts w:ascii="Times New Roman" w:hAnsi="Times New Roman" w:cs="Times New Roman"/>
          <w:sz w:val="24"/>
          <w:szCs w:val="24"/>
        </w:rPr>
        <w:t xml:space="preserve"> </w:t>
      </w:r>
      <w:r w:rsidRPr="34AE3E54" w:rsidR="006B305A">
        <w:rPr>
          <w:rFonts w:ascii="Times New Roman" w:hAnsi="Times New Roman" w:cs="Times New Roman"/>
          <w:sz w:val="24"/>
          <w:szCs w:val="24"/>
        </w:rPr>
        <w:t xml:space="preserve">kaudu </w:t>
      </w:r>
      <w:r w:rsidRPr="34AE3E54" w:rsidR="00FD0936">
        <w:rPr>
          <w:rFonts w:ascii="Times New Roman" w:hAnsi="Times New Roman" w:cs="Times New Roman"/>
          <w:sz w:val="24"/>
          <w:szCs w:val="24"/>
        </w:rPr>
        <w:t xml:space="preserve">ning </w:t>
      </w:r>
      <w:r w:rsidRPr="34AE3E54">
        <w:rPr>
          <w:rFonts w:ascii="Times New Roman" w:hAnsi="Times New Roman" w:cs="Times New Roman"/>
          <w:sz w:val="24"/>
          <w:szCs w:val="24"/>
        </w:rPr>
        <w:t>lõpetada spordistipendiumide määramine</w:t>
      </w:r>
      <w:r w:rsidRPr="34AE3E54" w:rsidR="001C1887">
        <w:rPr>
          <w:rFonts w:ascii="Times New Roman" w:hAnsi="Times New Roman" w:cs="Times New Roman"/>
          <w:sz w:val="24"/>
          <w:szCs w:val="24"/>
        </w:rPr>
        <w:t>.</w:t>
      </w:r>
    </w:p>
    <w:p w:rsidR="006C2AEA" w:rsidP="006D1FB5" w:rsidRDefault="00BA04AB" w14:paraId="65A0D434" w14:textId="3D55902A">
      <w:pPr>
        <w:jc w:val="both"/>
        <w:rPr>
          <w:rFonts w:ascii="Times New Roman" w:hAnsi="Times New Roman" w:cs="Times New Roman"/>
          <w:sz w:val="24"/>
          <w:szCs w:val="24"/>
        </w:rPr>
      </w:pPr>
      <w:r>
        <w:rPr>
          <w:rFonts w:ascii="Times New Roman" w:hAnsi="Times New Roman" w:eastAsia="Aptos" w:cs="Times New Roman"/>
          <w:sz w:val="24"/>
          <w:szCs w:val="24"/>
        </w:rPr>
        <w:t xml:space="preserve">Sarnaselt kultuuristipendiumide kaotamisega </w:t>
      </w:r>
      <w:r w:rsidR="008856FA">
        <w:rPr>
          <w:rFonts w:ascii="Times New Roman" w:hAnsi="Times New Roman" w:eastAsia="Aptos" w:cs="Times New Roman"/>
          <w:sz w:val="24"/>
          <w:szCs w:val="24"/>
        </w:rPr>
        <w:t>puudutab spordi</w:t>
      </w:r>
      <w:r w:rsidR="00083FCD">
        <w:rPr>
          <w:rFonts w:ascii="Times New Roman" w:hAnsi="Times New Roman" w:eastAsia="Aptos" w:cs="Times New Roman"/>
          <w:sz w:val="24"/>
          <w:szCs w:val="24"/>
        </w:rPr>
        <w:t xml:space="preserve">stipendiumide kaotamine </w:t>
      </w:r>
      <w:r w:rsidR="006C2AEA">
        <w:rPr>
          <w:rFonts w:ascii="Times New Roman" w:hAnsi="Times New Roman" w:eastAsia="Aptos" w:cs="Times New Roman"/>
          <w:sz w:val="24"/>
          <w:szCs w:val="24"/>
        </w:rPr>
        <w:t xml:space="preserve"> </w:t>
      </w:r>
      <w:r w:rsidR="002E34AD">
        <w:rPr>
          <w:rFonts w:ascii="Times New Roman" w:hAnsi="Times New Roman" w:eastAsia="Aptos" w:cs="Times New Roman"/>
          <w:sz w:val="24"/>
          <w:szCs w:val="24"/>
        </w:rPr>
        <w:t>p</w:t>
      </w:r>
      <w:r w:rsidRPr="00864FCA" w:rsidR="006C2AEA">
        <w:rPr>
          <w:rFonts w:ascii="Times New Roman" w:hAnsi="Times New Roman" w:eastAsia="Aptos" w:cs="Times New Roman"/>
          <w:sz w:val="24"/>
          <w:szCs w:val="24"/>
        </w:rPr>
        <w:t>õhiseaduse § 19 l</w:t>
      </w:r>
      <w:r w:rsidR="002E34AD">
        <w:rPr>
          <w:rFonts w:ascii="Times New Roman" w:hAnsi="Times New Roman" w:eastAsia="Aptos" w:cs="Times New Roman"/>
          <w:sz w:val="24"/>
          <w:szCs w:val="24"/>
        </w:rPr>
        <w:t>õikes</w:t>
      </w:r>
      <w:r w:rsidRPr="00864FCA" w:rsidR="006C2AEA">
        <w:rPr>
          <w:rFonts w:ascii="Times New Roman" w:hAnsi="Times New Roman" w:eastAsia="Aptos" w:cs="Times New Roman"/>
          <w:sz w:val="24"/>
          <w:szCs w:val="24"/>
        </w:rPr>
        <w:t xml:space="preserve"> 1 sätest</w:t>
      </w:r>
      <w:r w:rsidR="002E34AD">
        <w:rPr>
          <w:rFonts w:ascii="Times New Roman" w:hAnsi="Times New Roman" w:eastAsia="Aptos" w:cs="Times New Roman"/>
          <w:sz w:val="24"/>
          <w:szCs w:val="24"/>
        </w:rPr>
        <w:t xml:space="preserve">atud </w:t>
      </w:r>
      <w:r w:rsidRPr="00864FCA" w:rsidR="006C2AEA">
        <w:rPr>
          <w:rFonts w:ascii="Times New Roman" w:hAnsi="Times New Roman" w:eastAsia="Aptos" w:cs="Times New Roman"/>
          <w:sz w:val="24"/>
          <w:szCs w:val="24"/>
        </w:rPr>
        <w:t>õigus</w:t>
      </w:r>
      <w:r w:rsidR="002E34AD">
        <w:rPr>
          <w:rFonts w:ascii="Times New Roman" w:hAnsi="Times New Roman" w:eastAsia="Aptos" w:cs="Times New Roman"/>
          <w:sz w:val="24"/>
          <w:szCs w:val="24"/>
        </w:rPr>
        <w:t>t</w:t>
      </w:r>
      <w:r w:rsidRPr="00864FCA" w:rsidR="006C2AEA">
        <w:rPr>
          <w:rFonts w:ascii="Times New Roman" w:hAnsi="Times New Roman" w:eastAsia="Aptos" w:cs="Times New Roman"/>
          <w:sz w:val="24"/>
          <w:szCs w:val="24"/>
        </w:rPr>
        <w:t xml:space="preserve"> vabale eneseteostusele</w:t>
      </w:r>
      <w:r w:rsidR="006C2AEA">
        <w:rPr>
          <w:rFonts w:ascii="Times New Roman" w:hAnsi="Times New Roman" w:eastAsia="Aptos" w:cs="Times New Roman"/>
          <w:sz w:val="24"/>
          <w:szCs w:val="24"/>
        </w:rPr>
        <w:t>.</w:t>
      </w:r>
      <w:r w:rsidRPr="00864FCA" w:rsidR="006C2AEA">
        <w:rPr>
          <w:rFonts w:ascii="Times New Roman" w:hAnsi="Times New Roman" w:eastAsia="Aptos" w:cs="Times New Roman"/>
          <w:sz w:val="24"/>
          <w:szCs w:val="24"/>
        </w:rPr>
        <w:t xml:space="preserve"> </w:t>
      </w:r>
      <w:r w:rsidR="00E613A6">
        <w:rPr>
          <w:rFonts w:ascii="Times New Roman" w:hAnsi="Times New Roman" w:eastAsia="Aptos" w:cs="Times New Roman"/>
          <w:sz w:val="24"/>
          <w:szCs w:val="24"/>
        </w:rPr>
        <w:t xml:space="preserve">Igaühel </w:t>
      </w:r>
      <w:r w:rsidR="001033FB">
        <w:rPr>
          <w:rFonts w:ascii="Times New Roman" w:hAnsi="Times New Roman" w:eastAsia="Aptos" w:cs="Times New Roman"/>
          <w:sz w:val="24"/>
          <w:szCs w:val="24"/>
        </w:rPr>
        <w:t xml:space="preserve">on õigus valida, kas sportida </w:t>
      </w:r>
      <w:r w:rsidR="006420DB">
        <w:rPr>
          <w:rFonts w:ascii="Times New Roman" w:hAnsi="Times New Roman" w:eastAsia="Aptos" w:cs="Times New Roman"/>
          <w:sz w:val="24"/>
          <w:szCs w:val="24"/>
        </w:rPr>
        <w:t xml:space="preserve">ja </w:t>
      </w:r>
      <w:r w:rsidR="001033FB">
        <w:rPr>
          <w:rFonts w:ascii="Times New Roman" w:hAnsi="Times New Roman" w:eastAsia="Aptos" w:cs="Times New Roman"/>
          <w:sz w:val="24"/>
          <w:szCs w:val="24"/>
        </w:rPr>
        <w:t xml:space="preserve">mis tasemel </w:t>
      </w:r>
      <w:r w:rsidR="00FD090F">
        <w:rPr>
          <w:rFonts w:ascii="Times New Roman" w:hAnsi="Times New Roman" w:eastAsia="Aptos" w:cs="Times New Roman"/>
          <w:sz w:val="24"/>
          <w:szCs w:val="24"/>
        </w:rPr>
        <w:t>püüda seda te</w:t>
      </w:r>
      <w:r w:rsidR="00AD1ACC">
        <w:rPr>
          <w:rFonts w:ascii="Times New Roman" w:hAnsi="Times New Roman" w:eastAsia="Aptos" w:cs="Times New Roman"/>
          <w:sz w:val="24"/>
          <w:szCs w:val="24"/>
        </w:rPr>
        <w:t xml:space="preserve">ha. </w:t>
      </w:r>
      <w:r w:rsidR="00491405">
        <w:rPr>
          <w:rFonts w:ascii="Times New Roman" w:hAnsi="Times New Roman" w:eastAsia="Aptos" w:cs="Times New Roman"/>
          <w:sz w:val="24"/>
          <w:szCs w:val="24"/>
        </w:rPr>
        <w:t xml:space="preserve">Seega </w:t>
      </w:r>
      <w:r w:rsidR="00EF18E4">
        <w:rPr>
          <w:rFonts w:ascii="Times New Roman" w:hAnsi="Times New Roman" w:eastAsia="Aptos" w:cs="Times New Roman"/>
          <w:sz w:val="24"/>
          <w:szCs w:val="24"/>
        </w:rPr>
        <w:t xml:space="preserve">sportimine </w:t>
      </w:r>
      <w:r w:rsidRPr="00864FCA" w:rsidR="006C2AEA">
        <w:rPr>
          <w:rFonts w:ascii="Times New Roman" w:hAnsi="Times New Roman" w:eastAsia="Aptos" w:cs="Times New Roman"/>
          <w:sz w:val="24"/>
          <w:szCs w:val="24"/>
        </w:rPr>
        <w:t xml:space="preserve">kuulub eneseteostusvabaduse kaitsealasse. </w:t>
      </w:r>
      <w:proofErr w:type="spellStart"/>
      <w:r w:rsidR="00427EB9">
        <w:rPr>
          <w:rFonts w:ascii="Times New Roman" w:hAnsi="Times New Roman" w:eastAsia="Aptos" w:cs="Times New Roman"/>
          <w:sz w:val="24"/>
          <w:szCs w:val="24"/>
        </w:rPr>
        <w:t>Sp</w:t>
      </w:r>
      <w:r w:rsidRPr="00864FCA" w:rsidR="006C2AEA">
        <w:rPr>
          <w:rFonts w:ascii="Times New Roman" w:hAnsi="Times New Roman" w:eastAsia="Aptos" w:cs="Times New Roman"/>
          <w:sz w:val="24"/>
          <w:szCs w:val="24"/>
        </w:rPr>
        <w:t>S</w:t>
      </w:r>
      <w:proofErr w:type="spellEnd"/>
      <w:r w:rsidRPr="00864FCA" w:rsidR="006C2AEA">
        <w:rPr>
          <w:rFonts w:ascii="Times New Roman" w:hAnsi="Times New Roman" w:eastAsia="Aptos" w:cs="Times New Roman"/>
          <w:sz w:val="24"/>
          <w:szCs w:val="24"/>
        </w:rPr>
        <w:t xml:space="preserve">-s sätestatud </w:t>
      </w:r>
      <w:r w:rsidR="00427EB9">
        <w:rPr>
          <w:rFonts w:ascii="Times New Roman" w:hAnsi="Times New Roman" w:eastAsia="Aptos" w:cs="Times New Roman"/>
          <w:sz w:val="24"/>
          <w:szCs w:val="24"/>
        </w:rPr>
        <w:t>spordi</w:t>
      </w:r>
      <w:r w:rsidRPr="00864FCA" w:rsidR="006C2AEA">
        <w:rPr>
          <w:rFonts w:ascii="Times New Roman" w:hAnsi="Times New Roman" w:eastAsia="Aptos" w:cs="Times New Roman"/>
          <w:sz w:val="24"/>
          <w:szCs w:val="24"/>
        </w:rPr>
        <w:t>stipendiumi taotlemise ja saamise võimalus on riigi poolt seatud positiivne meede, mis isikute eneseteostu</w:t>
      </w:r>
      <w:r w:rsidR="001C08E2">
        <w:rPr>
          <w:rFonts w:ascii="Times New Roman" w:hAnsi="Times New Roman" w:eastAsia="Aptos" w:cs="Times New Roman"/>
          <w:sz w:val="24"/>
          <w:szCs w:val="24"/>
        </w:rPr>
        <w:t>svabadust spordivaldkonnas</w:t>
      </w:r>
      <w:r w:rsidRPr="00864FCA" w:rsidR="006C2AEA">
        <w:rPr>
          <w:rFonts w:ascii="Times New Roman" w:hAnsi="Times New Roman" w:eastAsia="Aptos" w:cs="Times New Roman"/>
          <w:sz w:val="24"/>
          <w:szCs w:val="24"/>
        </w:rPr>
        <w:t xml:space="preserve"> toetab. </w:t>
      </w:r>
      <w:r w:rsidR="0050598B">
        <w:rPr>
          <w:rFonts w:ascii="Times New Roman" w:hAnsi="Times New Roman" w:eastAsia="Aptos" w:cs="Times New Roman"/>
          <w:sz w:val="24"/>
          <w:szCs w:val="24"/>
        </w:rPr>
        <w:t>S</w:t>
      </w:r>
      <w:r w:rsidR="001C08E2">
        <w:rPr>
          <w:rFonts w:ascii="Times New Roman" w:hAnsi="Times New Roman" w:eastAsia="Aptos" w:cs="Times New Roman"/>
          <w:sz w:val="24"/>
          <w:szCs w:val="24"/>
        </w:rPr>
        <w:t xml:space="preserve">arnaselt </w:t>
      </w:r>
      <w:r w:rsidR="001C08E2">
        <w:rPr>
          <w:rFonts w:ascii="Times New Roman" w:hAnsi="Times New Roman" w:eastAsia="Aptos" w:cs="Times New Roman"/>
          <w:sz w:val="24"/>
          <w:szCs w:val="24"/>
        </w:rPr>
        <w:lastRenderedPageBreak/>
        <w:t xml:space="preserve">kultuurivaldkonnale ei </w:t>
      </w:r>
      <w:r w:rsidR="00035A67">
        <w:rPr>
          <w:rFonts w:ascii="Times New Roman" w:hAnsi="Times New Roman" w:eastAsia="Aptos" w:cs="Times New Roman"/>
          <w:sz w:val="24"/>
          <w:szCs w:val="24"/>
        </w:rPr>
        <w:t xml:space="preserve">sätesta </w:t>
      </w:r>
      <w:r w:rsidRPr="00864FCA" w:rsidR="006C2AEA">
        <w:rPr>
          <w:rFonts w:ascii="Times New Roman" w:hAnsi="Times New Roman" w:eastAsia="Aptos" w:cs="Times New Roman"/>
          <w:sz w:val="24"/>
          <w:szCs w:val="24"/>
        </w:rPr>
        <w:t xml:space="preserve">põhiseadus, et riik peab tagama </w:t>
      </w:r>
      <w:r w:rsidR="00035A67">
        <w:rPr>
          <w:rFonts w:ascii="Times New Roman" w:hAnsi="Times New Roman" w:eastAsia="Aptos" w:cs="Times New Roman"/>
          <w:sz w:val="24"/>
          <w:szCs w:val="24"/>
        </w:rPr>
        <w:t>spordivaldkonnas</w:t>
      </w:r>
      <w:r w:rsidRPr="00864FCA" w:rsidR="006C2AEA">
        <w:rPr>
          <w:rFonts w:ascii="Times New Roman" w:hAnsi="Times New Roman" w:eastAsia="Aptos" w:cs="Times New Roman"/>
          <w:sz w:val="24"/>
          <w:szCs w:val="24"/>
        </w:rPr>
        <w:t xml:space="preserve"> subjektiivse õigusena juurdepääsu riiklikule rahalisele toele</w:t>
      </w:r>
      <w:r w:rsidR="00EC7DCD">
        <w:rPr>
          <w:rFonts w:ascii="Times New Roman" w:hAnsi="Times New Roman" w:eastAsia="Aptos" w:cs="Times New Roman"/>
          <w:sz w:val="24"/>
          <w:szCs w:val="24"/>
        </w:rPr>
        <w:t xml:space="preserve">. </w:t>
      </w:r>
      <w:r w:rsidR="0050598B">
        <w:rPr>
          <w:rFonts w:ascii="Times New Roman" w:hAnsi="Times New Roman" w:eastAsia="Aptos" w:cs="Times New Roman"/>
          <w:sz w:val="24"/>
          <w:szCs w:val="24"/>
        </w:rPr>
        <w:t xml:space="preserve">Kuidas </w:t>
      </w:r>
      <w:r w:rsidR="00C229DC">
        <w:rPr>
          <w:rFonts w:ascii="Times New Roman" w:hAnsi="Times New Roman" w:eastAsia="Aptos" w:cs="Times New Roman"/>
          <w:sz w:val="24"/>
          <w:szCs w:val="24"/>
        </w:rPr>
        <w:t>ja millisel viisil toetada spordi ko</w:t>
      </w:r>
      <w:r w:rsidR="006C169D">
        <w:rPr>
          <w:rFonts w:ascii="Times New Roman" w:hAnsi="Times New Roman" w:eastAsia="Aptos" w:cs="Times New Roman"/>
          <w:sz w:val="24"/>
          <w:szCs w:val="24"/>
        </w:rPr>
        <w:t xml:space="preserve">rraldust, sealhulgas sportlasi on </w:t>
      </w:r>
      <w:r w:rsidRPr="00864FCA" w:rsidR="006C2AEA">
        <w:rPr>
          <w:rFonts w:ascii="Times New Roman" w:hAnsi="Times New Roman" w:eastAsia="Aptos" w:cs="Times New Roman"/>
          <w:sz w:val="24"/>
          <w:szCs w:val="24"/>
        </w:rPr>
        <w:t>riigivõimul lai otsustusruum</w:t>
      </w:r>
      <w:r w:rsidR="006C2AEA">
        <w:rPr>
          <w:rFonts w:ascii="Times New Roman" w:hAnsi="Times New Roman" w:eastAsia="Aptos" w:cs="Times New Roman"/>
          <w:sz w:val="24"/>
          <w:szCs w:val="24"/>
        </w:rPr>
        <w:t>.</w:t>
      </w:r>
      <w:r w:rsidRPr="00864FCA" w:rsidR="006C2AEA">
        <w:rPr>
          <w:rFonts w:ascii="Times New Roman" w:hAnsi="Times New Roman" w:eastAsia="Aptos" w:cs="Times New Roman"/>
          <w:sz w:val="24"/>
          <w:szCs w:val="24"/>
        </w:rPr>
        <w:t xml:space="preserve"> Selle juures on riigivõimul õigus kaaluda eelarvelisi võimalusi ja vajadusi ning </w:t>
      </w:r>
      <w:r w:rsidR="00877440">
        <w:rPr>
          <w:rFonts w:ascii="Times New Roman" w:hAnsi="Times New Roman" w:eastAsia="Aptos" w:cs="Times New Roman"/>
          <w:sz w:val="24"/>
          <w:szCs w:val="24"/>
        </w:rPr>
        <w:t>spordi</w:t>
      </w:r>
      <w:r w:rsidRPr="00864FCA" w:rsidR="006C2AEA">
        <w:rPr>
          <w:rFonts w:ascii="Times New Roman" w:hAnsi="Times New Roman" w:eastAsia="Aptos" w:cs="Times New Roman"/>
          <w:sz w:val="24"/>
          <w:szCs w:val="24"/>
        </w:rPr>
        <w:t xml:space="preserve">valdkonna toetamise prioriteete muutuvas keskkonnas ning kujundada </w:t>
      </w:r>
      <w:r w:rsidR="006C2AEA">
        <w:rPr>
          <w:rFonts w:ascii="Times New Roman" w:hAnsi="Times New Roman" w:eastAsia="Aptos" w:cs="Times New Roman"/>
          <w:sz w:val="24"/>
          <w:szCs w:val="24"/>
        </w:rPr>
        <w:t xml:space="preserve">vajaduse korral </w:t>
      </w:r>
      <w:r w:rsidRPr="00864FCA" w:rsidR="006C2AEA">
        <w:rPr>
          <w:rFonts w:ascii="Times New Roman" w:hAnsi="Times New Roman" w:eastAsia="Aptos" w:cs="Times New Roman"/>
          <w:sz w:val="24"/>
          <w:szCs w:val="24"/>
        </w:rPr>
        <w:t xml:space="preserve">eelarvliste vahendite jaotamise alused ja korraldus ümber. </w:t>
      </w:r>
      <w:r w:rsidR="0024362C">
        <w:rPr>
          <w:rFonts w:ascii="Times New Roman" w:hAnsi="Times New Roman" w:eastAsia="Aptos" w:cs="Times New Roman"/>
          <w:sz w:val="24"/>
          <w:szCs w:val="24"/>
        </w:rPr>
        <w:t>Spordi</w:t>
      </w:r>
      <w:r w:rsidRPr="00864FCA" w:rsidR="006C2AEA">
        <w:rPr>
          <w:rFonts w:ascii="Times New Roman" w:hAnsi="Times New Roman" w:eastAsia="Aptos" w:cs="Times New Roman"/>
          <w:sz w:val="24"/>
          <w:szCs w:val="24"/>
        </w:rPr>
        <w:t>stipendiumi</w:t>
      </w:r>
      <w:r w:rsidR="00B11AD4">
        <w:rPr>
          <w:rFonts w:ascii="Times New Roman" w:hAnsi="Times New Roman" w:eastAsia="Aptos" w:cs="Times New Roman"/>
          <w:sz w:val="24"/>
          <w:szCs w:val="24"/>
        </w:rPr>
        <w:t>d</w:t>
      </w:r>
      <w:r w:rsidRPr="00864FCA" w:rsidR="006C2AEA">
        <w:rPr>
          <w:rFonts w:ascii="Times New Roman" w:hAnsi="Times New Roman" w:eastAsia="Aptos" w:cs="Times New Roman"/>
          <w:sz w:val="24"/>
          <w:szCs w:val="24"/>
        </w:rPr>
        <w:t xml:space="preserve">e kaotamise puhul tuleb silmas pidada, et </w:t>
      </w:r>
      <w:r w:rsidR="0071294C">
        <w:rPr>
          <w:rFonts w:ascii="Times New Roman" w:hAnsi="Times New Roman" w:eastAsia="Aptos" w:cs="Times New Roman"/>
          <w:sz w:val="24"/>
          <w:szCs w:val="24"/>
        </w:rPr>
        <w:t>olemas on samalaad</w:t>
      </w:r>
      <w:r w:rsidR="00306499">
        <w:rPr>
          <w:rFonts w:ascii="Times New Roman" w:hAnsi="Times New Roman" w:eastAsia="Aptos" w:cs="Times New Roman"/>
          <w:sz w:val="24"/>
          <w:szCs w:val="24"/>
        </w:rPr>
        <w:t>s</w:t>
      </w:r>
      <w:r w:rsidR="0071294C">
        <w:rPr>
          <w:rFonts w:ascii="Times New Roman" w:hAnsi="Times New Roman" w:eastAsia="Aptos" w:cs="Times New Roman"/>
          <w:sz w:val="24"/>
          <w:szCs w:val="24"/>
        </w:rPr>
        <w:t xml:space="preserve">e eesmärgiga sarnane toetusmeede </w:t>
      </w:r>
      <w:r w:rsidR="00FD3D0B">
        <w:rPr>
          <w:rFonts w:ascii="Times New Roman" w:hAnsi="Times New Roman" w:eastAsia="Aptos" w:cs="Times New Roman"/>
          <w:sz w:val="24"/>
          <w:szCs w:val="24"/>
        </w:rPr>
        <w:t xml:space="preserve">ning </w:t>
      </w:r>
      <w:r w:rsidR="00FC423A">
        <w:rPr>
          <w:rFonts w:ascii="Times New Roman" w:hAnsi="Times New Roman" w:eastAsia="Aptos" w:cs="Times New Roman"/>
          <w:sz w:val="24"/>
          <w:szCs w:val="24"/>
        </w:rPr>
        <w:t>spordistipendiumide vahendid suunatakse sinna</w:t>
      </w:r>
      <w:r w:rsidR="00AE76BC">
        <w:rPr>
          <w:rFonts w:ascii="Times New Roman" w:hAnsi="Times New Roman" w:eastAsia="Aptos" w:cs="Times New Roman"/>
          <w:sz w:val="24"/>
          <w:szCs w:val="24"/>
        </w:rPr>
        <w:t xml:space="preserve">. </w:t>
      </w:r>
      <w:r w:rsidR="0017138F">
        <w:rPr>
          <w:rFonts w:ascii="Times New Roman" w:hAnsi="Times New Roman" w:eastAsia="Aptos" w:cs="Times New Roman"/>
          <w:sz w:val="24"/>
          <w:szCs w:val="24"/>
        </w:rPr>
        <w:t xml:space="preserve">Sellest johtuvalt </w:t>
      </w:r>
      <w:r w:rsidR="00CE4221">
        <w:rPr>
          <w:rFonts w:ascii="Times New Roman" w:hAnsi="Times New Roman" w:eastAsia="Aptos" w:cs="Times New Roman"/>
          <w:sz w:val="24"/>
          <w:szCs w:val="24"/>
        </w:rPr>
        <w:t xml:space="preserve">ei piira muudatus </w:t>
      </w:r>
      <w:r w:rsidR="00007313">
        <w:rPr>
          <w:rFonts w:ascii="Times New Roman" w:hAnsi="Times New Roman" w:eastAsia="Aptos" w:cs="Times New Roman"/>
          <w:sz w:val="24"/>
          <w:szCs w:val="24"/>
        </w:rPr>
        <w:t>sportlaste eneseteostusvabadust</w:t>
      </w:r>
      <w:r w:rsidR="005A3977">
        <w:rPr>
          <w:rFonts w:ascii="Times New Roman" w:hAnsi="Times New Roman" w:eastAsia="Aptos" w:cs="Times New Roman"/>
          <w:sz w:val="24"/>
          <w:szCs w:val="24"/>
        </w:rPr>
        <w:t>, vaid to</w:t>
      </w:r>
      <w:r w:rsidR="00306499">
        <w:rPr>
          <w:rFonts w:ascii="Times New Roman" w:hAnsi="Times New Roman" w:eastAsia="Aptos" w:cs="Times New Roman"/>
          <w:sz w:val="24"/>
          <w:szCs w:val="24"/>
        </w:rPr>
        <w:t>e</w:t>
      </w:r>
      <w:r w:rsidR="005A3977">
        <w:rPr>
          <w:rFonts w:ascii="Times New Roman" w:hAnsi="Times New Roman" w:eastAsia="Aptos" w:cs="Times New Roman"/>
          <w:sz w:val="24"/>
          <w:szCs w:val="24"/>
        </w:rPr>
        <w:t xml:space="preserve">tab selle teostamist </w:t>
      </w:r>
      <w:r w:rsidR="00D70802">
        <w:rPr>
          <w:rFonts w:ascii="Times New Roman" w:hAnsi="Times New Roman" w:eastAsia="Aptos" w:cs="Times New Roman"/>
          <w:sz w:val="24"/>
          <w:szCs w:val="24"/>
        </w:rPr>
        <w:t xml:space="preserve">tõhusamal moel. </w:t>
      </w:r>
    </w:p>
    <w:p w:rsidR="00E41BCC" w:rsidP="006D1FB5" w:rsidRDefault="00E41BCC" w14:paraId="3D6C223D" w14:textId="44E0ECDD">
      <w:pPr>
        <w:jc w:val="both"/>
        <w:rPr>
          <w:rFonts w:ascii="Times New Roman" w:hAnsi="Times New Roman" w:cs="Times New Roman"/>
          <w:sz w:val="24"/>
          <w:szCs w:val="24"/>
        </w:rPr>
      </w:pPr>
      <w:r>
        <w:rPr>
          <w:rFonts w:ascii="Times New Roman" w:hAnsi="Times New Roman" w:cs="Times New Roman"/>
          <w:sz w:val="24"/>
          <w:szCs w:val="24"/>
        </w:rPr>
        <w:t>Samuti lisandub ka antud sättesse isikuandmete töötlemise regulatsioon preemiate andmisel</w:t>
      </w:r>
      <w:r w:rsidR="007C507D">
        <w:rPr>
          <w:rFonts w:ascii="Times New Roman" w:hAnsi="Times New Roman" w:cs="Times New Roman"/>
          <w:sz w:val="24"/>
          <w:szCs w:val="24"/>
        </w:rPr>
        <w:t xml:space="preserve"> (lõiked 4 ja 5)</w:t>
      </w:r>
      <w:r>
        <w:rPr>
          <w:rFonts w:ascii="Times New Roman" w:hAnsi="Times New Roman" w:cs="Times New Roman"/>
          <w:sz w:val="24"/>
          <w:szCs w:val="24"/>
        </w:rPr>
        <w:t xml:space="preserve">. Sätte </w:t>
      </w:r>
      <w:r w:rsidR="007C507D">
        <w:rPr>
          <w:rFonts w:ascii="Times New Roman" w:hAnsi="Times New Roman" w:cs="Times New Roman"/>
          <w:sz w:val="24"/>
          <w:szCs w:val="24"/>
        </w:rPr>
        <w:t xml:space="preserve">sisu ja </w:t>
      </w:r>
      <w:r>
        <w:rPr>
          <w:rFonts w:ascii="Times New Roman" w:hAnsi="Times New Roman" w:cs="Times New Roman"/>
          <w:sz w:val="24"/>
          <w:szCs w:val="24"/>
        </w:rPr>
        <w:t xml:space="preserve">selgitused </w:t>
      </w:r>
      <w:r w:rsidRPr="00E41BCC">
        <w:rPr>
          <w:rFonts w:ascii="Times New Roman" w:hAnsi="Times New Roman" w:cs="Times New Roman"/>
          <w:sz w:val="24"/>
          <w:szCs w:val="24"/>
        </w:rPr>
        <w:t xml:space="preserve">kattuvad </w:t>
      </w:r>
      <w:r w:rsidR="00481852">
        <w:rPr>
          <w:rFonts w:ascii="Times New Roman" w:hAnsi="Times New Roman" w:cs="Times New Roman"/>
          <w:sz w:val="24"/>
          <w:szCs w:val="24"/>
        </w:rPr>
        <w:t>eelnõu</w:t>
      </w:r>
      <w:r w:rsidRPr="00E41BCC">
        <w:rPr>
          <w:rFonts w:ascii="Times New Roman" w:hAnsi="Times New Roman" w:cs="Times New Roman"/>
          <w:sz w:val="24"/>
          <w:szCs w:val="24"/>
        </w:rPr>
        <w:t xml:space="preserve"> punktis 11 kirjeldatuga.</w:t>
      </w:r>
    </w:p>
    <w:p w:rsidRPr="00CC1852" w:rsidR="00CC5C21" w:rsidP="00CC5C21" w:rsidRDefault="00CC5C21" w14:paraId="65C8B18F" w14:textId="77777777">
      <w:pPr>
        <w:jc w:val="both"/>
        <w:rPr>
          <w:rFonts w:ascii="Times New Roman" w:hAnsi="Times New Roman" w:cs="Times New Roman"/>
          <w:b/>
          <w:bCs/>
          <w:sz w:val="24"/>
          <w:szCs w:val="24"/>
        </w:rPr>
      </w:pPr>
      <w:r w:rsidRPr="00CC1852">
        <w:rPr>
          <w:rFonts w:ascii="Times New Roman" w:hAnsi="Times New Roman" w:cs="Times New Roman"/>
          <w:b/>
          <w:bCs/>
          <w:sz w:val="24"/>
          <w:szCs w:val="24"/>
        </w:rPr>
        <w:t>4. Eelnõu terminoloogia</w:t>
      </w:r>
    </w:p>
    <w:p w:rsidRPr="00CC5C21" w:rsidR="00CC5C21" w:rsidP="00CC5C21" w:rsidRDefault="00CC5C21" w14:paraId="5F50B442" w14:textId="77777777">
      <w:pPr>
        <w:jc w:val="both"/>
        <w:rPr>
          <w:rFonts w:ascii="Times New Roman" w:hAnsi="Times New Roman" w:cs="Times New Roman"/>
          <w:sz w:val="24"/>
          <w:szCs w:val="24"/>
        </w:rPr>
      </w:pPr>
      <w:r w:rsidRPr="00CC5C21">
        <w:rPr>
          <w:rFonts w:ascii="Times New Roman" w:hAnsi="Times New Roman" w:cs="Times New Roman"/>
          <w:sz w:val="24"/>
          <w:szCs w:val="24"/>
        </w:rPr>
        <w:t>Eelnõus ei võeta kasutusele uusi termineid.</w:t>
      </w:r>
    </w:p>
    <w:p w:rsidRPr="00CC1852" w:rsidR="00CC5C21" w:rsidP="00CC5C21" w:rsidRDefault="00CC5C21" w14:paraId="362024BD" w14:textId="77777777">
      <w:pPr>
        <w:jc w:val="both"/>
        <w:rPr>
          <w:rFonts w:ascii="Times New Roman" w:hAnsi="Times New Roman" w:cs="Times New Roman"/>
          <w:b/>
          <w:bCs/>
          <w:sz w:val="24"/>
          <w:szCs w:val="24"/>
        </w:rPr>
      </w:pPr>
      <w:r w:rsidRPr="00CC1852">
        <w:rPr>
          <w:rFonts w:ascii="Times New Roman" w:hAnsi="Times New Roman" w:cs="Times New Roman"/>
          <w:b/>
          <w:bCs/>
          <w:sz w:val="24"/>
          <w:szCs w:val="24"/>
        </w:rPr>
        <w:t>5. Eelnõu vastavus Euroopa Liidu õigusele</w:t>
      </w:r>
    </w:p>
    <w:p w:rsidRPr="00CC5C21" w:rsidR="00CC5C21" w:rsidP="00CC1852" w:rsidRDefault="00CC5C21" w14:paraId="2AAF88B5" w14:textId="251FBC4B">
      <w:pPr>
        <w:jc w:val="both"/>
        <w:rPr>
          <w:rFonts w:ascii="Times New Roman" w:hAnsi="Times New Roman" w:cs="Times New Roman"/>
          <w:sz w:val="24"/>
          <w:szCs w:val="24"/>
        </w:rPr>
      </w:pPr>
      <w:r w:rsidRPr="00CC5C21">
        <w:rPr>
          <w:rFonts w:ascii="Times New Roman" w:hAnsi="Times New Roman" w:cs="Times New Roman"/>
          <w:sz w:val="24"/>
          <w:szCs w:val="24"/>
        </w:rPr>
        <w:t>Eelnõu ei ole seotud Euroopa Liidu õiguse rakendamisega</w:t>
      </w:r>
      <w:r w:rsidR="00CC1852">
        <w:rPr>
          <w:rFonts w:ascii="Times New Roman" w:hAnsi="Times New Roman" w:cs="Times New Roman"/>
          <w:sz w:val="24"/>
          <w:szCs w:val="24"/>
        </w:rPr>
        <w:t>.</w:t>
      </w:r>
    </w:p>
    <w:p w:rsidR="00C75EA9" w:rsidP="00C75EA9" w:rsidRDefault="00CC5C21" w14:paraId="65B65409" w14:textId="77777777">
      <w:pPr>
        <w:jc w:val="both"/>
        <w:rPr>
          <w:rFonts w:ascii="Times New Roman" w:hAnsi="Times New Roman" w:cs="Times New Roman"/>
          <w:b/>
          <w:sz w:val="24"/>
          <w:szCs w:val="24"/>
        </w:rPr>
      </w:pPr>
      <w:r w:rsidRPr="00CC1852">
        <w:rPr>
          <w:rFonts w:ascii="Times New Roman" w:hAnsi="Times New Roman" w:cs="Times New Roman"/>
          <w:b/>
          <w:bCs/>
          <w:sz w:val="24"/>
          <w:szCs w:val="24"/>
        </w:rPr>
        <w:t>6. Seaduse mõjud</w:t>
      </w:r>
      <w:r w:rsidR="0080443F">
        <w:rPr>
          <w:rFonts w:ascii="Times New Roman" w:hAnsi="Times New Roman" w:cs="Times New Roman"/>
          <w:b/>
          <w:bCs/>
          <w:sz w:val="24"/>
          <w:szCs w:val="24"/>
        </w:rPr>
        <w:t xml:space="preserve"> </w:t>
      </w:r>
    </w:p>
    <w:p w:rsidRPr="00C75EA9" w:rsidR="000F0C39" w:rsidP="00C75EA9" w:rsidRDefault="00D2031D" w14:paraId="10203BF3" w14:textId="78D6DBAC">
      <w:pPr>
        <w:jc w:val="both"/>
        <w:rPr>
          <w:rFonts w:ascii="Times New Roman" w:hAnsi="Times New Roman" w:cs="Times New Roman"/>
          <w:b/>
          <w:sz w:val="24"/>
          <w:szCs w:val="24"/>
        </w:rPr>
      </w:pPr>
      <w:r w:rsidRPr="00D2031D">
        <w:rPr>
          <w:rFonts w:ascii="Times New Roman" w:hAnsi="Times New Roman" w:eastAsia="Times New Roman" w:cs="Times New Roman"/>
          <w:b/>
          <w:bCs/>
          <w:noProof/>
          <w:color w:val="000000"/>
          <w:kern w:val="0"/>
          <w:sz w:val="24"/>
          <w:szCs w:val="24"/>
          <w14:ligatures w14:val="none"/>
        </w:rPr>
        <w:t>6.</w:t>
      </w:r>
      <w:r w:rsidR="00F315FF">
        <w:rPr>
          <w:rFonts w:ascii="Times New Roman" w:hAnsi="Times New Roman" w:eastAsia="Times New Roman" w:cs="Times New Roman"/>
          <w:b/>
          <w:bCs/>
          <w:noProof/>
          <w:color w:val="000000"/>
          <w:kern w:val="0"/>
          <w:sz w:val="24"/>
          <w:szCs w:val="24"/>
          <w14:ligatures w14:val="none"/>
        </w:rPr>
        <w:t xml:space="preserve"> </w:t>
      </w:r>
      <w:r w:rsidR="00481B80">
        <w:rPr>
          <w:rFonts w:ascii="Times New Roman" w:hAnsi="Times New Roman" w:eastAsia="Times New Roman" w:cs="Times New Roman"/>
          <w:b/>
          <w:bCs/>
          <w:noProof/>
          <w:color w:val="000000"/>
          <w:kern w:val="0"/>
          <w:sz w:val="24"/>
          <w:szCs w:val="24"/>
          <w14:ligatures w14:val="none"/>
        </w:rPr>
        <w:t>1</w:t>
      </w:r>
      <w:r w:rsidR="008B5AA7">
        <w:rPr>
          <w:rFonts w:ascii="Times New Roman" w:hAnsi="Times New Roman" w:eastAsia="Times New Roman" w:cs="Times New Roman"/>
          <w:b/>
          <w:bCs/>
          <w:noProof/>
          <w:color w:val="000000"/>
          <w:kern w:val="0"/>
          <w:sz w:val="24"/>
          <w:szCs w:val="24"/>
          <w14:ligatures w14:val="none"/>
        </w:rPr>
        <w:t>.</w:t>
      </w:r>
      <w:r w:rsidRPr="00D2031D">
        <w:rPr>
          <w:rFonts w:ascii="Times New Roman" w:hAnsi="Times New Roman" w:eastAsia="Times New Roman" w:cs="Times New Roman"/>
          <w:b/>
          <w:bCs/>
          <w:noProof/>
          <w:color w:val="000000"/>
          <w:kern w:val="0"/>
          <w:sz w:val="24"/>
          <w:szCs w:val="24"/>
          <w14:ligatures w14:val="none"/>
        </w:rPr>
        <w:t xml:space="preserve"> Kavandatav muudatus: </w:t>
      </w:r>
      <w:r w:rsidR="00413298">
        <w:rPr>
          <w:rFonts w:ascii="Times New Roman" w:hAnsi="Times New Roman" w:eastAsia="Times New Roman" w:cs="Times New Roman"/>
          <w:noProof/>
          <w:color w:val="000000"/>
          <w:kern w:val="0"/>
          <w:sz w:val="24"/>
          <w:szCs w:val="24"/>
          <w14:ligatures w14:val="none"/>
        </w:rPr>
        <w:t>r</w:t>
      </w:r>
      <w:r w:rsidRPr="00A70BED" w:rsidR="004A7C1D">
        <w:rPr>
          <w:rFonts w:ascii="Times New Roman" w:hAnsi="Times New Roman" w:eastAsia="Times New Roman" w:cs="Times New Roman"/>
          <w:noProof/>
          <w:color w:val="000000"/>
          <w:kern w:val="0"/>
          <w:sz w:val="24"/>
          <w:szCs w:val="24"/>
          <w14:ligatures w14:val="none"/>
        </w:rPr>
        <w:t>iigi</w:t>
      </w:r>
      <w:r w:rsidRPr="00A70BED" w:rsidR="393CE869">
        <w:rPr>
          <w:rFonts w:ascii="Times New Roman" w:hAnsi="Times New Roman" w:eastAsia="Times New Roman" w:cs="Times New Roman"/>
          <w:noProof/>
          <w:color w:val="000000"/>
          <w:kern w:val="0"/>
          <w:sz w:val="24"/>
          <w:szCs w:val="24"/>
          <w14:ligatures w14:val="none"/>
        </w:rPr>
        <w:t xml:space="preserve"> </w:t>
      </w:r>
      <w:r w:rsidRPr="00A70BED" w:rsidR="004A7C1D">
        <w:rPr>
          <w:rFonts w:ascii="Times New Roman" w:hAnsi="Times New Roman" w:eastAsia="Times New Roman" w:cs="Times New Roman"/>
          <w:noProof/>
          <w:color w:val="000000"/>
          <w:kern w:val="0"/>
          <w:sz w:val="24"/>
          <w:szCs w:val="24"/>
          <w14:ligatures w14:val="none"/>
        </w:rPr>
        <w:t>kultuuripreemiate arv</w:t>
      </w:r>
      <w:r w:rsidR="004A7C1D">
        <w:rPr>
          <w:rFonts w:ascii="Times New Roman" w:hAnsi="Times New Roman" w:eastAsia="Times New Roman" w:cs="Times New Roman"/>
          <w:noProof/>
          <w:color w:val="000000"/>
          <w:kern w:val="0"/>
          <w:sz w:val="24"/>
          <w:szCs w:val="24"/>
          <w14:ligatures w14:val="none"/>
        </w:rPr>
        <w:t xml:space="preserve"> </w:t>
      </w:r>
    </w:p>
    <w:p w:rsidRPr="00D2031D" w:rsidR="00D2031D" w:rsidP="00D2031D" w:rsidRDefault="00D2031D" w14:paraId="5825E630" w14:textId="1F7BDD67">
      <w:pPr>
        <w:spacing w:after="0" w:line="240" w:lineRule="auto"/>
        <w:jc w:val="both"/>
        <w:rPr>
          <w:rFonts w:ascii="Times New Roman" w:hAnsi="Times New Roman" w:eastAsia="Times New Roman" w:cs="Times New Roman"/>
          <w:noProof/>
          <w:color w:val="000000"/>
          <w:kern w:val="0"/>
          <w:sz w:val="24"/>
          <w:szCs w:val="24"/>
          <w14:ligatures w14:val="none"/>
        </w:rPr>
      </w:pPr>
      <w:r w:rsidRPr="00D2031D">
        <w:rPr>
          <w:rFonts w:ascii="Times New Roman" w:hAnsi="Times New Roman" w:eastAsia="Times New Roman" w:cs="Times New Roman"/>
          <w:b/>
          <w:bCs/>
          <w:noProof/>
          <w:color w:val="000000"/>
          <w:kern w:val="0"/>
          <w:sz w:val="24"/>
          <w:szCs w:val="24"/>
          <w14:ligatures w14:val="none"/>
        </w:rPr>
        <w:t xml:space="preserve">Kaasnev mõju: </w:t>
      </w:r>
      <w:r w:rsidRPr="00D2031D">
        <w:rPr>
          <w:rFonts w:ascii="Times New Roman" w:hAnsi="Times New Roman" w:eastAsia="Times New Roman" w:cs="Times New Roman"/>
          <w:bCs/>
          <w:noProof/>
          <w:color w:val="000000"/>
          <w:kern w:val="0"/>
          <w:sz w:val="24"/>
          <w:szCs w:val="24"/>
          <w14:ligatures w14:val="none"/>
        </w:rPr>
        <w:t xml:space="preserve">mõju </w:t>
      </w:r>
      <w:r w:rsidR="006A56A4">
        <w:rPr>
          <w:rFonts w:ascii="Times New Roman" w:hAnsi="Times New Roman" w:eastAsia="Times New Roman" w:cs="Times New Roman"/>
          <w:bCs/>
          <w:noProof/>
          <w:color w:val="000000"/>
          <w:kern w:val="0"/>
          <w:sz w:val="24"/>
          <w:szCs w:val="24"/>
          <w14:ligatures w14:val="none"/>
        </w:rPr>
        <w:t xml:space="preserve">kultuurile </w:t>
      </w:r>
    </w:p>
    <w:p w:rsidRPr="00D2031D" w:rsidR="00D2031D" w:rsidP="00D2031D" w:rsidRDefault="00D2031D" w14:paraId="40FCA7F6" w14:textId="77777777">
      <w:pPr>
        <w:spacing w:after="0" w:line="240" w:lineRule="auto"/>
        <w:jc w:val="both"/>
        <w:rPr>
          <w:rFonts w:ascii="Times New Roman" w:hAnsi="Times New Roman" w:eastAsia="Times New Roman" w:cs="Times New Roman"/>
          <w:noProof/>
          <w:color w:val="000000"/>
          <w:kern w:val="0"/>
          <w:sz w:val="24"/>
          <w:szCs w:val="24"/>
          <w14:ligatures w14:val="none"/>
        </w:rPr>
      </w:pPr>
    </w:p>
    <w:p w:rsidR="0071101F" w:rsidP="0071101F" w:rsidRDefault="00D2031D" w14:paraId="10389057" w14:textId="7FCF422C">
      <w:pPr>
        <w:spacing w:after="0" w:line="240" w:lineRule="auto"/>
        <w:jc w:val="both"/>
        <w:rPr>
          <w:rFonts w:ascii="Times New Roman" w:hAnsi="Times New Roman" w:eastAsia="Times New Roman" w:cs="Times New Roman"/>
          <w:noProof/>
          <w:color w:val="000000"/>
          <w:kern w:val="0"/>
          <w:sz w:val="24"/>
          <w:szCs w:val="24"/>
          <w14:ligatures w14:val="none"/>
        </w:rPr>
      </w:pPr>
      <w:r w:rsidRPr="00D2031D">
        <w:rPr>
          <w:rFonts w:ascii="Times New Roman" w:hAnsi="Times New Roman" w:eastAsia="Times New Roman" w:cs="Times New Roman"/>
          <w:b/>
          <w:bCs/>
          <w:noProof/>
          <w:color w:val="000000"/>
          <w:kern w:val="0"/>
          <w:sz w:val="24"/>
          <w:szCs w:val="24"/>
          <w14:ligatures w14:val="none"/>
        </w:rPr>
        <w:t xml:space="preserve">Sihtrühm: </w:t>
      </w:r>
      <w:r w:rsidRPr="00A70BED" w:rsidR="00225567">
        <w:rPr>
          <w:rFonts w:ascii="Times New Roman" w:hAnsi="Times New Roman" w:eastAsia="Times New Roman" w:cs="Times New Roman"/>
          <w:noProof/>
          <w:color w:val="000000"/>
          <w:kern w:val="0"/>
          <w:sz w:val="24"/>
          <w:szCs w:val="24"/>
          <w14:ligatures w14:val="none"/>
        </w:rPr>
        <w:t>kultuuripreemiate</w:t>
      </w:r>
      <w:r w:rsidR="00225567">
        <w:rPr>
          <w:rFonts w:ascii="Times New Roman" w:hAnsi="Times New Roman" w:eastAsia="Times New Roman" w:cs="Times New Roman"/>
          <w:noProof/>
          <w:color w:val="000000"/>
          <w:kern w:val="0"/>
          <w:sz w:val="24"/>
          <w:szCs w:val="24"/>
          <w14:ligatures w14:val="none"/>
        </w:rPr>
        <w:t xml:space="preserve"> </w:t>
      </w:r>
      <w:r w:rsidR="00BE1CBB">
        <w:rPr>
          <w:rFonts w:ascii="Times New Roman" w:hAnsi="Times New Roman" w:eastAsia="Times New Roman" w:cs="Times New Roman"/>
          <w:noProof/>
          <w:color w:val="000000"/>
          <w:kern w:val="0"/>
          <w:sz w:val="24"/>
          <w:szCs w:val="24"/>
          <w14:ligatures w14:val="none"/>
        </w:rPr>
        <w:t xml:space="preserve">ettepanekute esitajad. </w:t>
      </w:r>
      <w:r w:rsidRPr="00BE1CBB" w:rsidR="00BE1CBB">
        <w:rPr>
          <w:rFonts w:ascii="Times New Roman" w:hAnsi="Times New Roman" w:eastAsia="Times New Roman" w:cs="Times New Roman"/>
          <w:noProof/>
          <w:color w:val="000000"/>
          <w:kern w:val="0"/>
          <w:sz w:val="24"/>
          <w:szCs w:val="24"/>
          <w14:ligatures w14:val="none"/>
        </w:rPr>
        <w:t>RKPSS-i</w:t>
      </w:r>
      <w:r w:rsidR="00BE1CBB">
        <w:rPr>
          <w:rFonts w:ascii="Times New Roman" w:hAnsi="Times New Roman" w:eastAsia="Times New Roman" w:cs="Times New Roman"/>
          <w:noProof/>
          <w:color w:val="000000"/>
          <w:kern w:val="0"/>
          <w:sz w:val="24"/>
          <w:szCs w:val="24"/>
          <w14:ligatures w14:val="none"/>
        </w:rPr>
        <w:t xml:space="preserve"> § 4 l</w:t>
      </w:r>
      <w:r w:rsidR="008B5AA7">
        <w:rPr>
          <w:rFonts w:ascii="Times New Roman" w:hAnsi="Times New Roman" w:eastAsia="Times New Roman" w:cs="Times New Roman"/>
          <w:noProof/>
          <w:color w:val="000000"/>
          <w:kern w:val="0"/>
          <w:sz w:val="24"/>
          <w:szCs w:val="24"/>
          <w14:ligatures w14:val="none"/>
        </w:rPr>
        <w:t>õike</w:t>
      </w:r>
      <w:r w:rsidR="00BE1CBB">
        <w:rPr>
          <w:rFonts w:ascii="Times New Roman" w:hAnsi="Times New Roman" w:eastAsia="Times New Roman" w:cs="Times New Roman"/>
          <w:noProof/>
          <w:color w:val="000000"/>
          <w:kern w:val="0"/>
          <w:sz w:val="24"/>
          <w:szCs w:val="24"/>
          <w14:ligatures w14:val="none"/>
        </w:rPr>
        <w:t xml:space="preserve"> 1 alusel võivad ettepaneku</w:t>
      </w:r>
      <w:r w:rsidR="00075B7C">
        <w:rPr>
          <w:rFonts w:ascii="Times New Roman" w:hAnsi="Times New Roman" w:eastAsia="Times New Roman" w:cs="Times New Roman"/>
          <w:noProof/>
          <w:color w:val="000000"/>
          <w:kern w:val="0"/>
          <w:sz w:val="24"/>
          <w:szCs w:val="24"/>
          <w14:ligatures w14:val="none"/>
        </w:rPr>
        <w:t>id</w:t>
      </w:r>
      <w:r w:rsidR="00BE1CBB">
        <w:rPr>
          <w:rFonts w:ascii="Times New Roman" w:hAnsi="Times New Roman" w:eastAsia="Times New Roman" w:cs="Times New Roman"/>
          <w:noProof/>
          <w:color w:val="000000"/>
          <w:kern w:val="0"/>
          <w:sz w:val="24"/>
          <w:szCs w:val="24"/>
          <w14:ligatures w14:val="none"/>
        </w:rPr>
        <w:t xml:space="preserve"> </w:t>
      </w:r>
      <w:r w:rsidR="00FE6E9B">
        <w:rPr>
          <w:rFonts w:ascii="Times New Roman" w:hAnsi="Times New Roman" w:eastAsia="Times New Roman" w:cs="Times New Roman"/>
          <w:noProof/>
          <w:color w:val="000000"/>
          <w:kern w:val="0"/>
          <w:sz w:val="24"/>
          <w:szCs w:val="24"/>
          <w14:ligatures w14:val="none"/>
        </w:rPr>
        <w:t>preemia määramiseks esitada loomeliidud</w:t>
      </w:r>
      <w:r w:rsidR="006D3E65">
        <w:rPr>
          <w:rFonts w:ascii="Times New Roman" w:hAnsi="Times New Roman" w:eastAsia="Times New Roman" w:cs="Times New Roman"/>
          <w:noProof/>
          <w:color w:val="000000"/>
          <w:kern w:val="0"/>
          <w:sz w:val="24"/>
          <w:szCs w:val="24"/>
          <w14:ligatures w14:val="none"/>
        </w:rPr>
        <w:t>;</w:t>
      </w:r>
      <w:r w:rsidR="00FE6E9B">
        <w:rPr>
          <w:rFonts w:ascii="Times New Roman" w:hAnsi="Times New Roman" w:eastAsia="Times New Roman" w:cs="Times New Roman"/>
          <w:noProof/>
          <w:color w:val="000000"/>
          <w:kern w:val="0"/>
          <w:sz w:val="24"/>
          <w:szCs w:val="24"/>
          <w14:ligatures w14:val="none"/>
        </w:rPr>
        <w:t xml:space="preserve"> teised juriid</w:t>
      </w:r>
      <w:r w:rsidR="7973EEB0">
        <w:rPr>
          <w:rFonts w:ascii="Times New Roman" w:hAnsi="Times New Roman" w:eastAsia="Times New Roman" w:cs="Times New Roman"/>
          <w:noProof/>
          <w:color w:val="000000"/>
          <w:kern w:val="0"/>
          <w:sz w:val="24"/>
          <w:szCs w:val="24"/>
          <w14:ligatures w14:val="none"/>
        </w:rPr>
        <w:t>i</w:t>
      </w:r>
      <w:r w:rsidR="00FE6E9B">
        <w:rPr>
          <w:rFonts w:ascii="Times New Roman" w:hAnsi="Times New Roman" w:eastAsia="Times New Roman" w:cs="Times New Roman"/>
          <w:noProof/>
          <w:color w:val="000000"/>
          <w:kern w:val="0"/>
          <w:sz w:val="24"/>
          <w:szCs w:val="24"/>
          <w14:ligatures w14:val="none"/>
        </w:rPr>
        <w:t xml:space="preserve">lised isikud, kelle põhikirjas on sätestatud </w:t>
      </w:r>
      <w:r w:rsidR="009C4714">
        <w:rPr>
          <w:rFonts w:ascii="Times New Roman" w:hAnsi="Times New Roman" w:eastAsia="Times New Roman" w:cs="Times New Roman"/>
          <w:noProof/>
          <w:color w:val="000000"/>
          <w:kern w:val="0"/>
          <w:sz w:val="24"/>
          <w:szCs w:val="24"/>
          <w14:ligatures w14:val="none"/>
        </w:rPr>
        <w:t>kultuuri- ja haridusalane tegevus</w:t>
      </w:r>
      <w:r w:rsidR="007645C0">
        <w:rPr>
          <w:rFonts w:ascii="Times New Roman" w:hAnsi="Times New Roman" w:eastAsia="Times New Roman" w:cs="Times New Roman"/>
          <w:noProof/>
          <w:color w:val="000000"/>
          <w:kern w:val="0"/>
          <w:sz w:val="24"/>
          <w:szCs w:val="24"/>
          <w14:ligatures w14:val="none"/>
        </w:rPr>
        <w:t>,</w:t>
      </w:r>
      <w:r w:rsidR="009C4714">
        <w:rPr>
          <w:rFonts w:ascii="Times New Roman" w:hAnsi="Times New Roman" w:eastAsia="Times New Roman" w:cs="Times New Roman"/>
          <w:noProof/>
          <w:color w:val="000000"/>
          <w:kern w:val="0"/>
          <w:sz w:val="24"/>
          <w:szCs w:val="24"/>
          <w14:ligatures w14:val="none"/>
        </w:rPr>
        <w:t xml:space="preserve"> preemia senised laureaadid</w:t>
      </w:r>
      <w:r w:rsidR="005F677E">
        <w:rPr>
          <w:rFonts w:ascii="Times New Roman" w:hAnsi="Times New Roman" w:eastAsia="Times New Roman" w:cs="Times New Roman"/>
          <w:noProof/>
          <w:color w:val="000000"/>
          <w:kern w:val="0"/>
          <w:sz w:val="24"/>
          <w:szCs w:val="24"/>
          <w14:ligatures w14:val="none"/>
        </w:rPr>
        <w:t xml:space="preserve"> </w:t>
      </w:r>
      <w:r w:rsidR="008B5AA7">
        <w:rPr>
          <w:rFonts w:ascii="Times New Roman" w:hAnsi="Times New Roman" w:eastAsia="Times New Roman" w:cs="Times New Roman"/>
          <w:noProof/>
          <w:color w:val="000000"/>
          <w:kern w:val="0"/>
          <w:sz w:val="24"/>
          <w:szCs w:val="24"/>
          <w14:ligatures w14:val="none"/>
        </w:rPr>
        <w:t xml:space="preserve">ning </w:t>
      </w:r>
      <w:r w:rsidR="005F677E">
        <w:rPr>
          <w:rFonts w:ascii="Times New Roman" w:hAnsi="Times New Roman" w:eastAsia="Times New Roman" w:cs="Times New Roman"/>
          <w:noProof/>
          <w:color w:val="000000"/>
          <w:kern w:val="0"/>
          <w:sz w:val="24"/>
          <w:szCs w:val="24"/>
          <w14:ligatures w14:val="none"/>
        </w:rPr>
        <w:t xml:space="preserve">kohalikud omavalitsused. </w:t>
      </w:r>
    </w:p>
    <w:p w:rsidRPr="0071101F" w:rsidR="0071101F" w:rsidP="0071101F" w:rsidRDefault="0071101F" w14:paraId="11337794" w14:textId="77777777">
      <w:pPr>
        <w:spacing w:after="0" w:line="240" w:lineRule="auto"/>
        <w:jc w:val="both"/>
        <w:rPr>
          <w:rFonts w:ascii="Times New Roman" w:hAnsi="Times New Roman" w:eastAsia="Times New Roman" w:cs="Times New Roman"/>
          <w:noProof/>
          <w:color w:val="000000"/>
          <w:kern w:val="0"/>
          <w:sz w:val="24"/>
          <w:szCs w:val="24"/>
          <w14:ligatures w14:val="none"/>
        </w:rPr>
      </w:pPr>
    </w:p>
    <w:p w:rsidRPr="00565CDC" w:rsidR="005F677E" w:rsidP="00CC5C21" w:rsidRDefault="009C209C" w14:paraId="76818A11" w14:textId="1DF11D1D">
      <w:pPr>
        <w:jc w:val="both"/>
        <w:rPr>
          <w:rFonts w:ascii="Times New Roman" w:hAnsi="Times New Roman" w:cs="Times New Roman"/>
          <w:bCs/>
          <w:sz w:val="24"/>
          <w:szCs w:val="24"/>
        </w:rPr>
      </w:pPr>
      <w:r>
        <w:rPr>
          <w:rFonts w:ascii="Times New Roman" w:hAnsi="Times New Roman" w:cs="Times New Roman"/>
          <w:b/>
          <w:sz w:val="24"/>
          <w:szCs w:val="24"/>
        </w:rPr>
        <w:t xml:space="preserve">Mõju </w:t>
      </w:r>
      <w:r w:rsidR="005F677E">
        <w:rPr>
          <w:rFonts w:ascii="Times New Roman" w:hAnsi="Times New Roman" w:cs="Times New Roman"/>
          <w:b/>
          <w:sz w:val="24"/>
          <w:szCs w:val="24"/>
        </w:rPr>
        <w:t xml:space="preserve">kirjeldus: </w:t>
      </w:r>
      <w:r w:rsidR="00565CDC">
        <w:rPr>
          <w:rFonts w:ascii="Times New Roman" w:hAnsi="Times New Roman" w:cs="Times New Roman"/>
          <w:bCs/>
          <w:sz w:val="24"/>
          <w:szCs w:val="24"/>
        </w:rPr>
        <w:t xml:space="preserve">Eelnõuga ei muutu ettepanekute esitajate ring </w:t>
      </w:r>
      <w:r w:rsidR="008B5AA7">
        <w:rPr>
          <w:rFonts w:ascii="Times New Roman" w:hAnsi="Times New Roman" w:cs="Times New Roman"/>
          <w:bCs/>
          <w:sz w:val="24"/>
          <w:szCs w:val="24"/>
        </w:rPr>
        <w:t>ega</w:t>
      </w:r>
      <w:r w:rsidR="00565CDC">
        <w:rPr>
          <w:rFonts w:ascii="Times New Roman" w:hAnsi="Times New Roman" w:cs="Times New Roman"/>
          <w:bCs/>
          <w:sz w:val="24"/>
          <w:szCs w:val="24"/>
        </w:rPr>
        <w:t xml:space="preserve"> ettepanekute esitamise korraldus ja tähtaeg. </w:t>
      </w:r>
      <w:r w:rsidR="00835769">
        <w:rPr>
          <w:rFonts w:ascii="Times New Roman" w:hAnsi="Times New Roman" w:cs="Times New Roman"/>
          <w:bCs/>
          <w:sz w:val="24"/>
          <w:szCs w:val="24"/>
        </w:rPr>
        <w:t>Muudatusel ei ole ettepaneku tegijatele otsest mõju</w:t>
      </w:r>
      <w:r w:rsidR="007C375E">
        <w:rPr>
          <w:rFonts w:ascii="Times New Roman" w:hAnsi="Times New Roman" w:cs="Times New Roman"/>
          <w:bCs/>
          <w:sz w:val="24"/>
          <w:szCs w:val="24"/>
        </w:rPr>
        <w:t xml:space="preserve"> ning see ei piira ettepanekute arvu. </w:t>
      </w:r>
    </w:p>
    <w:p w:rsidR="00A667D2" w:rsidP="00CC5C21" w:rsidRDefault="00A667D2" w14:paraId="3BAE1A7E" w14:textId="1465B114">
      <w:pPr>
        <w:jc w:val="both"/>
        <w:rPr>
          <w:rFonts w:ascii="Times New Roman" w:hAnsi="Times New Roman" w:cs="Times New Roman"/>
          <w:bCs/>
          <w:sz w:val="24"/>
          <w:szCs w:val="24"/>
        </w:rPr>
      </w:pPr>
      <w:r>
        <w:rPr>
          <w:rFonts w:ascii="Times New Roman" w:hAnsi="Times New Roman" w:cs="Times New Roman"/>
          <w:b/>
          <w:sz w:val="24"/>
          <w:szCs w:val="24"/>
        </w:rPr>
        <w:t xml:space="preserve">Sihtrühm: </w:t>
      </w:r>
      <w:r w:rsidR="008E0C1C">
        <w:rPr>
          <w:rFonts w:ascii="Times New Roman" w:hAnsi="Times New Roman" w:cs="Times New Roman"/>
          <w:bCs/>
          <w:sz w:val="24"/>
          <w:szCs w:val="24"/>
        </w:rPr>
        <w:t>kultuuri alal tegutsevad füüsilised isiku</w:t>
      </w:r>
      <w:r w:rsidR="002731B8">
        <w:rPr>
          <w:rFonts w:ascii="Times New Roman" w:hAnsi="Times New Roman" w:cs="Times New Roman"/>
          <w:bCs/>
          <w:sz w:val="24"/>
          <w:szCs w:val="24"/>
        </w:rPr>
        <w:t>d</w:t>
      </w:r>
    </w:p>
    <w:p w:rsidRPr="002731B8" w:rsidR="008F2DB3" w:rsidP="6C279B70" w:rsidRDefault="002731B8" w14:paraId="22BE6CEA" w14:textId="7E98ED50">
      <w:pPr>
        <w:jc w:val="both"/>
        <w:rPr>
          <w:rFonts w:ascii="Times New Roman" w:hAnsi="Times New Roman" w:cs="Times New Roman"/>
          <w:sz w:val="24"/>
          <w:szCs w:val="24"/>
        </w:rPr>
      </w:pPr>
      <w:r w:rsidRPr="0D36FDCF">
        <w:rPr>
          <w:rFonts w:ascii="Times New Roman" w:hAnsi="Times New Roman" w:cs="Times New Roman"/>
          <w:b/>
          <w:bCs/>
          <w:sz w:val="24"/>
          <w:szCs w:val="24"/>
        </w:rPr>
        <w:t>Mõju kirjeldus:</w:t>
      </w:r>
      <w:r w:rsidRPr="0D36FDCF">
        <w:rPr>
          <w:rFonts w:ascii="Times New Roman" w:hAnsi="Times New Roman" w:cs="Times New Roman"/>
          <w:sz w:val="24"/>
          <w:szCs w:val="24"/>
        </w:rPr>
        <w:t xml:space="preserve"> </w:t>
      </w:r>
      <w:r w:rsidRPr="0D36FDCF" w:rsidR="009B2933">
        <w:rPr>
          <w:rFonts w:ascii="Times New Roman" w:hAnsi="Times New Roman" w:cs="Times New Roman"/>
          <w:sz w:val="24"/>
          <w:szCs w:val="24"/>
        </w:rPr>
        <w:t>P</w:t>
      </w:r>
      <w:r w:rsidRPr="0D36FDCF" w:rsidR="00546395">
        <w:rPr>
          <w:rFonts w:ascii="Times New Roman" w:hAnsi="Times New Roman" w:cs="Times New Roman"/>
          <w:sz w:val="24"/>
          <w:szCs w:val="24"/>
        </w:rPr>
        <w:t>reemia määratakse väljapaistava</w:t>
      </w:r>
      <w:r w:rsidRPr="0D36FDCF" w:rsidR="003744BB">
        <w:rPr>
          <w:rFonts w:ascii="Times New Roman" w:hAnsi="Times New Roman" w:cs="Times New Roman"/>
          <w:sz w:val="24"/>
          <w:szCs w:val="24"/>
        </w:rPr>
        <w:t xml:space="preserve"> </w:t>
      </w:r>
      <w:r w:rsidRPr="0D36FDCF" w:rsidR="005C3E00">
        <w:rPr>
          <w:rFonts w:ascii="Times New Roman" w:hAnsi="Times New Roman" w:cs="Times New Roman"/>
          <w:sz w:val="24"/>
          <w:szCs w:val="24"/>
        </w:rPr>
        <w:t xml:space="preserve">loomingulise tegutsemise eest kultuuri alal. See </w:t>
      </w:r>
      <w:r w:rsidRPr="0D36FDCF" w:rsidR="008276FE">
        <w:rPr>
          <w:rFonts w:ascii="Times New Roman" w:hAnsi="Times New Roman" w:cs="Times New Roman"/>
          <w:sz w:val="24"/>
          <w:szCs w:val="24"/>
        </w:rPr>
        <w:t>määratakse kas elutöö</w:t>
      </w:r>
      <w:r w:rsidRPr="0D36FDCF" w:rsidR="00654125">
        <w:rPr>
          <w:rFonts w:ascii="Times New Roman" w:hAnsi="Times New Roman" w:cs="Times New Roman"/>
          <w:sz w:val="24"/>
          <w:szCs w:val="24"/>
        </w:rPr>
        <w:t xml:space="preserve"> </w:t>
      </w:r>
      <w:r w:rsidRPr="0D36FDCF" w:rsidR="008276FE">
        <w:rPr>
          <w:rFonts w:ascii="Times New Roman" w:hAnsi="Times New Roman" w:cs="Times New Roman"/>
          <w:sz w:val="24"/>
          <w:szCs w:val="24"/>
        </w:rPr>
        <w:t>või aastapreemiana</w:t>
      </w:r>
      <w:r w:rsidRPr="0D36FDCF" w:rsidR="00123F7E">
        <w:rPr>
          <w:rFonts w:ascii="Times New Roman" w:hAnsi="Times New Roman" w:cs="Times New Roman"/>
          <w:sz w:val="24"/>
          <w:szCs w:val="24"/>
        </w:rPr>
        <w:t xml:space="preserve"> avalikkuseni jõudnud väljapaistava töö eest. Muudatusega </w:t>
      </w:r>
      <w:r w:rsidRPr="0D36FDCF" w:rsidR="0018555B">
        <w:rPr>
          <w:rFonts w:ascii="Times New Roman" w:hAnsi="Times New Roman" w:cs="Times New Roman"/>
          <w:sz w:val="24"/>
          <w:szCs w:val="24"/>
        </w:rPr>
        <w:t xml:space="preserve">võib </w:t>
      </w:r>
      <w:r w:rsidRPr="0D36FDCF" w:rsidR="00123F7E">
        <w:rPr>
          <w:rFonts w:ascii="Times New Roman" w:hAnsi="Times New Roman" w:cs="Times New Roman"/>
          <w:sz w:val="24"/>
          <w:szCs w:val="24"/>
        </w:rPr>
        <w:t>vähene</w:t>
      </w:r>
      <w:r w:rsidRPr="0D36FDCF" w:rsidR="0018555B">
        <w:rPr>
          <w:rFonts w:ascii="Times New Roman" w:hAnsi="Times New Roman" w:cs="Times New Roman"/>
          <w:sz w:val="24"/>
          <w:szCs w:val="24"/>
        </w:rPr>
        <w:t>da</w:t>
      </w:r>
      <w:r w:rsidRPr="0D36FDCF" w:rsidR="00123F7E">
        <w:rPr>
          <w:rFonts w:ascii="Times New Roman" w:hAnsi="Times New Roman" w:cs="Times New Roman"/>
          <w:sz w:val="24"/>
          <w:szCs w:val="24"/>
        </w:rPr>
        <w:t xml:space="preserve"> võimalus </w:t>
      </w:r>
      <w:r w:rsidRPr="0D36FDCF" w:rsidR="003744BB">
        <w:rPr>
          <w:rFonts w:ascii="Times New Roman" w:hAnsi="Times New Roman" w:cs="Times New Roman"/>
          <w:sz w:val="24"/>
          <w:szCs w:val="24"/>
        </w:rPr>
        <w:t>väljapaistva loomingulise te</w:t>
      </w:r>
      <w:r w:rsidRPr="0D36FDCF" w:rsidR="009723AF">
        <w:rPr>
          <w:rFonts w:ascii="Times New Roman" w:hAnsi="Times New Roman" w:cs="Times New Roman"/>
          <w:sz w:val="24"/>
          <w:szCs w:val="24"/>
        </w:rPr>
        <w:t>gevusega silma paistnud loovis</w:t>
      </w:r>
      <w:r w:rsidRPr="0D36FDCF" w:rsidR="25EBED23">
        <w:rPr>
          <w:rFonts w:ascii="Times New Roman" w:hAnsi="Times New Roman" w:cs="Times New Roman"/>
          <w:sz w:val="24"/>
          <w:szCs w:val="24"/>
        </w:rPr>
        <w:t>i</w:t>
      </w:r>
      <w:r w:rsidRPr="0D36FDCF" w:rsidR="009723AF">
        <w:rPr>
          <w:rFonts w:ascii="Times New Roman" w:hAnsi="Times New Roman" w:cs="Times New Roman"/>
          <w:sz w:val="24"/>
          <w:szCs w:val="24"/>
        </w:rPr>
        <w:t>kuid prem</w:t>
      </w:r>
      <w:r w:rsidRPr="0D36FDCF" w:rsidR="00D82FE3">
        <w:rPr>
          <w:rFonts w:ascii="Times New Roman" w:hAnsi="Times New Roman" w:cs="Times New Roman"/>
          <w:sz w:val="24"/>
          <w:szCs w:val="24"/>
        </w:rPr>
        <w:t xml:space="preserve">eerida. </w:t>
      </w:r>
      <w:r w:rsidRPr="0D36FDCF" w:rsidR="00002B46">
        <w:rPr>
          <w:rFonts w:ascii="Times New Roman" w:hAnsi="Times New Roman" w:cs="Times New Roman"/>
          <w:sz w:val="24"/>
          <w:szCs w:val="24"/>
        </w:rPr>
        <w:t>See võib kaasa tuua negatiivset tagas</w:t>
      </w:r>
      <w:r w:rsidRPr="0D36FDCF" w:rsidR="00BE210A">
        <w:rPr>
          <w:rFonts w:ascii="Times New Roman" w:hAnsi="Times New Roman" w:cs="Times New Roman"/>
          <w:sz w:val="24"/>
          <w:szCs w:val="24"/>
        </w:rPr>
        <w:t>isidet valdkonnas</w:t>
      </w:r>
      <w:r w:rsidRPr="0D36FDCF" w:rsidR="00F40DF7">
        <w:rPr>
          <w:rFonts w:ascii="Times New Roman" w:hAnsi="Times New Roman" w:cs="Times New Roman"/>
          <w:sz w:val="24"/>
          <w:szCs w:val="24"/>
        </w:rPr>
        <w:t xml:space="preserve"> tegutsejatelt</w:t>
      </w:r>
      <w:r w:rsidRPr="0D36FDCF" w:rsidR="00BE210A">
        <w:rPr>
          <w:rFonts w:ascii="Times New Roman" w:hAnsi="Times New Roman" w:cs="Times New Roman"/>
          <w:sz w:val="24"/>
          <w:szCs w:val="24"/>
        </w:rPr>
        <w:t>. Samas</w:t>
      </w:r>
      <w:r w:rsidRPr="0D36FDCF" w:rsidR="008B5AA7">
        <w:rPr>
          <w:rFonts w:ascii="Times New Roman" w:hAnsi="Times New Roman" w:cs="Times New Roman"/>
          <w:sz w:val="24"/>
          <w:szCs w:val="24"/>
        </w:rPr>
        <w:t>,</w:t>
      </w:r>
      <w:r w:rsidRPr="0D36FDCF" w:rsidR="00BE210A">
        <w:rPr>
          <w:rFonts w:ascii="Times New Roman" w:hAnsi="Times New Roman" w:cs="Times New Roman"/>
          <w:sz w:val="24"/>
          <w:szCs w:val="24"/>
        </w:rPr>
        <w:t xml:space="preserve"> preemia </w:t>
      </w:r>
      <w:r w:rsidRPr="0D36FDCF" w:rsidR="00FC115F">
        <w:rPr>
          <w:rFonts w:ascii="Times New Roman" w:hAnsi="Times New Roman" w:cs="Times New Roman"/>
          <w:sz w:val="24"/>
          <w:szCs w:val="24"/>
        </w:rPr>
        <w:t xml:space="preserve">määramine ei ole riigi kohustus, vaid </w:t>
      </w:r>
      <w:r w:rsidRPr="0D36FDCF" w:rsidR="00CE2DF4">
        <w:rPr>
          <w:rFonts w:ascii="Times New Roman" w:hAnsi="Times New Roman" w:cs="Times New Roman"/>
          <w:sz w:val="24"/>
          <w:szCs w:val="24"/>
        </w:rPr>
        <w:t xml:space="preserve">tunnustus ning puudub subjektiivne õigus selle saamiseks. Muudatusega </w:t>
      </w:r>
      <w:r w:rsidRPr="0D36FDCF" w:rsidR="00955FC3">
        <w:rPr>
          <w:rFonts w:ascii="Times New Roman" w:hAnsi="Times New Roman" w:cs="Times New Roman"/>
          <w:sz w:val="24"/>
          <w:szCs w:val="24"/>
        </w:rPr>
        <w:t xml:space="preserve">preemiate olulisus ja tähendus ei vähene. </w:t>
      </w:r>
      <w:r w:rsidRPr="0D36FDCF" w:rsidR="00CF03E5">
        <w:rPr>
          <w:rFonts w:ascii="Times New Roman" w:hAnsi="Times New Roman" w:cs="Times New Roman"/>
          <w:sz w:val="24"/>
          <w:szCs w:val="24"/>
        </w:rPr>
        <w:t xml:space="preserve">Kultuuripreemiad </w:t>
      </w:r>
      <w:r w:rsidRPr="0D36FDCF" w:rsidR="008F2DB3">
        <w:rPr>
          <w:rFonts w:ascii="Times New Roman" w:hAnsi="Times New Roman" w:cs="Times New Roman"/>
          <w:sz w:val="24"/>
          <w:szCs w:val="24"/>
        </w:rPr>
        <w:t xml:space="preserve">määratakse tagantjärele varasema tegevuse eest, </w:t>
      </w:r>
      <w:r w:rsidRPr="0D36FDCF" w:rsidR="00CF03E5">
        <w:rPr>
          <w:rFonts w:ascii="Times New Roman" w:hAnsi="Times New Roman" w:cs="Times New Roman"/>
          <w:sz w:val="24"/>
          <w:szCs w:val="24"/>
        </w:rPr>
        <w:t xml:space="preserve">seega ei </w:t>
      </w:r>
      <w:r w:rsidRPr="0D36FDCF" w:rsidR="008F2DB3">
        <w:rPr>
          <w:rFonts w:ascii="Times New Roman" w:hAnsi="Times New Roman" w:cs="Times New Roman"/>
          <w:sz w:val="24"/>
          <w:szCs w:val="24"/>
        </w:rPr>
        <w:t xml:space="preserve"> </w:t>
      </w:r>
      <w:r w:rsidR="0057189E">
        <w:rPr>
          <w:rFonts w:ascii="Times New Roman" w:hAnsi="Times New Roman" w:cs="Times New Roman"/>
          <w:sz w:val="24"/>
          <w:szCs w:val="24"/>
        </w:rPr>
        <w:t>see kaasa</w:t>
      </w:r>
      <w:r w:rsidRPr="0D36FDCF" w:rsidR="008F2DB3">
        <w:rPr>
          <w:rFonts w:ascii="Times New Roman" w:hAnsi="Times New Roman" w:cs="Times New Roman"/>
          <w:sz w:val="24"/>
          <w:szCs w:val="24"/>
        </w:rPr>
        <w:t xml:space="preserve"> otsest mõju isikute kultuurialasele loometööle. </w:t>
      </w:r>
      <w:r w:rsidRPr="0D36FDCF" w:rsidR="00CF03E5">
        <w:rPr>
          <w:rFonts w:ascii="Times New Roman" w:hAnsi="Times New Roman" w:cs="Times New Roman"/>
          <w:sz w:val="24"/>
          <w:szCs w:val="24"/>
        </w:rPr>
        <w:t>Samuti on</w:t>
      </w:r>
      <w:r w:rsidRPr="0D36FDCF" w:rsidR="008F2DB3">
        <w:rPr>
          <w:rFonts w:ascii="Times New Roman" w:hAnsi="Times New Roman" w:cs="Times New Roman"/>
          <w:sz w:val="24"/>
          <w:szCs w:val="24"/>
        </w:rPr>
        <w:t xml:space="preserve"> preemiate hulk väikesearvuline, ka võrrelduna muude kultuurialaste toetustega, mistõttu on otseselt sellest mõjutatud sihtrühm väga väike. </w:t>
      </w:r>
    </w:p>
    <w:p w:rsidR="008C1ED6" w:rsidP="00CC5C21" w:rsidRDefault="000F7520" w14:paraId="1A7DEAD4" w14:textId="213B1E54">
      <w:pPr>
        <w:jc w:val="both"/>
        <w:rPr>
          <w:rFonts w:ascii="Times New Roman" w:hAnsi="Times New Roman" w:cs="Times New Roman"/>
          <w:sz w:val="24"/>
          <w:szCs w:val="24"/>
        </w:rPr>
      </w:pPr>
      <w:r>
        <w:rPr>
          <w:rFonts w:ascii="Times New Roman" w:hAnsi="Times New Roman" w:cs="Times New Roman"/>
          <w:b/>
          <w:sz w:val="24"/>
          <w:szCs w:val="24"/>
        </w:rPr>
        <w:t>Kaa</w:t>
      </w:r>
      <w:r w:rsidR="00B1530E">
        <w:rPr>
          <w:rFonts w:ascii="Times New Roman" w:hAnsi="Times New Roman" w:cs="Times New Roman"/>
          <w:b/>
          <w:sz w:val="24"/>
          <w:szCs w:val="24"/>
        </w:rPr>
        <w:t>s</w:t>
      </w:r>
      <w:r>
        <w:rPr>
          <w:rFonts w:ascii="Times New Roman" w:hAnsi="Times New Roman" w:cs="Times New Roman"/>
          <w:b/>
          <w:sz w:val="24"/>
          <w:szCs w:val="24"/>
        </w:rPr>
        <w:t>nev mõju</w:t>
      </w:r>
      <w:r w:rsidR="00B1530E">
        <w:rPr>
          <w:rFonts w:ascii="Times New Roman" w:hAnsi="Times New Roman" w:cs="Times New Roman"/>
          <w:b/>
          <w:sz w:val="24"/>
          <w:szCs w:val="24"/>
        </w:rPr>
        <w:t xml:space="preserve">: </w:t>
      </w:r>
      <w:r w:rsidR="008C1ED6">
        <w:rPr>
          <w:rFonts w:ascii="Times New Roman" w:hAnsi="Times New Roman" w:cs="Times New Roman"/>
          <w:bCs/>
          <w:sz w:val="24"/>
          <w:szCs w:val="24"/>
        </w:rPr>
        <w:t xml:space="preserve">mõju </w:t>
      </w:r>
      <w:r w:rsidRPr="00B1530E" w:rsidR="002F1F34">
        <w:rPr>
          <w:rFonts w:ascii="Times New Roman" w:hAnsi="Times New Roman" w:cs="Times New Roman"/>
          <w:sz w:val="24"/>
          <w:szCs w:val="24"/>
        </w:rPr>
        <w:t xml:space="preserve">riigieelarvele </w:t>
      </w:r>
    </w:p>
    <w:p w:rsidR="00A16541" w:rsidP="00CC5C21" w:rsidRDefault="008C1ED6" w14:paraId="740C031E" w14:textId="7DA400A4">
      <w:pPr>
        <w:jc w:val="both"/>
        <w:rPr>
          <w:rFonts w:ascii="Times New Roman" w:hAnsi="Times New Roman" w:cs="Times New Roman"/>
          <w:sz w:val="24"/>
          <w:szCs w:val="24"/>
        </w:rPr>
      </w:pPr>
      <w:r w:rsidRPr="00844D4A">
        <w:rPr>
          <w:rFonts w:ascii="Times New Roman" w:hAnsi="Times New Roman" w:cs="Times New Roman"/>
          <w:sz w:val="24"/>
          <w:szCs w:val="24"/>
        </w:rPr>
        <w:t>Muudatus</w:t>
      </w:r>
      <w:r w:rsidRPr="00844D4A" w:rsidR="00F22748">
        <w:rPr>
          <w:rFonts w:ascii="Times New Roman" w:hAnsi="Times New Roman" w:cs="Times New Roman"/>
          <w:sz w:val="24"/>
          <w:szCs w:val="24"/>
        </w:rPr>
        <w:t>el ei ole otsest mõju riigieelarvele</w:t>
      </w:r>
      <w:r w:rsidR="0084366B">
        <w:rPr>
          <w:rFonts w:ascii="Times New Roman" w:hAnsi="Times New Roman" w:cs="Times New Roman"/>
          <w:sz w:val="24"/>
          <w:szCs w:val="24"/>
        </w:rPr>
        <w:t xml:space="preserve">, kuna </w:t>
      </w:r>
      <w:r w:rsidR="00A16541">
        <w:rPr>
          <w:rFonts w:ascii="Times New Roman" w:hAnsi="Times New Roman" w:cs="Times New Roman"/>
          <w:sz w:val="24"/>
          <w:szCs w:val="24"/>
        </w:rPr>
        <w:t xml:space="preserve">mõju </w:t>
      </w:r>
      <w:r w:rsidR="00616EC2">
        <w:rPr>
          <w:rFonts w:ascii="Times New Roman" w:hAnsi="Times New Roman" w:cs="Times New Roman"/>
          <w:sz w:val="24"/>
          <w:szCs w:val="24"/>
        </w:rPr>
        <w:t xml:space="preserve">kultuurivaldkonna eelarvele puudub. Preemiaid on võimalik ka edaspidi anda seadusega maksimaalselt lubatud arvus. </w:t>
      </w:r>
      <w:r w:rsidR="006C5E8B">
        <w:rPr>
          <w:rFonts w:ascii="Times New Roman" w:hAnsi="Times New Roman" w:cs="Times New Roman"/>
          <w:sz w:val="24"/>
          <w:szCs w:val="24"/>
        </w:rPr>
        <w:t xml:space="preserve">Kui </w:t>
      </w:r>
      <w:r w:rsidR="006C5E8B">
        <w:rPr>
          <w:rFonts w:ascii="Times New Roman" w:hAnsi="Times New Roman" w:cs="Times New Roman"/>
          <w:sz w:val="24"/>
          <w:szCs w:val="24"/>
        </w:rPr>
        <w:lastRenderedPageBreak/>
        <w:t xml:space="preserve">otsustatakse preemiaid välja anda vähem, </w:t>
      </w:r>
      <w:r w:rsidR="00977B09">
        <w:rPr>
          <w:rFonts w:ascii="Times New Roman" w:hAnsi="Times New Roman" w:cs="Times New Roman"/>
          <w:sz w:val="24"/>
          <w:szCs w:val="24"/>
        </w:rPr>
        <w:t xml:space="preserve">siis </w:t>
      </w:r>
      <w:r w:rsidR="00403FDA">
        <w:rPr>
          <w:rFonts w:ascii="Times New Roman" w:hAnsi="Times New Roman" w:cs="Times New Roman"/>
          <w:sz w:val="24"/>
          <w:szCs w:val="24"/>
        </w:rPr>
        <w:t xml:space="preserve">suunatakse need vahendid </w:t>
      </w:r>
      <w:r w:rsidR="00595F59">
        <w:rPr>
          <w:rFonts w:ascii="Times New Roman" w:hAnsi="Times New Roman" w:cs="Times New Roman"/>
          <w:sz w:val="24"/>
          <w:szCs w:val="24"/>
        </w:rPr>
        <w:t xml:space="preserve">kultuurivaldkonna </w:t>
      </w:r>
      <w:r w:rsidR="00D830A3">
        <w:rPr>
          <w:rFonts w:ascii="Times New Roman" w:hAnsi="Times New Roman" w:cs="Times New Roman"/>
          <w:sz w:val="24"/>
          <w:szCs w:val="24"/>
        </w:rPr>
        <w:t xml:space="preserve">teistesse </w:t>
      </w:r>
      <w:r w:rsidR="00595F59">
        <w:rPr>
          <w:rFonts w:ascii="Times New Roman" w:hAnsi="Times New Roman" w:cs="Times New Roman"/>
          <w:sz w:val="24"/>
          <w:szCs w:val="24"/>
        </w:rPr>
        <w:t xml:space="preserve">tegevustesse. </w:t>
      </w:r>
    </w:p>
    <w:p w:rsidR="003B22CE" w:rsidP="00CC5C21" w:rsidRDefault="00481B80" w14:paraId="0253A849" w14:textId="7221EFB1">
      <w:pPr>
        <w:jc w:val="both"/>
        <w:rPr>
          <w:rFonts w:ascii="Times New Roman" w:hAnsi="Times New Roman" w:cs="Times New Roman"/>
          <w:b/>
          <w:bCs/>
          <w:sz w:val="24"/>
          <w:szCs w:val="24"/>
        </w:rPr>
      </w:pPr>
      <w:r w:rsidRPr="007E52C7">
        <w:rPr>
          <w:rFonts w:ascii="Times New Roman" w:hAnsi="Times New Roman" w:cs="Times New Roman"/>
          <w:b/>
          <w:bCs/>
          <w:sz w:val="24"/>
          <w:szCs w:val="24"/>
        </w:rPr>
        <w:t xml:space="preserve">6.2 Kavandatav muudatus: </w:t>
      </w:r>
      <w:r w:rsidRPr="007E52C7" w:rsidR="006502F2">
        <w:rPr>
          <w:rFonts w:ascii="Times New Roman" w:hAnsi="Times New Roman" w:cs="Times New Roman"/>
          <w:b/>
          <w:bCs/>
          <w:sz w:val="24"/>
          <w:szCs w:val="24"/>
        </w:rPr>
        <w:t>k</w:t>
      </w:r>
      <w:r w:rsidRPr="007E52C7">
        <w:rPr>
          <w:rFonts w:ascii="Times New Roman" w:hAnsi="Times New Roman" w:cs="Times New Roman"/>
          <w:b/>
          <w:bCs/>
          <w:sz w:val="24"/>
          <w:szCs w:val="24"/>
        </w:rPr>
        <w:t>ultuuris</w:t>
      </w:r>
      <w:r w:rsidRPr="007E52C7" w:rsidR="004662F7">
        <w:rPr>
          <w:rFonts w:ascii="Times New Roman" w:hAnsi="Times New Roman" w:cs="Times New Roman"/>
          <w:b/>
          <w:bCs/>
          <w:sz w:val="24"/>
          <w:szCs w:val="24"/>
        </w:rPr>
        <w:t>tip</w:t>
      </w:r>
      <w:r w:rsidRPr="007E52C7" w:rsidR="001D65D9">
        <w:rPr>
          <w:rFonts w:ascii="Times New Roman" w:hAnsi="Times New Roman" w:cs="Times New Roman"/>
          <w:b/>
          <w:bCs/>
          <w:sz w:val="24"/>
          <w:szCs w:val="24"/>
        </w:rPr>
        <w:t>endiumi</w:t>
      </w:r>
      <w:r w:rsidRPr="007E52C7" w:rsidR="00CB28A4">
        <w:rPr>
          <w:rFonts w:ascii="Times New Roman" w:hAnsi="Times New Roman" w:cs="Times New Roman"/>
          <w:b/>
          <w:bCs/>
          <w:sz w:val="24"/>
          <w:szCs w:val="24"/>
        </w:rPr>
        <w:t>d</w:t>
      </w:r>
      <w:r w:rsidRPr="007E52C7" w:rsidR="001D65D9">
        <w:rPr>
          <w:rFonts w:ascii="Times New Roman" w:hAnsi="Times New Roman" w:cs="Times New Roman"/>
          <w:b/>
          <w:bCs/>
          <w:sz w:val="24"/>
          <w:szCs w:val="24"/>
        </w:rPr>
        <w:t xml:space="preserve">e </w:t>
      </w:r>
      <w:r w:rsidRPr="007E52C7" w:rsidR="00CB28A4">
        <w:rPr>
          <w:rFonts w:ascii="Times New Roman" w:hAnsi="Times New Roman" w:cs="Times New Roman"/>
          <w:b/>
          <w:bCs/>
          <w:sz w:val="24"/>
          <w:szCs w:val="24"/>
        </w:rPr>
        <w:t>kaotamine</w:t>
      </w:r>
    </w:p>
    <w:p w:rsidR="004A51CE" w:rsidP="004A51CE" w:rsidRDefault="004A51CE" w14:paraId="66536080" w14:textId="77777777">
      <w:pPr>
        <w:pStyle w:val="paragraph"/>
        <w:spacing w:before="0" w:beforeAutospacing="0" w:after="0" w:afterAutospacing="0"/>
        <w:jc w:val="both"/>
        <w:textAlignment w:val="baseline"/>
        <w:rPr>
          <w:rStyle w:val="eop"/>
        </w:rPr>
      </w:pPr>
      <w:r>
        <w:rPr>
          <w:rStyle w:val="normaltextrun"/>
          <w:rFonts w:eastAsiaTheme="majorEastAsia"/>
          <w:b/>
          <w:bCs/>
        </w:rPr>
        <w:t xml:space="preserve">Kaasnev mõju: </w:t>
      </w:r>
      <w:r>
        <w:rPr>
          <w:rStyle w:val="normaltextrun"/>
          <w:rFonts w:eastAsiaTheme="majorEastAsia"/>
        </w:rPr>
        <w:t>mõju kultuurile</w:t>
      </w:r>
      <w:r>
        <w:rPr>
          <w:rStyle w:val="eop"/>
        </w:rPr>
        <w:t> </w:t>
      </w:r>
    </w:p>
    <w:p w:rsidR="004A51CE" w:rsidP="004A51CE" w:rsidRDefault="004A51CE" w14:paraId="045257A5" w14:textId="77777777">
      <w:pPr>
        <w:pStyle w:val="paragraph"/>
        <w:spacing w:before="0" w:beforeAutospacing="0" w:after="0" w:afterAutospacing="0"/>
        <w:jc w:val="both"/>
        <w:textAlignment w:val="baseline"/>
        <w:rPr>
          <w:rFonts w:ascii="Segoe UI" w:hAnsi="Segoe UI" w:cs="Segoe UI"/>
          <w:sz w:val="18"/>
          <w:szCs w:val="18"/>
        </w:rPr>
      </w:pPr>
    </w:p>
    <w:p w:rsidR="004A51CE" w:rsidP="004A51CE" w:rsidRDefault="004A51CE" w14:paraId="27AA0C3B" w14:textId="313AADBD">
      <w:pPr>
        <w:pStyle w:val="paragraph"/>
        <w:spacing w:before="0" w:beforeAutospacing="0" w:after="0" w:afterAutospacing="0"/>
        <w:jc w:val="both"/>
        <w:textAlignment w:val="baseline"/>
        <w:rPr>
          <w:rStyle w:val="eop"/>
        </w:rPr>
      </w:pPr>
      <w:r>
        <w:rPr>
          <w:rStyle w:val="normaltextrun"/>
          <w:rFonts w:eastAsiaTheme="majorEastAsia"/>
          <w:b/>
          <w:bCs/>
        </w:rPr>
        <w:t xml:space="preserve">Sihtrühm:  </w:t>
      </w:r>
      <w:r>
        <w:rPr>
          <w:rStyle w:val="normaltextrun"/>
          <w:rFonts w:eastAsiaTheme="majorEastAsia"/>
        </w:rPr>
        <w:t>1) kultuuristipendiumide ettepanekute esitajad. RKPSS-i § 4 alusel võivad  ettepanekuid ja taotlusi stipendiumide määramiseks esitada loomeliidud,</w:t>
      </w:r>
      <w:r>
        <w:rPr>
          <w:rStyle w:val="scxw251149449"/>
        </w:rPr>
        <w:t> </w:t>
      </w:r>
      <w:r>
        <w:br/>
      </w:r>
      <w:r>
        <w:rPr>
          <w:rStyle w:val="normaltextrun"/>
          <w:rFonts w:eastAsiaTheme="majorEastAsia"/>
        </w:rPr>
        <w:t xml:space="preserve">teised juriidilised isikud ja asutused, kelle põhikirjas või põhimääruses on sätestatud kultuuri- ja haridusalane tegevus ning kohalikud omavalitsused. 2) </w:t>
      </w:r>
      <w:r w:rsidR="00784B1C">
        <w:rPr>
          <w:rStyle w:val="normaltextrun"/>
          <w:rFonts w:eastAsiaTheme="majorEastAsia"/>
        </w:rPr>
        <w:t>k</w:t>
      </w:r>
      <w:r>
        <w:rPr>
          <w:rStyle w:val="normaltextrun"/>
          <w:rFonts w:eastAsiaTheme="majorEastAsia"/>
        </w:rPr>
        <w:t>ultuuri valdkonnas tegutsevad füüsilised isikud,</w:t>
      </w:r>
      <w:r>
        <w:rPr>
          <w:rStyle w:val="normaltextrun"/>
          <w:rFonts w:eastAsiaTheme="majorEastAsia"/>
          <w:b/>
          <w:bCs/>
        </w:rPr>
        <w:t xml:space="preserve"> </w:t>
      </w:r>
      <w:r>
        <w:rPr>
          <w:rStyle w:val="normaltextrun"/>
          <w:rFonts w:eastAsiaTheme="majorEastAsia"/>
        </w:rPr>
        <w:t>s</w:t>
      </w:r>
      <w:r w:rsidR="00784B1C">
        <w:rPr>
          <w:rStyle w:val="normaltextrun"/>
          <w:rFonts w:eastAsiaTheme="majorEastAsia"/>
        </w:rPr>
        <w:t>ealhulgas</w:t>
      </w:r>
      <w:r>
        <w:rPr>
          <w:rStyle w:val="normaltextrun"/>
          <w:rFonts w:eastAsiaTheme="majorEastAsia"/>
        </w:rPr>
        <w:t xml:space="preserve"> kultuurivaldkondade üliõpilased ja juriidilisele isikud või asutused (RKPSS § 7 teine lause).</w:t>
      </w:r>
      <w:r>
        <w:rPr>
          <w:rStyle w:val="eop"/>
        </w:rPr>
        <w:t> </w:t>
      </w:r>
    </w:p>
    <w:p w:rsidR="001052A9" w:rsidP="004A51CE" w:rsidRDefault="001052A9" w14:paraId="6BCDDEA6" w14:textId="77777777">
      <w:pPr>
        <w:pStyle w:val="paragraph"/>
        <w:spacing w:before="0" w:beforeAutospacing="0" w:after="0" w:afterAutospacing="0"/>
        <w:jc w:val="both"/>
        <w:textAlignment w:val="baseline"/>
        <w:rPr>
          <w:rFonts w:ascii="Segoe UI" w:hAnsi="Segoe UI" w:cs="Segoe UI"/>
          <w:sz w:val="18"/>
          <w:szCs w:val="18"/>
        </w:rPr>
      </w:pPr>
    </w:p>
    <w:p w:rsidRPr="00EE2BC2" w:rsidR="00EE2BC2" w:rsidP="00EE2BC2" w:rsidRDefault="004A51CE" w14:paraId="484B4688" w14:textId="403D139E">
      <w:pPr>
        <w:pStyle w:val="paragraph"/>
        <w:spacing w:before="0" w:beforeAutospacing="0" w:after="0" w:afterAutospacing="0"/>
        <w:jc w:val="both"/>
        <w:textAlignment w:val="baseline"/>
        <w:rPr>
          <w:rStyle w:val="eop"/>
          <w:rFonts w:eastAsiaTheme="majorEastAsia"/>
        </w:rPr>
      </w:pPr>
      <w:r>
        <w:rPr>
          <w:rStyle w:val="normaltextrun"/>
          <w:rFonts w:eastAsiaTheme="majorEastAsia"/>
          <w:b/>
          <w:bCs/>
        </w:rPr>
        <w:t xml:space="preserve">Mõju kirjeldus: </w:t>
      </w:r>
      <w:r>
        <w:rPr>
          <w:rStyle w:val="normaltextrun"/>
          <w:rFonts w:eastAsiaTheme="majorEastAsia"/>
        </w:rPr>
        <w:t>Muudatuse jär</w:t>
      </w:r>
      <w:r w:rsidR="00784B1C">
        <w:rPr>
          <w:rStyle w:val="normaltextrun"/>
          <w:rFonts w:eastAsiaTheme="majorEastAsia"/>
        </w:rPr>
        <w:t>el</w:t>
      </w:r>
      <w:r>
        <w:rPr>
          <w:rStyle w:val="normaltextrun"/>
          <w:rFonts w:eastAsiaTheme="majorEastAsia"/>
        </w:rPr>
        <w:t xml:space="preserve"> ei ole enam võimalik teha ettepanekuid kultuuristipendiumitele ning neid kultuuri valdkonnas tegutsevatele isikutele määrata. Muudatuse mõju kultuuri valdkonnale on väheoluline. </w:t>
      </w:r>
      <w:r w:rsidR="00EE2BC2">
        <w:rPr>
          <w:rStyle w:val="normaltextrun"/>
          <w:rFonts w:eastAsiaTheme="majorEastAsia"/>
        </w:rPr>
        <w:t xml:space="preserve">Õppimiseks on võimalik stipendiumi taotleda Eesti Kultuurkapitalist ning Haridus- ja Teadministeeriumi korraldatud meetmetest. </w:t>
      </w:r>
      <w:r w:rsidR="00EE2BC2">
        <w:t>Kultuurivaldkonnas tegutsevatele juriidilistele isikutele on olemas toetusmeetmed Kultuuriministeeriumis ja Eesti Kultuurkapitalis, kus need on selgemini sihistatud ja eesmärgipärasemad.</w:t>
      </w:r>
    </w:p>
    <w:p w:rsidR="00EE2BC2" w:rsidP="004A51CE" w:rsidRDefault="00EE2BC2" w14:paraId="1C962D0E" w14:textId="77777777">
      <w:pPr>
        <w:pStyle w:val="paragraph"/>
        <w:spacing w:before="0" w:beforeAutospacing="0" w:after="0" w:afterAutospacing="0"/>
        <w:jc w:val="both"/>
        <w:textAlignment w:val="baseline"/>
        <w:rPr>
          <w:rStyle w:val="normaltextrun"/>
          <w:rFonts w:eastAsiaTheme="majorEastAsia"/>
        </w:rPr>
      </w:pPr>
    </w:p>
    <w:p w:rsidR="004A51CE" w:rsidP="004A51CE" w:rsidRDefault="00E9061E" w14:paraId="41A40555" w14:textId="6F80003E">
      <w:pPr>
        <w:pStyle w:val="paragraph"/>
        <w:spacing w:before="0" w:beforeAutospacing="0" w:after="0" w:afterAutospacing="0"/>
        <w:jc w:val="both"/>
        <w:textAlignment w:val="baseline"/>
        <w:rPr>
          <w:rStyle w:val="eop"/>
        </w:rPr>
      </w:pPr>
      <w:r>
        <w:rPr>
          <w:rStyle w:val="normaltextrun"/>
          <w:rFonts w:eastAsiaTheme="majorEastAsia"/>
        </w:rPr>
        <w:t>K</w:t>
      </w:r>
      <w:r w:rsidR="004A51CE">
        <w:rPr>
          <w:rStyle w:val="normaltextrun"/>
          <w:rFonts w:eastAsiaTheme="majorEastAsia"/>
        </w:rPr>
        <w:t>ultuuristipendiumi</w:t>
      </w:r>
      <w:r>
        <w:rPr>
          <w:rStyle w:val="normaltextrun"/>
          <w:rFonts w:eastAsiaTheme="majorEastAsia"/>
        </w:rPr>
        <w:t>d</w:t>
      </w:r>
      <w:r w:rsidR="004A51CE">
        <w:rPr>
          <w:rStyle w:val="normaltextrun"/>
          <w:rFonts w:eastAsiaTheme="majorEastAsia"/>
        </w:rPr>
        <w:t>e</w:t>
      </w:r>
      <w:r>
        <w:rPr>
          <w:rStyle w:val="normaltextrun"/>
          <w:rFonts w:eastAsiaTheme="majorEastAsia"/>
        </w:rPr>
        <w:t>ks</w:t>
      </w:r>
      <w:r w:rsidR="004A51CE">
        <w:rPr>
          <w:rStyle w:val="normaltextrun"/>
          <w:rFonts w:eastAsiaTheme="majorEastAsia"/>
        </w:rPr>
        <w:t>  on siiani kavandatud  20 stipendiumit aastas summas 2300 eurot stipendiumi kohta, kogusummas 46 000 eurot. Kultuuristipendium meetmena ei panusta märkimisväärselt  kultuuri valdkonna arengusse. Seda kinnitab ka valdkonna vähene huvi  selle taotlemiseks ning taotlejate hulk on olnud kahanev. Kuigi eesmärk on olnud anda stipendiumid välja ühes voorus, on kandidaatide vähesuse tõttu viidud viimasel kolmel aastal läbi lisavoor. Selles hoolimata laekus näiteks 2023. aastal kokku vaid 20 kandidaati ning 2024. aastal kahes voorus kokku 12 kandidaati, kellele kõigile määrati stipendium ning  8 stipendiumit jäi välja andmata.</w:t>
      </w:r>
      <w:r w:rsidR="004A51CE">
        <w:rPr>
          <w:rStyle w:val="eop"/>
        </w:rPr>
        <w:t> </w:t>
      </w:r>
    </w:p>
    <w:p w:rsidR="00301378" w:rsidP="004A51CE" w:rsidRDefault="00301378" w14:paraId="5F3B8937" w14:textId="77777777">
      <w:pPr>
        <w:pStyle w:val="paragraph"/>
        <w:spacing w:before="0" w:beforeAutospacing="0" w:after="0" w:afterAutospacing="0"/>
        <w:jc w:val="both"/>
        <w:textAlignment w:val="baseline"/>
        <w:rPr>
          <w:rFonts w:ascii="Segoe UI" w:hAnsi="Segoe UI" w:cs="Segoe UI"/>
          <w:sz w:val="18"/>
          <w:szCs w:val="18"/>
        </w:rPr>
      </w:pPr>
    </w:p>
    <w:p w:rsidR="00F004DE" w:rsidP="004A51CE" w:rsidRDefault="004A51CE" w14:paraId="211439CC" w14:textId="77777777">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b/>
          <w:bCs/>
        </w:rPr>
        <w:t xml:space="preserve">Kaasnev mõju: </w:t>
      </w:r>
      <w:r>
        <w:rPr>
          <w:rStyle w:val="normaltextrun"/>
          <w:rFonts w:eastAsiaTheme="majorEastAsia"/>
        </w:rPr>
        <w:t>mõju halduskoormusele </w:t>
      </w:r>
    </w:p>
    <w:p w:rsidR="004A51CE" w:rsidP="004A51CE" w:rsidRDefault="004A51CE" w14:paraId="4C6D55CF" w14:textId="560F3940">
      <w:pPr>
        <w:pStyle w:val="paragraph"/>
        <w:spacing w:before="0" w:beforeAutospacing="0" w:after="0" w:afterAutospacing="0"/>
        <w:jc w:val="both"/>
        <w:textAlignment w:val="baseline"/>
        <w:rPr>
          <w:rFonts w:ascii="Segoe UI" w:hAnsi="Segoe UI" w:cs="Segoe UI"/>
          <w:sz w:val="18"/>
          <w:szCs w:val="18"/>
        </w:rPr>
      </w:pPr>
      <w:r>
        <w:rPr>
          <w:rStyle w:val="eop"/>
        </w:rPr>
        <w:t> </w:t>
      </w:r>
    </w:p>
    <w:p w:rsidR="004A51CE" w:rsidP="004A51CE" w:rsidRDefault="004A51CE" w14:paraId="1981CE6D" w14:textId="71543C65">
      <w:pPr>
        <w:pStyle w:val="paragraph"/>
        <w:spacing w:before="0" w:beforeAutospacing="0" w:after="0" w:afterAutospacing="0"/>
        <w:jc w:val="both"/>
        <w:textAlignment w:val="baseline"/>
        <w:rPr>
          <w:rStyle w:val="eop"/>
        </w:rPr>
      </w:pPr>
      <w:r>
        <w:rPr>
          <w:rStyle w:val="normaltextrun"/>
          <w:rFonts w:eastAsiaTheme="majorEastAsia"/>
          <w:b/>
          <w:bCs/>
        </w:rPr>
        <w:t>Sihtrühm</w:t>
      </w:r>
      <w:r>
        <w:rPr>
          <w:rStyle w:val="normaltextrun"/>
          <w:rFonts w:eastAsiaTheme="majorEastAsia"/>
        </w:rPr>
        <w:t>: kultuuristipendiumi</w:t>
      </w:r>
      <w:r w:rsidR="00301378">
        <w:rPr>
          <w:rStyle w:val="normaltextrun"/>
          <w:rFonts w:eastAsiaTheme="majorEastAsia"/>
        </w:rPr>
        <w:t>d</w:t>
      </w:r>
      <w:r>
        <w:rPr>
          <w:rStyle w:val="normaltextrun"/>
          <w:rFonts w:eastAsiaTheme="majorEastAsia"/>
        </w:rPr>
        <w:t>e ettepanekute esitajad. RKPSS-i § 4 alusel võivad  ettepanekuid ja taotlusi stipendiumide määramiseks esitada loomeliidud,</w:t>
      </w:r>
      <w:r>
        <w:rPr>
          <w:rStyle w:val="scxw251149449"/>
        </w:rPr>
        <w:t> </w:t>
      </w:r>
      <w:r>
        <w:br/>
      </w:r>
      <w:r>
        <w:rPr>
          <w:rStyle w:val="normaltextrun"/>
          <w:rFonts w:eastAsiaTheme="majorEastAsia"/>
        </w:rPr>
        <w:t>teised juriidilised isikud ja asutused, kelle põhikirjas või põhimääruses on sätestatud kultuuri- ja haridusalane tegevus ning kohalikud omavalitsused.</w:t>
      </w:r>
      <w:r>
        <w:rPr>
          <w:rStyle w:val="eop"/>
        </w:rPr>
        <w:t> </w:t>
      </w:r>
    </w:p>
    <w:p w:rsidR="00590DE7" w:rsidP="004A51CE" w:rsidRDefault="00590DE7" w14:paraId="5E0C6DFE" w14:textId="77777777">
      <w:pPr>
        <w:pStyle w:val="paragraph"/>
        <w:spacing w:before="0" w:beforeAutospacing="0" w:after="0" w:afterAutospacing="0"/>
        <w:jc w:val="both"/>
        <w:textAlignment w:val="baseline"/>
        <w:rPr>
          <w:rFonts w:ascii="Segoe UI" w:hAnsi="Segoe UI" w:cs="Segoe UI"/>
          <w:sz w:val="18"/>
          <w:szCs w:val="18"/>
        </w:rPr>
      </w:pPr>
    </w:p>
    <w:p w:rsidR="004A51CE" w:rsidP="004A51CE" w:rsidRDefault="004A51CE" w14:paraId="23D8F87A" w14:textId="340FA360">
      <w:pPr>
        <w:pStyle w:val="paragraph"/>
        <w:spacing w:before="0" w:beforeAutospacing="0" w:after="0" w:afterAutospacing="0"/>
        <w:jc w:val="both"/>
        <w:textAlignment w:val="baseline"/>
        <w:rPr>
          <w:rStyle w:val="eop"/>
        </w:rPr>
      </w:pPr>
      <w:r>
        <w:rPr>
          <w:rStyle w:val="normaltextrun"/>
          <w:rFonts w:eastAsiaTheme="majorEastAsia"/>
          <w:b/>
          <w:bCs/>
        </w:rPr>
        <w:t xml:space="preserve">Mõju kirjeldus: </w:t>
      </w:r>
      <w:r>
        <w:rPr>
          <w:rStyle w:val="normaltextrun"/>
          <w:rFonts w:eastAsiaTheme="majorEastAsia"/>
        </w:rPr>
        <w:t>Kultuuristipendiumi</w:t>
      </w:r>
      <w:r w:rsidR="00F004DE">
        <w:rPr>
          <w:rStyle w:val="normaltextrun"/>
          <w:rFonts w:eastAsiaTheme="majorEastAsia"/>
        </w:rPr>
        <w:t>d</w:t>
      </w:r>
      <w:r>
        <w:rPr>
          <w:rStyle w:val="normaltextrun"/>
          <w:rFonts w:eastAsiaTheme="majorEastAsia"/>
        </w:rPr>
        <w:t>e ettepanekute esitajate halduskoormus väheneb, kuna nad ei pea võimalike stipendiumite saajate suhtes ettepan</w:t>
      </w:r>
      <w:r w:rsidR="00F004DE">
        <w:rPr>
          <w:rStyle w:val="normaltextrun"/>
          <w:rFonts w:eastAsiaTheme="majorEastAsia"/>
        </w:rPr>
        <w:t>e</w:t>
      </w:r>
      <w:r>
        <w:rPr>
          <w:rStyle w:val="normaltextrun"/>
          <w:rFonts w:eastAsiaTheme="majorEastAsia"/>
        </w:rPr>
        <w:t>kuid koondama ja neid esitama ning esitamise tähtaegu järgima. Eesti Kultuurkapitalist ning Haridus- ja Teadministeeriumi korraldatud meetmetest saab isik ise endale stipendiumi taotleda. </w:t>
      </w:r>
      <w:r>
        <w:rPr>
          <w:rStyle w:val="eop"/>
        </w:rPr>
        <w:t> </w:t>
      </w:r>
    </w:p>
    <w:p w:rsidR="00AF68BE" w:rsidP="004A51CE" w:rsidRDefault="00AF68BE" w14:paraId="27CF737D" w14:textId="77777777">
      <w:pPr>
        <w:pStyle w:val="paragraph"/>
        <w:spacing w:before="0" w:beforeAutospacing="0" w:after="0" w:afterAutospacing="0"/>
        <w:jc w:val="both"/>
        <w:textAlignment w:val="baseline"/>
        <w:rPr>
          <w:rFonts w:ascii="Segoe UI" w:hAnsi="Segoe UI" w:cs="Segoe UI"/>
          <w:sz w:val="18"/>
          <w:szCs w:val="18"/>
        </w:rPr>
      </w:pPr>
    </w:p>
    <w:p w:rsidR="004A51CE" w:rsidP="004A51CE" w:rsidRDefault="004A51CE" w14:paraId="55C121BB" w14:textId="77777777">
      <w:pPr>
        <w:pStyle w:val="paragraph"/>
        <w:spacing w:before="0" w:beforeAutospacing="0" w:after="0" w:afterAutospacing="0"/>
        <w:jc w:val="both"/>
        <w:textAlignment w:val="baseline"/>
        <w:rPr>
          <w:rStyle w:val="eop"/>
        </w:rPr>
      </w:pPr>
      <w:r>
        <w:rPr>
          <w:rStyle w:val="normaltextrun"/>
          <w:rFonts w:eastAsiaTheme="majorEastAsia"/>
          <w:b/>
          <w:bCs/>
        </w:rPr>
        <w:t xml:space="preserve">Kaasnev mõju: </w:t>
      </w:r>
      <w:r>
        <w:rPr>
          <w:rStyle w:val="normaltextrun"/>
          <w:rFonts w:eastAsiaTheme="majorEastAsia"/>
        </w:rPr>
        <w:t>mõju riigieelarvele</w:t>
      </w:r>
      <w:r>
        <w:rPr>
          <w:rStyle w:val="eop"/>
        </w:rPr>
        <w:t> </w:t>
      </w:r>
    </w:p>
    <w:p w:rsidR="00AF68BE" w:rsidP="004A51CE" w:rsidRDefault="00AF68BE" w14:paraId="6F3D77BB" w14:textId="77777777">
      <w:pPr>
        <w:pStyle w:val="paragraph"/>
        <w:spacing w:before="0" w:beforeAutospacing="0" w:after="0" w:afterAutospacing="0"/>
        <w:jc w:val="both"/>
        <w:textAlignment w:val="baseline"/>
        <w:rPr>
          <w:rFonts w:ascii="Segoe UI" w:hAnsi="Segoe UI" w:cs="Segoe UI"/>
          <w:sz w:val="18"/>
          <w:szCs w:val="18"/>
        </w:rPr>
      </w:pPr>
    </w:p>
    <w:p w:rsidR="004A51CE" w:rsidP="004A51CE" w:rsidRDefault="004A51CE" w14:paraId="6D37F2B9" w14:textId="3364EAE2">
      <w:pPr>
        <w:pStyle w:val="paragraph"/>
        <w:spacing w:before="0" w:beforeAutospacing="0" w:after="0" w:afterAutospacing="0"/>
        <w:jc w:val="both"/>
        <w:textAlignment w:val="baseline"/>
        <w:rPr>
          <w:rStyle w:val="eop"/>
        </w:rPr>
      </w:pPr>
      <w:r>
        <w:rPr>
          <w:rStyle w:val="normaltextrun"/>
          <w:rFonts w:eastAsiaTheme="majorEastAsia"/>
          <w:b/>
          <w:bCs/>
        </w:rPr>
        <w:t xml:space="preserve">Mõju kirjeldus: </w:t>
      </w:r>
      <w:r w:rsidR="00AF68BE">
        <w:rPr>
          <w:rStyle w:val="normaltextrun"/>
          <w:rFonts w:eastAsiaTheme="majorEastAsia"/>
        </w:rPr>
        <w:t>K</w:t>
      </w:r>
      <w:r>
        <w:rPr>
          <w:rStyle w:val="normaltextrun"/>
          <w:rFonts w:eastAsiaTheme="majorEastAsia"/>
        </w:rPr>
        <w:t>ultuuristipendiumi</w:t>
      </w:r>
      <w:r w:rsidR="00AF68BE">
        <w:rPr>
          <w:rStyle w:val="normaltextrun"/>
          <w:rFonts w:eastAsiaTheme="majorEastAsia"/>
        </w:rPr>
        <w:t>d</w:t>
      </w:r>
      <w:r>
        <w:rPr>
          <w:rStyle w:val="normaltextrun"/>
          <w:rFonts w:eastAsiaTheme="majorEastAsia"/>
        </w:rPr>
        <w:t>e</w:t>
      </w:r>
      <w:r w:rsidR="00AF68BE">
        <w:rPr>
          <w:rStyle w:val="normaltextrun"/>
          <w:rFonts w:eastAsiaTheme="majorEastAsia"/>
        </w:rPr>
        <w:t>ks</w:t>
      </w:r>
      <w:r>
        <w:rPr>
          <w:rStyle w:val="normaltextrun"/>
          <w:rFonts w:eastAsiaTheme="majorEastAsia"/>
        </w:rPr>
        <w:t>  on kavandatud  20 stipendiumit aastas summas 2300 eurot stipendiumi kohta, kogusummas 46 000 eurot. Kultuuristipendiumite määramise lõpetamisel on vähene positiivne mõju riigieelarvele. </w:t>
      </w:r>
      <w:r>
        <w:rPr>
          <w:rStyle w:val="eop"/>
        </w:rPr>
        <w:t> </w:t>
      </w:r>
    </w:p>
    <w:p w:rsidR="00AF68BE" w:rsidP="004A51CE" w:rsidRDefault="00AF68BE" w14:paraId="1B56CE4C" w14:textId="77777777">
      <w:pPr>
        <w:pStyle w:val="paragraph"/>
        <w:spacing w:before="0" w:beforeAutospacing="0" w:after="0" w:afterAutospacing="0"/>
        <w:jc w:val="both"/>
        <w:textAlignment w:val="baseline"/>
        <w:rPr>
          <w:rFonts w:ascii="Segoe UI" w:hAnsi="Segoe UI" w:cs="Segoe UI"/>
          <w:sz w:val="18"/>
          <w:szCs w:val="18"/>
        </w:rPr>
      </w:pPr>
    </w:p>
    <w:p w:rsidR="004A51CE" w:rsidP="004A51CE" w:rsidRDefault="004A51CE" w14:paraId="1667A3B6" w14:textId="77777777">
      <w:pPr>
        <w:pStyle w:val="paragraph"/>
        <w:spacing w:before="0" w:beforeAutospacing="0" w:after="0" w:afterAutospacing="0"/>
        <w:jc w:val="both"/>
        <w:textAlignment w:val="baseline"/>
        <w:rPr>
          <w:rStyle w:val="eop"/>
        </w:rPr>
      </w:pPr>
      <w:r>
        <w:rPr>
          <w:rStyle w:val="normaltextrun"/>
          <w:rFonts w:eastAsiaTheme="majorEastAsia"/>
          <w:b/>
          <w:bCs/>
        </w:rPr>
        <w:t xml:space="preserve">Kaasnev mõju: </w:t>
      </w:r>
      <w:r>
        <w:rPr>
          <w:rStyle w:val="normaltextrun"/>
          <w:rFonts w:eastAsiaTheme="majorEastAsia"/>
        </w:rPr>
        <w:t>mõju riigiasutuste töökorraldusele</w:t>
      </w:r>
      <w:r>
        <w:rPr>
          <w:rStyle w:val="eop"/>
        </w:rPr>
        <w:t> </w:t>
      </w:r>
    </w:p>
    <w:p w:rsidR="00AF68BE" w:rsidP="004A51CE" w:rsidRDefault="00AF68BE" w14:paraId="00C7C0E8" w14:textId="77777777">
      <w:pPr>
        <w:pStyle w:val="paragraph"/>
        <w:spacing w:before="0" w:beforeAutospacing="0" w:after="0" w:afterAutospacing="0"/>
        <w:jc w:val="both"/>
        <w:textAlignment w:val="baseline"/>
        <w:rPr>
          <w:rFonts w:ascii="Segoe UI" w:hAnsi="Segoe UI" w:cs="Segoe UI"/>
          <w:sz w:val="18"/>
          <w:szCs w:val="18"/>
        </w:rPr>
      </w:pPr>
    </w:p>
    <w:p w:rsidR="004A51CE" w:rsidP="004A51CE" w:rsidRDefault="004A51CE" w14:paraId="21004460" w14:textId="77777777">
      <w:pPr>
        <w:pStyle w:val="paragraph"/>
        <w:spacing w:before="0" w:beforeAutospacing="0" w:after="0" w:afterAutospacing="0"/>
        <w:jc w:val="both"/>
        <w:textAlignment w:val="baseline"/>
        <w:rPr>
          <w:rStyle w:val="eop"/>
        </w:rPr>
      </w:pPr>
      <w:r>
        <w:rPr>
          <w:rStyle w:val="normaltextrun"/>
          <w:rFonts w:eastAsiaTheme="majorEastAsia"/>
          <w:b/>
          <w:bCs/>
        </w:rPr>
        <w:t xml:space="preserve">Sihtrühm: </w:t>
      </w:r>
      <w:r>
        <w:rPr>
          <w:rStyle w:val="normaltextrun"/>
          <w:rFonts w:eastAsiaTheme="majorEastAsia"/>
        </w:rPr>
        <w:t>Kultuuriministeerium, kultuuriminister</w:t>
      </w:r>
      <w:r>
        <w:rPr>
          <w:rStyle w:val="eop"/>
        </w:rPr>
        <w:t> </w:t>
      </w:r>
    </w:p>
    <w:p w:rsidR="00AF68BE" w:rsidP="004A51CE" w:rsidRDefault="00AF68BE" w14:paraId="1E8C768C" w14:textId="77777777">
      <w:pPr>
        <w:pStyle w:val="paragraph"/>
        <w:spacing w:before="0" w:beforeAutospacing="0" w:after="0" w:afterAutospacing="0"/>
        <w:jc w:val="both"/>
        <w:textAlignment w:val="baseline"/>
        <w:rPr>
          <w:rFonts w:ascii="Segoe UI" w:hAnsi="Segoe UI" w:cs="Segoe UI"/>
          <w:sz w:val="18"/>
          <w:szCs w:val="18"/>
        </w:rPr>
      </w:pPr>
    </w:p>
    <w:p w:rsidR="00383F95" w:rsidP="007E52C7" w:rsidRDefault="004A51CE" w14:paraId="3FA47965" w14:textId="38DF69A6">
      <w:pPr>
        <w:pStyle w:val="paragraph"/>
        <w:spacing w:before="0" w:beforeAutospacing="0" w:after="0" w:afterAutospacing="0"/>
        <w:jc w:val="both"/>
        <w:textAlignment w:val="baseline"/>
        <w:rPr>
          <w:rStyle w:val="eop"/>
        </w:rPr>
      </w:pPr>
      <w:r>
        <w:rPr>
          <w:rStyle w:val="normaltextrun"/>
          <w:rFonts w:eastAsiaTheme="majorEastAsia"/>
          <w:b/>
          <w:bCs/>
        </w:rPr>
        <w:t xml:space="preserve">Mõju kirjeldus: </w:t>
      </w:r>
      <w:r w:rsidR="00AF68BE">
        <w:rPr>
          <w:rStyle w:val="normaltextrun"/>
          <w:rFonts w:eastAsiaTheme="majorEastAsia"/>
        </w:rPr>
        <w:t>Kultuuris</w:t>
      </w:r>
      <w:r>
        <w:rPr>
          <w:rStyle w:val="normaltextrun"/>
          <w:rFonts w:eastAsiaTheme="majorEastAsia"/>
        </w:rPr>
        <w:t>tipendiumi taotlusi menetleb, valmistab ette otsuseid ning kontrollib stipendiumi</w:t>
      </w:r>
      <w:r w:rsidR="00AF68BE">
        <w:rPr>
          <w:rStyle w:val="normaltextrun"/>
          <w:rFonts w:eastAsiaTheme="majorEastAsia"/>
        </w:rPr>
        <w:t xml:space="preserve"> </w:t>
      </w:r>
      <w:r>
        <w:rPr>
          <w:rStyle w:val="normaltextrun"/>
          <w:rFonts w:eastAsiaTheme="majorEastAsia"/>
        </w:rPr>
        <w:t>saajate aruandeid Kultuuriministeerium. Stipendiumi määramise otsused teeb kultuuriminister käskkirjaga. Stipendiumi</w:t>
      </w:r>
      <w:r w:rsidR="00AF68BE">
        <w:rPr>
          <w:rStyle w:val="normaltextrun"/>
          <w:rFonts w:eastAsiaTheme="majorEastAsia"/>
        </w:rPr>
        <w:t>d</w:t>
      </w:r>
      <w:r>
        <w:rPr>
          <w:rStyle w:val="normaltextrun"/>
          <w:rFonts w:eastAsiaTheme="majorEastAsia"/>
        </w:rPr>
        <w:t xml:space="preserve">e määramise lõpetamisega töökoormus väheneb ning võimaldab töökorraldust optimeerida. Samas ei ole ette näha, et muudatus tooks kaasa Eesti Kultuurkapitali või  Haridus- ja Teadministeeriumi korraldatud meetmete </w:t>
      </w:r>
      <w:proofErr w:type="spellStart"/>
      <w:r>
        <w:rPr>
          <w:rStyle w:val="normaltextrun"/>
          <w:rFonts w:eastAsiaTheme="majorEastAsia"/>
        </w:rPr>
        <w:t>rakendajate</w:t>
      </w:r>
      <w:proofErr w:type="spellEnd"/>
      <w:r>
        <w:rPr>
          <w:rStyle w:val="normaltextrun"/>
          <w:rFonts w:eastAsiaTheme="majorEastAsia"/>
        </w:rPr>
        <w:t xml:space="preserve"> töökoormuse kasvu. Kultuuristipendiumi</w:t>
      </w:r>
      <w:r w:rsidR="004A1BC4">
        <w:rPr>
          <w:rStyle w:val="normaltextrun"/>
          <w:rFonts w:eastAsiaTheme="majorEastAsia"/>
        </w:rPr>
        <w:t>d</w:t>
      </w:r>
      <w:r>
        <w:rPr>
          <w:rStyle w:val="normaltextrun"/>
          <w:rFonts w:eastAsiaTheme="majorEastAsia"/>
        </w:rPr>
        <w:t>e taotlejate arv on olnud väga väike, samuti</w:t>
      </w:r>
      <w:r w:rsidR="004A1BC4">
        <w:rPr>
          <w:rStyle w:val="normaltextrun"/>
          <w:rFonts w:eastAsiaTheme="majorEastAsia"/>
        </w:rPr>
        <w:t xml:space="preserve"> </w:t>
      </w:r>
      <w:r>
        <w:rPr>
          <w:rStyle w:val="normaltextrun"/>
          <w:rFonts w:eastAsiaTheme="majorEastAsia"/>
        </w:rPr>
        <w:t xml:space="preserve">ei ole stipendiumi suurus selline, mis tervikuna aitaks katta õpingute või projektide </w:t>
      </w:r>
      <w:r w:rsidRPr="00383F95" w:rsidR="00383F95">
        <w:rPr>
          <w:rStyle w:val="normaltextrun"/>
          <w:rFonts w:eastAsiaTheme="majorEastAsia"/>
        </w:rPr>
        <w:t>e</w:t>
      </w:r>
      <w:r>
        <w:rPr>
          <w:rStyle w:val="normaltextrun"/>
          <w:rFonts w:eastAsiaTheme="majorEastAsia"/>
        </w:rPr>
        <w:t>llu viimisega seotud</w:t>
      </w:r>
      <w:r w:rsidR="004A1BC4">
        <w:rPr>
          <w:rStyle w:val="normaltextrun"/>
          <w:rFonts w:eastAsiaTheme="majorEastAsia"/>
        </w:rPr>
        <w:t xml:space="preserve"> </w:t>
      </w:r>
      <w:r w:rsidR="00383F95">
        <w:rPr>
          <w:rStyle w:val="normaltextrun"/>
          <w:rFonts w:eastAsiaTheme="majorEastAsia"/>
        </w:rPr>
        <w:t xml:space="preserve">kõiki </w:t>
      </w:r>
      <w:r>
        <w:rPr>
          <w:rStyle w:val="normaltextrun"/>
          <w:rFonts w:eastAsiaTheme="majorEastAsia"/>
        </w:rPr>
        <w:t xml:space="preserve">kulusid. On tõenäoline, et stipendiumi sihtrühm on juba ka nendes institutsioonides taotleja. Seega vähendab muudatus ka dubleerimist erinevate toetuse andjate vahel. </w:t>
      </w:r>
      <w:r>
        <w:rPr>
          <w:rStyle w:val="eop"/>
        </w:rPr>
        <w:t> </w:t>
      </w:r>
    </w:p>
    <w:p w:rsidRPr="007E52C7" w:rsidR="007E52C7" w:rsidP="007E52C7" w:rsidRDefault="007E52C7" w14:paraId="7C4F2E47" w14:textId="77777777">
      <w:pPr>
        <w:pStyle w:val="paragraph"/>
        <w:spacing w:before="0" w:beforeAutospacing="0" w:after="0" w:afterAutospacing="0"/>
        <w:jc w:val="both"/>
        <w:textAlignment w:val="baseline"/>
        <w:rPr>
          <w:rFonts w:ascii="Segoe UI" w:hAnsi="Segoe UI" w:cs="Segoe UI"/>
          <w:sz w:val="18"/>
          <w:szCs w:val="18"/>
        </w:rPr>
      </w:pPr>
    </w:p>
    <w:p w:rsidRPr="00626C82" w:rsidR="00626C82" w:rsidP="00626C82" w:rsidRDefault="00626C82" w14:paraId="48581875" w14:textId="6B53D59B">
      <w:pPr>
        <w:jc w:val="both"/>
        <w:rPr>
          <w:rFonts w:ascii="Times New Roman" w:hAnsi="Times New Roman" w:cs="Times New Roman"/>
          <w:b/>
          <w:bCs/>
          <w:sz w:val="24"/>
          <w:szCs w:val="24"/>
        </w:rPr>
      </w:pPr>
      <w:r>
        <w:rPr>
          <w:rFonts w:ascii="Times New Roman" w:hAnsi="Times New Roman" w:cs="Times New Roman"/>
          <w:b/>
          <w:bCs/>
          <w:sz w:val="24"/>
          <w:szCs w:val="24"/>
        </w:rPr>
        <w:t xml:space="preserve">6.3 </w:t>
      </w:r>
      <w:r w:rsidRPr="00626C82">
        <w:rPr>
          <w:rFonts w:ascii="Times New Roman" w:hAnsi="Times New Roman" w:cs="Times New Roman"/>
          <w:b/>
          <w:bCs/>
          <w:sz w:val="24"/>
          <w:szCs w:val="24"/>
        </w:rPr>
        <w:t xml:space="preserve">Kavandatav muudatus: </w:t>
      </w:r>
      <w:r w:rsidR="003B2F6C">
        <w:rPr>
          <w:rFonts w:ascii="Times New Roman" w:hAnsi="Times New Roman" w:cs="Times New Roman"/>
          <w:b/>
          <w:bCs/>
          <w:sz w:val="24"/>
          <w:szCs w:val="24"/>
        </w:rPr>
        <w:t>s</w:t>
      </w:r>
      <w:r>
        <w:rPr>
          <w:rFonts w:ascii="Times New Roman" w:hAnsi="Times New Roman" w:cs="Times New Roman"/>
          <w:b/>
          <w:bCs/>
          <w:sz w:val="24"/>
          <w:szCs w:val="24"/>
        </w:rPr>
        <w:t>pordi</w:t>
      </w:r>
      <w:r w:rsidRPr="00626C82">
        <w:rPr>
          <w:rFonts w:ascii="Times New Roman" w:hAnsi="Times New Roman" w:cs="Times New Roman"/>
          <w:b/>
          <w:bCs/>
          <w:sz w:val="24"/>
          <w:szCs w:val="24"/>
        </w:rPr>
        <w:t>stipendiumi</w:t>
      </w:r>
      <w:r w:rsidR="00654125">
        <w:rPr>
          <w:rFonts w:ascii="Times New Roman" w:hAnsi="Times New Roman" w:cs="Times New Roman"/>
          <w:b/>
          <w:bCs/>
          <w:sz w:val="24"/>
          <w:szCs w:val="24"/>
        </w:rPr>
        <w:t>d</w:t>
      </w:r>
      <w:r w:rsidRPr="00626C82">
        <w:rPr>
          <w:rFonts w:ascii="Times New Roman" w:hAnsi="Times New Roman" w:cs="Times New Roman"/>
          <w:b/>
          <w:bCs/>
          <w:sz w:val="24"/>
          <w:szCs w:val="24"/>
        </w:rPr>
        <w:t>e kaotamine</w:t>
      </w:r>
    </w:p>
    <w:p w:rsidR="00626C82" w:rsidP="00626C82" w:rsidRDefault="00626C82" w14:paraId="0E4A28FF" w14:textId="7542242F">
      <w:pPr>
        <w:jc w:val="both"/>
        <w:rPr>
          <w:rFonts w:ascii="Times New Roman" w:hAnsi="Times New Roman" w:cs="Times New Roman"/>
          <w:b/>
          <w:bCs/>
          <w:sz w:val="24"/>
          <w:szCs w:val="24"/>
        </w:rPr>
      </w:pPr>
      <w:r w:rsidRPr="00626C82">
        <w:rPr>
          <w:rFonts w:ascii="Times New Roman" w:hAnsi="Times New Roman" w:cs="Times New Roman"/>
          <w:b/>
          <w:bCs/>
          <w:sz w:val="24"/>
          <w:szCs w:val="24"/>
        </w:rPr>
        <w:t xml:space="preserve">Kaasnev mõju: </w:t>
      </w:r>
      <w:r w:rsidRPr="0041652B">
        <w:rPr>
          <w:rFonts w:ascii="Times New Roman" w:hAnsi="Times New Roman" w:cs="Times New Roman"/>
          <w:sz w:val="24"/>
          <w:szCs w:val="24"/>
        </w:rPr>
        <w:t>mõju spordile</w:t>
      </w:r>
    </w:p>
    <w:p w:rsidR="00661C72" w:rsidP="00626C82" w:rsidRDefault="00661C72" w14:paraId="63B1CF26" w14:textId="1DDCE612">
      <w:pPr>
        <w:jc w:val="both"/>
        <w:rPr>
          <w:rFonts w:ascii="Times New Roman" w:hAnsi="Times New Roman" w:cs="Times New Roman"/>
          <w:sz w:val="24"/>
          <w:szCs w:val="24"/>
        </w:rPr>
      </w:pPr>
      <w:r w:rsidRPr="3CA53C2F">
        <w:rPr>
          <w:rFonts w:ascii="Times New Roman" w:hAnsi="Times New Roman" w:cs="Times New Roman"/>
          <w:b/>
          <w:bCs/>
          <w:sz w:val="24"/>
          <w:szCs w:val="24"/>
        </w:rPr>
        <w:t xml:space="preserve">Sihtrühm: </w:t>
      </w:r>
      <w:r w:rsidRPr="3CA53C2F" w:rsidR="00403CD7">
        <w:rPr>
          <w:rFonts w:ascii="Times New Roman" w:hAnsi="Times New Roman" w:cs="Times New Roman"/>
          <w:sz w:val="24"/>
          <w:szCs w:val="24"/>
        </w:rPr>
        <w:t xml:space="preserve">1) </w:t>
      </w:r>
      <w:r w:rsidRPr="3CA53C2F" w:rsidR="00216759">
        <w:rPr>
          <w:rFonts w:ascii="Times New Roman" w:hAnsi="Times New Roman" w:cs="Times New Roman"/>
          <w:sz w:val="24"/>
          <w:szCs w:val="24"/>
        </w:rPr>
        <w:t>spordialaliidud</w:t>
      </w:r>
      <w:r w:rsidR="00D830A3">
        <w:rPr>
          <w:rFonts w:ascii="Times New Roman" w:hAnsi="Times New Roman" w:cs="Times New Roman"/>
          <w:sz w:val="24"/>
          <w:szCs w:val="24"/>
        </w:rPr>
        <w:t xml:space="preserve"> (69)</w:t>
      </w:r>
      <w:r w:rsidRPr="3CA53C2F" w:rsidR="00216759">
        <w:rPr>
          <w:rFonts w:ascii="Times New Roman" w:hAnsi="Times New Roman" w:cs="Times New Roman"/>
          <w:sz w:val="24"/>
          <w:szCs w:val="24"/>
        </w:rPr>
        <w:t xml:space="preserve"> ja maakondade </w:t>
      </w:r>
      <w:proofErr w:type="spellStart"/>
      <w:r w:rsidRPr="3CA53C2F" w:rsidR="00216759">
        <w:rPr>
          <w:rFonts w:ascii="Times New Roman" w:hAnsi="Times New Roman" w:cs="Times New Roman"/>
          <w:sz w:val="24"/>
          <w:szCs w:val="24"/>
        </w:rPr>
        <w:t>spordilii</w:t>
      </w:r>
      <w:r w:rsidRPr="3CA53C2F" w:rsidR="00403CD7">
        <w:rPr>
          <w:rFonts w:ascii="Times New Roman" w:hAnsi="Times New Roman" w:cs="Times New Roman"/>
          <w:sz w:val="24"/>
          <w:szCs w:val="24"/>
        </w:rPr>
        <w:t>d</w:t>
      </w:r>
      <w:r w:rsidRPr="3CA53C2F" w:rsidR="00216759">
        <w:rPr>
          <w:rFonts w:ascii="Times New Roman" w:hAnsi="Times New Roman" w:cs="Times New Roman"/>
          <w:sz w:val="24"/>
          <w:szCs w:val="24"/>
        </w:rPr>
        <w:t>ud</w:t>
      </w:r>
      <w:proofErr w:type="spellEnd"/>
      <w:r w:rsidR="00D830A3">
        <w:rPr>
          <w:rFonts w:ascii="Times New Roman" w:hAnsi="Times New Roman" w:cs="Times New Roman"/>
          <w:sz w:val="24"/>
          <w:szCs w:val="24"/>
        </w:rPr>
        <w:t xml:space="preserve"> (15)</w:t>
      </w:r>
      <w:r w:rsidRPr="3CA53C2F" w:rsidR="00216759">
        <w:rPr>
          <w:rFonts w:ascii="Times New Roman" w:hAnsi="Times New Roman" w:cs="Times New Roman"/>
          <w:sz w:val="24"/>
          <w:szCs w:val="24"/>
        </w:rPr>
        <w:t xml:space="preserve">, kes taotlevad </w:t>
      </w:r>
      <w:r w:rsidR="0094006A">
        <w:rPr>
          <w:rFonts w:ascii="Times New Roman" w:hAnsi="Times New Roman" w:cs="Times New Roman"/>
          <w:sz w:val="24"/>
          <w:szCs w:val="24"/>
        </w:rPr>
        <w:t>spordi</w:t>
      </w:r>
      <w:r w:rsidRPr="3CA53C2F" w:rsidR="00216759">
        <w:rPr>
          <w:rFonts w:ascii="Times New Roman" w:hAnsi="Times New Roman" w:cs="Times New Roman"/>
          <w:sz w:val="24"/>
          <w:szCs w:val="24"/>
        </w:rPr>
        <w:t>stipendiumi tipps</w:t>
      </w:r>
      <w:r w:rsidRPr="3CA53C2F" w:rsidR="4FD7FCBB">
        <w:rPr>
          <w:rFonts w:ascii="Times New Roman" w:hAnsi="Times New Roman" w:cs="Times New Roman"/>
          <w:sz w:val="24"/>
          <w:szCs w:val="24"/>
        </w:rPr>
        <w:t>p</w:t>
      </w:r>
      <w:r w:rsidRPr="3CA53C2F" w:rsidR="00216759">
        <w:rPr>
          <w:rFonts w:ascii="Times New Roman" w:hAnsi="Times New Roman" w:cs="Times New Roman"/>
          <w:sz w:val="24"/>
          <w:szCs w:val="24"/>
        </w:rPr>
        <w:t xml:space="preserve">ordiga tegelevatele füüsilistele isikutele; </w:t>
      </w:r>
      <w:r w:rsidRPr="006854BE" w:rsidR="00216759">
        <w:rPr>
          <w:rFonts w:ascii="Times New Roman" w:hAnsi="Times New Roman" w:cs="Times New Roman"/>
          <w:sz w:val="24"/>
          <w:szCs w:val="24"/>
        </w:rPr>
        <w:t xml:space="preserve">Eesti </w:t>
      </w:r>
      <w:proofErr w:type="spellStart"/>
      <w:r w:rsidRPr="003B2F6C" w:rsidR="00216759">
        <w:rPr>
          <w:rFonts w:ascii="Times New Roman" w:hAnsi="Times New Roman" w:cs="Times New Roman"/>
          <w:sz w:val="24"/>
          <w:szCs w:val="24"/>
        </w:rPr>
        <w:t>Paralümpiakomitee</w:t>
      </w:r>
      <w:proofErr w:type="spellEnd"/>
      <w:r w:rsidR="00654125">
        <w:rPr>
          <w:rFonts w:ascii="Times New Roman" w:hAnsi="Times New Roman" w:cs="Times New Roman"/>
          <w:sz w:val="24"/>
          <w:szCs w:val="24"/>
        </w:rPr>
        <w:t>;</w:t>
      </w:r>
      <w:r w:rsidRPr="3CA53C2F" w:rsidR="00403CD7">
        <w:rPr>
          <w:rFonts w:ascii="Times New Roman" w:hAnsi="Times New Roman" w:cs="Times New Roman"/>
          <w:sz w:val="24"/>
          <w:szCs w:val="24"/>
        </w:rPr>
        <w:t xml:space="preserve"> 2) </w:t>
      </w:r>
      <w:r w:rsidR="006854BE">
        <w:rPr>
          <w:rFonts w:ascii="Times New Roman" w:hAnsi="Times New Roman" w:cs="Times New Roman"/>
          <w:sz w:val="24"/>
          <w:szCs w:val="24"/>
        </w:rPr>
        <w:t>sportlased</w:t>
      </w:r>
      <w:r w:rsidR="00654125">
        <w:rPr>
          <w:rFonts w:ascii="Times New Roman" w:hAnsi="Times New Roman" w:cs="Times New Roman"/>
          <w:sz w:val="24"/>
          <w:szCs w:val="24"/>
        </w:rPr>
        <w:t>.</w:t>
      </w:r>
      <w:r w:rsidRPr="3CA53C2F" w:rsidR="00403CD7">
        <w:rPr>
          <w:rFonts w:ascii="Times New Roman" w:hAnsi="Times New Roman" w:cs="Times New Roman"/>
          <w:sz w:val="24"/>
          <w:szCs w:val="24"/>
        </w:rPr>
        <w:t xml:space="preserve"> </w:t>
      </w:r>
    </w:p>
    <w:p w:rsidR="00C75EA9" w:rsidP="00626C82" w:rsidRDefault="00661C72" w14:paraId="061268B2" w14:textId="77777777">
      <w:pPr>
        <w:jc w:val="both"/>
        <w:rPr>
          <w:rFonts w:ascii="Times New Roman" w:hAnsi="Times New Roman" w:cs="Times New Roman"/>
          <w:b/>
          <w:bCs/>
          <w:sz w:val="24"/>
          <w:szCs w:val="24"/>
        </w:rPr>
      </w:pPr>
      <w:r>
        <w:rPr>
          <w:rFonts w:ascii="Times New Roman" w:hAnsi="Times New Roman" w:cs="Times New Roman"/>
          <w:b/>
          <w:bCs/>
          <w:sz w:val="24"/>
          <w:szCs w:val="24"/>
        </w:rPr>
        <w:t xml:space="preserve">Mõju kirjeldus: </w:t>
      </w:r>
      <w:r w:rsidR="00F07D4A">
        <w:rPr>
          <w:rFonts w:ascii="Times New Roman" w:hAnsi="Times New Roman" w:cs="Times New Roman"/>
          <w:sz w:val="24"/>
          <w:szCs w:val="24"/>
        </w:rPr>
        <w:t>M</w:t>
      </w:r>
      <w:r w:rsidRPr="00F07D4A" w:rsidR="00FE4D0C">
        <w:rPr>
          <w:rFonts w:ascii="Times New Roman" w:hAnsi="Times New Roman" w:cs="Times New Roman"/>
          <w:sz w:val="24"/>
          <w:szCs w:val="24"/>
        </w:rPr>
        <w:t>uudatusel on spordi korraldusele positiivne mõju</w:t>
      </w:r>
      <w:r w:rsidRPr="00F07D4A" w:rsidR="00880E4A">
        <w:rPr>
          <w:rFonts w:ascii="Times New Roman" w:hAnsi="Times New Roman" w:cs="Times New Roman"/>
          <w:sz w:val="24"/>
          <w:szCs w:val="24"/>
        </w:rPr>
        <w:t xml:space="preserve">. Tippsportlaste toetamise süsteem </w:t>
      </w:r>
      <w:proofErr w:type="spellStart"/>
      <w:r w:rsidRPr="00F07D4A" w:rsidR="00F07D4A">
        <w:rPr>
          <w:rFonts w:ascii="Times New Roman" w:hAnsi="Times New Roman" w:cs="Times New Roman"/>
          <w:sz w:val="24"/>
          <w:szCs w:val="24"/>
        </w:rPr>
        <w:t>korras</w:t>
      </w:r>
      <w:r w:rsidR="00654125">
        <w:rPr>
          <w:rFonts w:ascii="Times New Roman" w:hAnsi="Times New Roman" w:cs="Times New Roman"/>
          <w:sz w:val="24"/>
          <w:szCs w:val="24"/>
        </w:rPr>
        <w:t>tu</w:t>
      </w:r>
      <w:r w:rsidRPr="00F07D4A" w:rsidR="00F07D4A">
        <w:rPr>
          <w:rFonts w:ascii="Times New Roman" w:hAnsi="Times New Roman" w:cs="Times New Roman"/>
          <w:sz w:val="24"/>
          <w:szCs w:val="24"/>
        </w:rPr>
        <w:t>b</w:t>
      </w:r>
      <w:proofErr w:type="spellEnd"/>
      <w:r w:rsidRPr="00F07D4A" w:rsidR="00F07D4A">
        <w:rPr>
          <w:rFonts w:ascii="Times New Roman" w:hAnsi="Times New Roman" w:cs="Times New Roman"/>
          <w:sz w:val="24"/>
          <w:szCs w:val="24"/>
        </w:rPr>
        <w:t xml:space="preserve">, muutub lihtsamaks ja selgemaks nii spordiorganisatsioonidele kui </w:t>
      </w:r>
      <w:r w:rsidR="00DB2FAB">
        <w:rPr>
          <w:rFonts w:ascii="Times New Roman" w:hAnsi="Times New Roman" w:cs="Times New Roman"/>
          <w:sz w:val="24"/>
          <w:szCs w:val="24"/>
        </w:rPr>
        <w:t xml:space="preserve">ka </w:t>
      </w:r>
      <w:r w:rsidRPr="00F07D4A" w:rsidR="00F07D4A">
        <w:rPr>
          <w:rFonts w:ascii="Times New Roman" w:hAnsi="Times New Roman" w:cs="Times New Roman"/>
          <w:sz w:val="24"/>
          <w:szCs w:val="24"/>
        </w:rPr>
        <w:t>sportlastele.</w:t>
      </w:r>
      <w:r w:rsidR="00F07D4A">
        <w:rPr>
          <w:rFonts w:ascii="Times New Roman" w:hAnsi="Times New Roman" w:cs="Times New Roman"/>
          <w:b/>
          <w:bCs/>
          <w:sz w:val="24"/>
          <w:szCs w:val="24"/>
        </w:rPr>
        <w:t xml:space="preserve"> </w:t>
      </w:r>
      <w:r w:rsidRPr="00181695" w:rsidR="005F6221">
        <w:rPr>
          <w:rFonts w:ascii="Segoe UI" w:hAnsi="Segoe UI" w:cs="Segoe UI"/>
          <w:sz w:val="18"/>
          <w:szCs w:val="18"/>
        </w:rPr>
        <w:t xml:space="preserve"> </w:t>
      </w:r>
      <w:r w:rsidRPr="00181695" w:rsidR="0013570C">
        <w:rPr>
          <w:rFonts w:ascii="Times New Roman" w:hAnsi="Times New Roman" w:cs="Times New Roman"/>
          <w:sz w:val="24"/>
          <w:szCs w:val="24"/>
        </w:rPr>
        <w:t>Spordi</w:t>
      </w:r>
      <w:r w:rsidRPr="00181695" w:rsidR="005F6221">
        <w:rPr>
          <w:rFonts w:ascii="Times New Roman" w:hAnsi="Times New Roman" w:cs="Times New Roman"/>
          <w:sz w:val="24"/>
          <w:szCs w:val="24"/>
        </w:rPr>
        <w:t xml:space="preserve">stipendiumi kaotamisel </w:t>
      </w:r>
      <w:r w:rsidRPr="00181695" w:rsidR="00A13F6E">
        <w:rPr>
          <w:rFonts w:ascii="Times New Roman" w:hAnsi="Times New Roman" w:cs="Times New Roman"/>
          <w:sz w:val="24"/>
          <w:szCs w:val="24"/>
        </w:rPr>
        <w:t xml:space="preserve">suunatakse seni spordistipendiumideks planeeritud vahendid </w:t>
      </w:r>
      <w:r w:rsidRPr="00181695" w:rsidR="005F6221">
        <w:rPr>
          <w:rFonts w:ascii="Times New Roman" w:hAnsi="Times New Roman" w:cs="Times New Roman"/>
          <w:sz w:val="24"/>
          <w:szCs w:val="24"/>
        </w:rPr>
        <w:t xml:space="preserve">teistesse valdkonna toetusmeetmetesse </w:t>
      </w:r>
      <w:r w:rsidRPr="00181695" w:rsidR="00397E13">
        <w:rPr>
          <w:rFonts w:ascii="Times New Roman" w:hAnsi="Times New Roman" w:cs="Times New Roman"/>
          <w:sz w:val="24"/>
          <w:szCs w:val="24"/>
        </w:rPr>
        <w:t>ning</w:t>
      </w:r>
      <w:r w:rsidRPr="00181695" w:rsidR="005F6221">
        <w:rPr>
          <w:rFonts w:ascii="Times New Roman" w:hAnsi="Times New Roman" w:cs="Times New Roman"/>
          <w:sz w:val="24"/>
          <w:szCs w:val="24"/>
        </w:rPr>
        <w:t xml:space="preserve"> sportlaste toet</w:t>
      </w:r>
      <w:r w:rsidRPr="00181695" w:rsidR="00397E13">
        <w:rPr>
          <w:rFonts w:ascii="Times New Roman" w:hAnsi="Times New Roman" w:cs="Times New Roman"/>
          <w:sz w:val="24"/>
          <w:szCs w:val="24"/>
        </w:rPr>
        <w:t xml:space="preserve">amine </w:t>
      </w:r>
      <w:r w:rsidRPr="00181695" w:rsidR="0034446B">
        <w:rPr>
          <w:rFonts w:ascii="Times New Roman" w:hAnsi="Times New Roman" w:cs="Times New Roman"/>
          <w:sz w:val="24"/>
          <w:szCs w:val="24"/>
        </w:rPr>
        <w:t xml:space="preserve">muutub </w:t>
      </w:r>
      <w:r w:rsidRPr="00181695" w:rsidR="00181695">
        <w:rPr>
          <w:rFonts w:ascii="Times New Roman" w:hAnsi="Times New Roman" w:cs="Times New Roman"/>
          <w:sz w:val="24"/>
          <w:szCs w:val="24"/>
        </w:rPr>
        <w:t xml:space="preserve">sihipärasemaks ja selgemaks. </w:t>
      </w:r>
    </w:p>
    <w:p w:rsidRPr="00C75EA9" w:rsidR="005158CE" w:rsidP="00626C82" w:rsidRDefault="005158CE" w14:paraId="62587865" w14:textId="394E25F1">
      <w:pPr>
        <w:jc w:val="both"/>
        <w:rPr>
          <w:rFonts w:ascii="Times New Roman" w:hAnsi="Times New Roman" w:cs="Times New Roman"/>
          <w:b/>
          <w:bCs/>
          <w:sz w:val="24"/>
          <w:szCs w:val="24"/>
        </w:rPr>
      </w:pPr>
      <w:r>
        <w:rPr>
          <w:rFonts w:ascii="Times New Roman" w:hAnsi="Times New Roman" w:cs="Times New Roman"/>
          <w:b/>
          <w:bCs/>
          <w:sz w:val="24"/>
          <w:szCs w:val="24"/>
        </w:rPr>
        <w:t xml:space="preserve">Kaasnev mõju: </w:t>
      </w:r>
      <w:r>
        <w:rPr>
          <w:rFonts w:ascii="Times New Roman" w:hAnsi="Times New Roman" w:cs="Times New Roman"/>
          <w:sz w:val="24"/>
          <w:szCs w:val="24"/>
        </w:rPr>
        <w:t>mõju halduskoormusele</w:t>
      </w:r>
    </w:p>
    <w:p w:rsidRPr="00626C82" w:rsidR="004D6BE9" w:rsidP="00626C82" w:rsidRDefault="00626C82" w14:paraId="607D2834" w14:textId="6A7C8367">
      <w:pPr>
        <w:jc w:val="both"/>
        <w:rPr>
          <w:rFonts w:ascii="Times New Roman" w:hAnsi="Times New Roman" w:cs="Times New Roman"/>
          <w:b/>
          <w:bCs/>
          <w:sz w:val="24"/>
          <w:szCs w:val="24"/>
        </w:rPr>
      </w:pPr>
      <w:r w:rsidRPr="00626C82">
        <w:rPr>
          <w:rFonts w:ascii="Times New Roman" w:hAnsi="Times New Roman" w:cs="Times New Roman"/>
          <w:b/>
          <w:bCs/>
          <w:sz w:val="24"/>
          <w:szCs w:val="24"/>
        </w:rPr>
        <w:t>Sihtrühm:</w:t>
      </w:r>
      <w:r w:rsidR="002F3935">
        <w:rPr>
          <w:rFonts w:ascii="Times New Roman" w:hAnsi="Times New Roman" w:cs="Times New Roman"/>
          <w:b/>
          <w:bCs/>
          <w:sz w:val="24"/>
          <w:szCs w:val="24"/>
        </w:rPr>
        <w:t xml:space="preserve"> </w:t>
      </w:r>
      <w:r w:rsidR="00F22289">
        <w:rPr>
          <w:rFonts w:ascii="Times New Roman" w:hAnsi="Times New Roman" w:cs="Times New Roman"/>
          <w:sz w:val="24"/>
          <w:szCs w:val="24"/>
        </w:rPr>
        <w:t xml:space="preserve">1) </w:t>
      </w:r>
      <w:r w:rsidRPr="00EE0EB0" w:rsidR="004310CF">
        <w:rPr>
          <w:rFonts w:ascii="Times New Roman" w:hAnsi="Times New Roman" w:cs="Times New Roman"/>
          <w:sz w:val="24"/>
          <w:szCs w:val="24"/>
        </w:rPr>
        <w:t>spordialalii</w:t>
      </w:r>
      <w:r w:rsidR="00216759">
        <w:rPr>
          <w:rFonts w:ascii="Times New Roman" w:hAnsi="Times New Roman" w:cs="Times New Roman"/>
          <w:sz w:val="24"/>
          <w:szCs w:val="24"/>
        </w:rPr>
        <w:t>d</w:t>
      </w:r>
      <w:r w:rsidRPr="00EE0EB0" w:rsidR="004310CF">
        <w:rPr>
          <w:rFonts w:ascii="Times New Roman" w:hAnsi="Times New Roman" w:cs="Times New Roman"/>
          <w:sz w:val="24"/>
          <w:szCs w:val="24"/>
        </w:rPr>
        <w:t>ud</w:t>
      </w:r>
      <w:r w:rsidR="00D830A3">
        <w:rPr>
          <w:rFonts w:ascii="Times New Roman" w:hAnsi="Times New Roman" w:cs="Times New Roman"/>
          <w:sz w:val="24"/>
          <w:szCs w:val="24"/>
        </w:rPr>
        <w:t xml:space="preserve"> (69)</w:t>
      </w:r>
      <w:r w:rsidRPr="00EE0EB0" w:rsidR="004310CF">
        <w:rPr>
          <w:rFonts w:ascii="Times New Roman" w:hAnsi="Times New Roman" w:cs="Times New Roman"/>
          <w:sz w:val="24"/>
          <w:szCs w:val="24"/>
        </w:rPr>
        <w:t xml:space="preserve"> ja maakondade </w:t>
      </w:r>
      <w:proofErr w:type="spellStart"/>
      <w:r w:rsidRPr="00EE0EB0" w:rsidR="004310CF">
        <w:rPr>
          <w:rFonts w:ascii="Times New Roman" w:hAnsi="Times New Roman" w:cs="Times New Roman"/>
          <w:sz w:val="24"/>
          <w:szCs w:val="24"/>
        </w:rPr>
        <w:t>spordilii</w:t>
      </w:r>
      <w:r w:rsidR="00216759">
        <w:rPr>
          <w:rFonts w:ascii="Times New Roman" w:hAnsi="Times New Roman" w:cs="Times New Roman"/>
          <w:sz w:val="24"/>
          <w:szCs w:val="24"/>
        </w:rPr>
        <w:t>d</w:t>
      </w:r>
      <w:r w:rsidRPr="00EE0EB0" w:rsidR="004310CF">
        <w:rPr>
          <w:rFonts w:ascii="Times New Roman" w:hAnsi="Times New Roman" w:cs="Times New Roman"/>
          <w:sz w:val="24"/>
          <w:szCs w:val="24"/>
        </w:rPr>
        <w:t>ud</w:t>
      </w:r>
      <w:proofErr w:type="spellEnd"/>
      <w:r w:rsidR="00D830A3">
        <w:rPr>
          <w:rFonts w:ascii="Times New Roman" w:hAnsi="Times New Roman" w:cs="Times New Roman"/>
          <w:sz w:val="24"/>
          <w:szCs w:val="24"/>
        </w:rPr>
        <w:t xml:space="preserve"> (15)</w:t>
      </w:r>
      <w:r w:rsidRPr="00EE0EB0" w:rsidR="004310CF">
        <w:rPr>
          <w:rFonts w:ascii="Times New Roman" w:hAnsi="Times New Roman" w:cs="Times New Roman"/>
          <w:sz w:val="24"/>
          <w:szCs w:val="24"/>
        </w:rPr>
        <w:t xml:space="preserve">, kes taotlevad </w:t>
      </w:r>
      <w:r w:rsidR="0094006A">
        <w:rPr>
          <w:rFonts w:ascii="Times New Roman" w:hAnsi="Times New Roman" w:cs="Times New Roman"/>
          <w:sz w:val="24"/>
          <w:szCs w:val="24"/>
        </w:rPr>
        <w:t>spordi</w:t>
      </w:r>
      <w:r w:rsidRPr="00EE0EB0" w:rsidR="004310CF">
        <w:rPr>
          <w:rFonts w:ascii="Times New Roman" w:hAnsi="Times New Roman" w:cs="Times New Roman"/>
          <w:sz w:val="24"/>
          <w:szCs w:val="24"/>
        </w:rPr>
        <w:t xml:space="preserve">stipendiumi </w:t>
      </w:r>
      <w:r w:rsidRPr="00EE0EB0" w:rsidR="00C934DC">
        <w:rPr>
          <w:rFonts w:ascii="Times New Roman" w:hAnsi="Times New Roman" w:cs="Times New Roman"/>
          <w:sz w:val="24"/>
          <w:szCs w:val="24"/>
        </w:rPr>
        <w:t>tipps</w:t>
      </w:r>
      <w:r w:rsidR="00DB2FAB">
        <w:rPr>
          <w:rFonts w:ascii="Times New Roman" w:hAnsi="Times New Roman" w:cs="Times New Roman"/>
          <w:sz w:val="24"/>
          <w:szCs w:val="24"/>
        </w:rPr>
        <w:t>p</w:t>
      </w:r>
      <w:r w:rsidRPr="00EE0EB0" w:rsidR="00C934DC">
        <w:rPr>
          <w:rFonts w:ascii="Times New Roman" w:hAnsi="Times New Roman" w:cs="Times New Roman"/>
          <w:sz w:val="24"/>
          <w:szCs w:val="24"/>
        </w:rPr>
        <w:t>ordiga tegeleva</w:t>
      </w:r>
      <w:r w:rsidRPr="00EE0EB0" w:rsidR="004310CF">
        <w:rPr>
          <w:rFonts w:ascii="Times New Roman" w:hAnsi="Times New Roman" w:cs="Times New Roman"/>
          <w:sz w:val="24"/>
          <w:szCs w:val="24"/>
        </w:rPr>
        <w:t xml:space="preserve">tele </w:t>
      </w:r>
      <w:r w:rsidRPr="00EE0EB0">
        <w:rPr>
          <w:rFonts w:ascii="Times New Roman" w:hAnsi="Times New Roman" w:cs="Times New Roman"/>
          <w:sz w:val="24"/>
          <w:szCs w:val="24"/>
        </w:rPr>
        <w:t>füüsilis</w:t>
      </w:r>
      <w:r w:rsidRPr="00EE0EB0" w:rsidR="004310CF">
        <w:rPr>
          <w:rFonts w:ascii="Times New Roman" w:hAnsi="Times New Roman" w:cs="Times New Roman"/>
          <w:sz w:val="24"/>
          <w:szCs w:val="24"/>
        </w:rPr>
        <w:t xml:space="preserve">tele </w:t>
      </w:r>
      <w:r w:rsidRPr="00EE0EB0">
        <w:rPr>
          <w:rFonts w:ascii="Times New Roman" w:hAnsi="Times New Roman" w:cs="Times New Roman"/>
          <w:sz w:val="24"/>
          <w:szCs w:val="24"/>
        </w:rPr>
        <w:t xml:space="preserve"> isiku</w:t>
      </w:r>
      <w:r w:rsidRPr="00EE0EB0" w:rsidR="004310CF">
        <w:rPr>
          <w:rFonts w:ascii="Times New Roman" w:hAnsi="Times New Roman" w:cs="Times New Roman"/>
          <w:sz w:val="24"/>
          <w:szCs w:val="24"/>
        </w:rPr>
        <w:t>t</w:t>
      </w:r>
      <w:r w:rsidRPr="00EE0EB0" w:rsidR="00EE0EB0">
        <w:rPr>
          <w:rFonts w:ascii="Times New Roman" w:hAnsi="Times New Roman" w:cs="Times New Roman"/>
          <w:sz w:val="24"/>
          <w:szCs w:val="24"/>
        </w:rPr>
        <w:t>ele</w:t>
      </w:r>
      <w:r w:rsidR="001C559C">
        <w:rPr>
          <w:rFonts w:ascii="Times New Roman" w:hAnsi="Times New Roman" w:cs="Times New Roman"/>
          <w:sz w:val="24"/>
          <w:szCs w:val="24"/>
        </w:rPr>
        <w:t xml:space="preserve">; </w:t>
      </w:r>
      <w:r w:rsidR="00F22289">
        <w:rPr>
          <w:rFonts w:ascii="Times New Roman" w:hAnsi="Times New Roman" w:cs="Times New Roman"/>
          <w:sz w:val="24"/>
          <w:szCs w:val="24"/>
        </w:rPr>
        <w:t xml:space="preserve">2) </w:t>
      </w:r>
      <w:r w:rsidRPr="001B7050" w:rsidR="001C559C">
        <w:rPr>
          <w:rFonts w:ascii="Times New Roman" w:hAnsi="Times New Roman" w:cs="Times New Roman"/>
          <w:sz w:val="24"/>
          <w:szCs w:val="24"/>
        </w:rPr>
        <w:t xml:space="preserve">Eesti </w:t>
      </w:r>
      <w:proofErr w:type="spellStart"/>
      <w:r w:rsidRPr="001B7050" w:rsidR="001C559C">
        <w:rPr>
          <w:rFonts w:ascii="Times New Roman" w:hAnsi="Times New Roman" w:cs="Times New Roman"/>
          <w:sz w:val="24"/>
          <w:szCs w:val="24"/>
        </w:rPr>
        <w:t>Paralümpiakomitee</w:t>
      </w:r>
      <w:proofErr w:type="spellEnd"/>
      <w:r w:rsidR="00F22289">
        <w:rPr>
          <w:rFonts w:ascii="Times New Roman" w:hAnsi="Times New Roman" w:cs="Times New Roman"/>
          <w:sz w:val="24"/>
          <w:szCs w:val="24"/>
        </w:rPr>
        <w:t>.</w:t>
      </w:r>
    </w:p>
    <w:p w:rsidRPr="00626C82" w:rsidR="00626C82" w:rsidP="1B72AD8B" w:rsidRDefault="00626C82" w14:paraId="5E2F9020" w14:textId="436143FA">
      <w:pPr>
        <w:jc w:val="both"/>
        <w:rPr>
          <w:rFonts w:ascii="Times New Roman" w:hAnsi="Times New Roman" w:cs="Times New Roman"/>
          <w:sz w:val="24"/>
          <w:szCs w:val="24"/>
        </w:rPr>
      </w:pPr>
      <w:r w:rsidRPr="1B72AD8B">
        <w:rPr>
          <w:rFonts w:ascii="Times New Roman" w:hAnsi="Times New Roman" w:cs="Times New Roman"/>
          <w:b/>
          <w:bCs/>
          <w:sz w:val="24"/>
          <w:szCs w:val="24"/>
        </w:rPr>
        <w:t>Mõju kirjeldus:</w:t>
      </w:r>
      <w:r w:rsidRPr="1B72AD8B" w:rsidR="00EE0EB0">
        <w:rPr>
          <w:rFonts w:ascii="Times New Roman" w:hAnsi="Times New Roman" w:cs="Times New Roman"/>
          <w:b/>
          <w:bCs/>
          <w:sz w:val="24"/>
          <w:szCs w:val="24"/>
        </w:rPr>
        <w:t xml:space="preserve"> </w:t>
      </w:r>
      <w:bookmarkStart w:name="_Hlk207970494" w:id="13"/>
      <w:r w:rsidRPr="1B72AD8B" w:rsidR="003B2F6C">
        <w:rPr>
          <w:rFonts w:ascii="Times New Roman" w:hAnsi="Times New Roman" w:cs="Times New Roman"/>
          <w:sz w:val="24"/>
          <w:szCs w:val="24"/>
        </w:rPr>
        <w:t>S</w:t>
      </w:r>
      <w:r w:rsidRPr="1B72AD8B" w:rsidR="00EE0EB0">
        <w:rPr>
          <w:rFonts w:ascii="Times New Roman" w:hAnsi="Times New Roman" w:cs="Times New Roman"/>
          <w:sz w:val="24"/>
          <w:szCs w:val="24"/>
        </w:rPr>
        <w:t xml:space="preserve">pordialaliitude ja maakondade </w:t>
      </w:r>
      <w:proofErr w:type="spellStart"/>
      <w:r w:rsidRPr="1B72AD8B" w:rsidR="00EE0EB0">
        <w:rPr>
          <w:rFonts w:ascii="Times New Roman" w:hAnsi="Times New Roman" w:cs="Times New Roman"/>
          <w:sz w:val="24"/>
          <w:szCs w:val="24"/>
        </w:rPr>
        <w:t>spordiliitude</w:t>
      </w:r>
      <w:proofErr w:type="spellEnd"/>
      <w:r w:rsidRPr="1B72AD8B" w:rsidR="00437A3B">
        <w:rPr>
          <w:rFonts w:ascii="Times New Roman" w:hAnsi="Times New Roman" w:cs="Times New Roman"/>
          <w:sz w:val="24"/>
          <w:szCs w:val="24"/>
        </w:rPr>
        <w:t xml:space="preserve"> halduskoormus väheneb. </w:t>
      </w:r>
      <w:r w:rsidRPr="1B72AD8B" w:rsidR="00D479B8">
        <w:rPr>
          <w:rFonts w:ascii="Times New Roman" w:hAnsi="Times New Roman" w:cs="Times New Roman"/>
          <w:sz w:val="24"/>
          <w:szCs w:val="24"/>
        </w:rPr>
        <w:t xml:space="preserve">Tippsportlaste toetamine </w:t>
      </w:r>
      <w:r w:rsidRPr="1B72AD8B" w:rsidR="6A6AC466">
        <w:rPr>
          <w:rFonts w:ascii="Times New Roman" w:hAnsi="Times New Roman" w:cs="Times New Roman"/>
          <w:sz w:val="24"/>
          <w:szCs w:val="24"/>
        </w:rPr>
        <w:t xml:space="preserve">on </w:t>
      </w:r>
      <w:r w:rsidRPr="1B72AD8B" w:rsidR="00D479B8">
        <w:rPr>
          <w:rFonts w:ascii="Times New Roman" w:hAnsi="Times New Roman" w:cs="Times New Roman"/>
          <w:sz w:val="24"/>
          <w:szCs w:val="24"/>
        </w:rPr>
        <w:t xml:space="preserve">korraldatud </w:t>
      </w:r>
      <w:r w:rsidRPr="1B72AD8B" w:rsidR="004418ED">
        <w:rPr>
          <w:rFonts w:ascii="Times New Roman" w:hAnsi="Times New Roman" w:cs="Times New Roman"/>
          <w:sz w:val="24"/>
          <w:szCs w:val="24"/>
        </w:rPr>
        <w:t>EO</w:t>
      </w:r>
      <w:r w:rsidRPr="1B72AD8B" w:rsidR="005559C3">
        <w:rPr>
          <w:rFonts w:ascii="Times New Roman" w:hAnsi="Times New Roman" w:cs="Times New Roman"/>
          <w:sz w:val="24"/>
          <w:szCs w:val="24"/>
        </w:rPr>
        <w:t>K</w:t>
      </w:r>
      <w:r w:rsidRPr="1B72AD8B" w:rsidR="004418ED">
        <w:rPr>
          <w:rFonts w:ascii="Times New Roman" w:hAnsi="Times New Roman" w:cs="Times New Roman"/>
          <w:sz w:val="24"/>
          <w:szCs w:val="24"/>
        </w:rPr>
        <w:t xml:space="preserve"> spordialaliitude toetuse</w:t>
      </w:r>
      <w:r w:rsidRPr="1B72AD8B" w:rsidR="00E0649B">
        <w:rPr>
          <w:rFonts w:ascii="Times New Roman" w:hAnsi="Times New Roman" w:cs="Times New Roman"/>
          <w:sz w:val="24"/>
          <w:szCs w:val="24"/>
        </w:rPr>
        <w:t xml:space="preserve"> kaudu</w:t>
      </w:r>
      <w:r w:rsidRPr="1B72AD8B" w:rsidR="004418ED">
        <w:rPr>
          <w:rFonts w:ascii="Times New Roman" w:hAnsi="Times New Roman" w:cs="Times New Roman"/>
          <w:sz w:val="24"/>
          <w:szCs w:val="24"/>
        </w:rPr>
        <w:t xml:space="preserve">, mida viimased juba taotlevad. Muudatusega süsteem ühtlustub ning kaob ära mitmest kohast taotlemine. </w:t>
      </w:r>
      <w:bookmarkEnd w:id="13"/>
      <w:r w:rsidRPr="1B72AD8B" w:rsidR="004418ED">
        <w:rPr>
          <w:rFonts w:ascii="Times New Roman" w:hAnsi="Times New Roman" w:cs="Times New Roman"/>
          <w:sz w:val="24"/>
          <w:szCs w:val="24"/>
        </w:rPr>
        <w:t xml:space="preserve">Eesti </w:t>
      </w:r>
      <w:proofErr w:type="spellStart"/>
      <w:r w:rsidRPr="1B72AD8B" w:rsidR="004418ED">
        <w:rPr>
          <w:rFonts w:ascii="Times New Roman" w:hAnsi="Times New Roman" w:cs="Times New Roman"/>
          <w:sz w:val="24"/>
          <w:szCs w:val="24"/>
        </w:rPr>
        <w:t>Paralümpiakomitee</w:t>
      </w:r>
      <w:proofErr w:type="spellEnd"/>
      <w:r w:rsidRPr="1B72AD8B" w:rsidR="004418ED">
        <w:rPr>
          <w:rFonts w:ascii="Times New Roman" w:hAnsi="Times New Roman" w:cs="Times New Roman"/>
          <w:sz w:val="24"/>
          <w:szCs w:val="24"/>
        </w:rPr>
        <w:t xml:space="preserve"> </w:t>
      </w:r>
      <w:r w:rsidRPr="1B72AD8B" w:rsidR="0097081D">
        <w:rPr>
          <w:rFonts w:ascii="Times New Roman" w:hAnsi="Times New Roman" w:cs="Times New Roman"/>
          <w:sz w:val="24"/>
          <w:szCs w:val="24"/>
        </w:rPr>
        <w:t xml:space="preserve">on </w:t>
      </w:r>
      <w:r w:rsidRPr="1B72AD8B" w:rsidR="00264C82">
        <w:rPr>
          <w:rFonts w:ascii="Times New Roman" w:hAnsi="Times New Roman" w:cs="Times New Roman"/>
          <w:sz w:val="24"/>
          <w:szCs w:val="24"/>
        </w:rPr>
        <w:t xml:space="preserve">juba </w:t>
      </w:r>
      <w:r w:rsidRPr="1B72AD8B" w:rsidR="004418ED">
        <w:rPr>
          <w:rFonts w:ascii="Times New Roman" w:hAnsi="Times New Roman" w:cs="Times New Roman"/>
          <w:sz w:val="24"/>
          <w:szCs w:val="24"/>
        </w:rPr>
        <w:t>Kultuuriministeeriumi</w:t>
      </w:r>
      <w:r w:rsidRPr="1B72AD8B" w:rsidR="0097081D">
        <w:rPr>
          <w:rFonts w:ascii="Times New Roman" w:hAnsi="Times New Roman" w:cs="Times New Roman"/>
          <w:sz w:val="24"/>
          <w:szCs w:val="24"/>
        </w:rPr>
        <w:t xml:space="preserve"> spordivaldkonna partnerorganisatsiooni toetuse sihtrühmas ja selle taotleja</w:t>
      </w:r>
      <w:r w:rsidRPr="1B72AD8B" w:rsidR="00264C82">
        <w:rPr>
          <w:rFonts w:ascii="Times New Roman" w:hAnsi="Times New Roman" w:cs="Times New Roman"/>
          <w:sz w:val="24"/>
          <w:szCs w:val="24"/>
        </w:rPr>
        <w:t xml:space="preserve"> ning tema</w:t>
      </w:r>
      <w:r w:rsidRPr="1B72AD8B" w:rsidR="0097081D">
        <w:rPr>
          <w:rFonts w:ascii="Times New Roman" w:hAnsi="Times New Roman" w:cs="Times New Roman"/>
          <w:sz w:val="24"/>
          <w:szCs w:val="24"/>
        </w:rPr>
        <w:t xml:space="preserve"> </w:t>
      </w:r>
      <w:r w:rsidRPr="1B72AD8B" w:rsidR="004418ED">
        <w:rPr>
          <w:rFonts w:ascii="Times New Roman" w:hAnsi="Times New Roman" w:cs="Times New Roman"/>
          <w:sz w:val="24"/>
          <w:szCs w:val="24"/>
        </w:rPr>
        <w:t>halduskoormus ei muut</w:t>
      </w:r>
      <w:r w:rsidRPr="1B72AD8B" w:rsidR="0097081D">
        <w:rPr>
          <w:rFonts w:ascii="Times New Roman" w:hAnsi="Times New Roman" w:cs="Times New Roman"/>
          <w:sz w:val="24"/>
          <w:szCs w:val="24"/>
        </w:rPr>
        <w:t>u.</w:t>
      </w:r>
    </w:p>
    <w:p w:rsidR="00626C82" w:rsidP="00626C82" w:rsidRDefault="00626C82" w14:paraId="61B8F623" w14:textId="5E074F5F">
      <w:pPr>
        <w:jc w:val="both"/>
        <w:rPr>
          <w:rFonts w:ascii="Times New Roman" w:hAnsi="Times New Roman" w:cs="Times New Roman"/>
          <w:b/>
          <w:bCs/>
          <w:sz w:val="24"/>
          <w:szCs w:val="24"/>
        </w:rPr>
      </w:pPr>
      <w:r w:rsidRPr="00626C82">
        <w:rPr>
          <w:rFonts w:ascii="Times New Roman" w:hAnsi="Times New Roman" w:cs="Times New Roman"/>
          <w:b/>
          <w:bCs/>
          <w:sz w:val="24"/>
          <w:szCs w:val="24"/>
        </w:rPr>
        <w:t xml:space="preserve">Kaasnev mõju: </w:t>
      </w:r>
      <w:r w:rsidRPr="005158CE" w:rsidR="005158CE">
        <w:rPr>
          <w:rFonts w:ascii="Times New Roman" w:hAnsi="Times New Roman" w:cs="Times New Roman"/>
          <w:sz w:val="24"/>
          <w:szCs w:val="24"/>
        </w:rPr>
        <w:t xml:space="preserve">mõju </w:t>
      </w:r>
      <w:r w:rsidRPr="005158CE">
        <w:rPr>
          <w:rFonts w:ascii="Times New Roman" w:hAnsi="Times New Roman" w:cs="Times New Roman"/>
          <w:sz w:val="24"/>
          <w:szCs w:val="24"/>
        </w:rPr>
        <w:t>riigieelarvele</w:t>
      </w:r>
    </w:p>
    <w:p w:rsidRPr="00C84ADA" w:rsidR="00A4274C" w:rsidP="00626C82" w:rsidRDefault="00C84ADA" w14:paraId="795F7FA5" w14:textId="41A9A94C">
      <w:pPr>
        <w:jc w:val="both"/>
        <w:rPr>
          <w:rFonts w:ascii="Times New Roman" w:hAnsi="Times New Roman" w:cs="Times New Roman"/>
          <w:sz w:val="24"/>
          <w:szCs w:val="24"/>
        </w:rPr>
      </w:pPr>
      <w:r w:rsidRPr="78C57618">
        <w:rPr>
          <w:rFonts w:ascii="Times New Roman" w:hAnsi="Times New Roman" w:cs="Times New Roman"/>
          <w:b/>
          <w:bCs/>
          <w:sz w:val="24"/>
          <w:szCs w:val="24"/>
        </w:rPr>
        <w:t xml:space="preserve">Mõju kirjeldus: </w:t>
      </w:r>
      <w:r w:rsidRPr="78C57618">
        <w:rPr>
          <w:rFonts w:ascii="Times New Roman" w:hAnsi="Times New Roman" w:cs="Times New Roman"/>
          <w:sz w:val="24"/>
          <w:szCs w:val="24"/>
        </w:rPr>
        <w:t xml:space="preserve">Mõju </w:t>
      </w:r>
      <w:r w:rsidRPr="78C57618" w:rsidR="00FD4592">
        <w:rPr>
          <w:rFonts w:ascii="Times New Roman" w:hAnsi="Times New Roman" w:cs="Times New Roman"/>
          <w:sz w:val="24"/>
          <w:szCs w:val="24"/>
        </w:rPr>
        <w:t>riigieelarvele ei ole</w:t>
      </w:r>
      <w:r w:rsidRPr="003E13C5" w:rsidR="00FD4592">
        <w:rPr>
          <w:rFonts w:ascii="Times New Roman" w:hAnsi="Times New Roman" w:cs="Times New Roman"/>
          <w:sz w:val="24"/>
          <w:szCs w:val="24"/>
        </w:rPr>
        <w:t xml:space="preserve">, eelarvelised kulud ei suurene. Seni </w:t>
      </w:r>
      <w:r w:rsidRPr="003E13C5" w:rsidR="00BB44A0">
        <w:rPr>
          <w:rFonts w:ascii="Times New Roman" w:hAnsi="Times New Roman" w:cs="Times New Roman"/>
          <w:sz w:val="24"/>
          <w:szCs w:val="24"/>
        </w:rPr>
        <w:t>spordistipendiumi</w:t>
      </w:r>
      <w:r w:rsidRPr="003E13C5" w:rsidR="00DB2FAB">
        <w:rPr>
          <w:rFonts w:ascii="Times New Roman" w:hAnsi="Times New Roman" w:cs="Times New Roman"/>
          <w:sz w:val="24"/>
          <w:szCs w:val="24"/>
        </w:rPr>
        <w:t>d</w:t>
      </w:r>
      <w:r w:rsidRPr="003E13C5" w:rsidR="00BB44A0">
        <w:rPr>
          <w:rFonts w:ascii="Times New Roman" w:hAnsi="Times New Roman" w:cs="Times New Roman"/>
          <w:sz w:val="24"/>
          <w:szCs w:val="24"/>
        </w:rPr>
        <w:t xml:space="preserve">eks kasutatud vahendid suunatakse </w:t>
      </w:r>
      <w:r w:rsidRPr="003E13C5" w:rsidR="008749C2">
        <w:rPr>
          <w:rFonts w:ascii="Times New Roman" w:hAnsi="Times New Roman" w:cs="Times New Roman"/>
          <w:sz w:val="24"/>
          <w:szCs w:val="24"/>
        </w:rPr>
        <w:t>olemasolevatesse</w:t>
      </w:r>
      <w:r w:rsidRPr="78C57618" w:rsidR="00BB44A0">
        <w:rPr>
          <w:rFonts w:ascii="Times New Roman" w:hAnsi="Times New Roman" w:cs="Times New Roman"/>
          <w:sz w:val="24"/>
          <w:szCs w:val="24"/>
        </w:rPr>
        <w:t xml:space="preserve"> meetmesse ning osaliselt Eesti </w:t>
      </w:r>
      <w:proofErr w:type="spellStart"/>
      <w:r w:rsidRPr="78C57618" w:rsidR="000E22ED">
        <w:rPr>
          <w:rFonts w:ascii="Times New Roman" w:hAnsi="Times New Roman" w:cs="Times New Roman"/>
          <w:sz w:val="24"/>
          <w:szCs w:val="24"/>
        </w:rPr>
        <w:t>Paralümpiakomiteele</w:t>
      </w:r>
      <w:proofErr w:type="spellEnd"/>
      <w:r w:rsidRPr="78C57618" w:rsidR="000E22ED">
        <w:rPr>
          <w:rFonts w:ascii="Times New Roman" w:hAnsi="Times New Roman" w:cs="Times New Roman"/>
          <w:sz w:val="24"/>
          <w:szCs w:val="24"/>
        </w:rPr>
        <w:t xml:space="preserve">. </w:t>
      </w:r>
    </w:p>
    <w:p w:rsidRPr="00626C82" w:rsidR="00626C82" w:rsidP="00626C82" w:rsidRDefault="00626C82" w14:paraId="0FC786BE" w14:textId="22440338">
      <w:pPr>
        <w:jc w:val="both"/>
        <w:rPr>
          <w:rFonts w:ascii="Times New Roman" w:hAnsi="Times New Roman" w:cs="Times New Roman"/>
          <w:b/>
          <w:bCs/>
          <w:sz w:val="24"/>
          <w:szCs w:val="24"/>
        </w:rPr>
      </w:pPr>
      <w:r w:rsidRPr="00626C82">
        <w:rPr>
          <w:rFonts w:ascii="Times New Roman" w:hAnsi="Times New Roman" w:cs="Times New Roman"/>
          <w:b/>
          <w:bCs/>
          <w:sz w:val="24"/>
          <w:szCs w:val="24"/>
        </w:rPr>
        <w:t xml:space="preserve">Kaasnev mõju: </w:t>
      </w:r>
      <w:r w:rsidRPr="005158CE" w:rsidR="005158CE">
        <w:rPr>
          <w:rFonts w:ascii="Times New Roman" w:hAnsi="Times New Roman" w:cs="Times New Roman"/>
          <w:sz w:val="24"/>
          <w:szCs w:val="24"/>
        </w:rPr>
        <w:t xml:space="preserve">mõju </w:t>
      </w:r>
      <w:r w:rsidRPr="005158CE">
        <w:rPr>
          <w:rFonts w:ascii="Times New Roman" w:hAnsi="Times New Roman" w:cs="Times New Roman"/>
          <w:sz w:val="24"/>
          <w:szCs w:val="24"/>
        </w:rPr>
        <w:t>riigiasutuste töökorraldusele</w:t>
      </w:r>
    </w:p>
    <w:p w:rsidR="00BA2F06" w:rsidP="00BA2F06" w:rsidRDefault="00BA2F06" w14:paraId="1C8AE98B" w14:textId="77777777">
      <w:pPr>
        <w:jc w:val="both"/>
        <w:rPr>
          <w:rFonts w:ascii="Times New Roman" w:hAnsi="Times New Roman" w:cs="Times New Roman"/>
          <w:sz w:val="24"/>
          <w:szCs w:val="24"/>
        </w:rPr>
      </w:pPr>
      <w:r>
        <w:rPr>
          <w:rFonts w:ascii="Times New Roman" w:hAnsi="Times New Roman" w:cs="Times New Roman"/>
          <w:b/>
          <w:bCs/>
          <w:sz w:val="24"/>
          <w:szCs w:val="24"/>
        </w:rPr>
        <w:t xml:space="preserve">Sihtrühm: </w:t>
      </w:r>
      <w:r>
        <w:rPr>
          <w:rFonts w:ascii="Times New Roman" w:hAnsi="Times New Roman" w:cs="Times New Roman"/>
          <w:sz w:val="24"/>
          <w:szCs w:val="24"/>
        </w:rPr>
        <w:t>Kultuuriministeerium, kultuuriminister</w:t>
      </w:r>
    </w:p>
    <w:p w:rsidR="00BA2F06" w:rsidP="1B72AD8B" w:rsidRDefault="00BA2F06" w14:paraId="64515499" w14:textId="631A7C8E">
      <w:pPr>
        <w:jc w:val="both"/>
        <w:rPr>
          <w:rFonts w:ascii="Times New Roman" w:hAnsi="Times New Roman" w:cs="Times New Roman"/>
          <w:b/>
          <w:bCs/>
          <w:sz w:val="24"/>
          <w:szCs w:val="24"/>
        </w:rPr>
      </w:pPr>
      <w:r w:rsidRPr="1B72AD8B">
        <w:rPr>
          <w:rFonts w:ascii="Times New Roman" w:hAnsi="Times New Roman" w:cs="Times New Roman"/>
          <w:b/>
          <w:bCs/>
          <w:sz w:val="24"/>
          <w:szCs w:val="24"/>
        </w:rPr>
        <w:t xml:space="preserve">Mõju kirjeldus: </w:t>
      </w:r>
      <w:r w:rsidRPr="1B72AD8B" w:rsidR="00264C82">
        <w:rPr>
          <w:rFonts w:ascii="Times New Roman" w:hAnsi="Times New Roman" w:cs="Times New Roman"/>
          <w:sz w:val="24"/>
          <w:szCs w:val="24"/>
        </w:rPr>
        <w:t>Spordis</w:t>
      </w:r>
      <w:r w:rsidRPr="1B72AD8B">
        <w:rPr>
          <w:rFonts w:ascii="Times New Roman" w:hAnsi="Times New Roman" w:cs="Times New Roman"/>
          <w:sz w:val="24"/>
          <w:szCs w:val="24"/>
        </w:rPr>
        <w:t>tipendiumi</w:t>
      </w:r>
      <w:r w:rsidRPr="1B72AD8B" w:rsidR="00264C82">
        <w:rPr>
          <w:rFonts w:ascii="Times New Roman" w:hAnsi="Times New Roman" w:cs="Times New Roman"/>
          <w:sz w:val="24"/>
          <w:szCs w:val="24"/>
        </w:rPr>
        <w:t xml:space="preserve"> </w:t>
      </w:r>
      <w:r w:rsidRPr="1B72AD8B">
        <w:rPr>
          <w:rFonts w:ascii="Times New Roman" w:hAnsi="Times New Roman" w:cs="Times New Roman"/>
          <w:sz w:val="24"/>
          <w:szCs w:val="24"/>
        </w:rPr>
        <w:t xml:space="preserve">taotlusi menetleb ja </w:t>
      </w:r>
      <w:r w:rsidRPr="1B72AD8B" w:rsidR="00DB2FAB">
        <w:rPr>
          <w:rFonts w:ascii="Times New Roman" w:hAnsi="Times New Roman" w:cs="Times New Roman"/>
          <w:sz w:val="24"/>
          <w:szCs w:val="24"/>
        </w:rPr>
        <w:t xml:space="preserve">otsuseid </w:t>
      </w:r>
      <w:r w:rsidRPr="1B72AD8B">
        <w:rPr>
          <w:rFonts w:ascii="Times New Roman" w:hAnsi="Times New Roman" w:cs="Times New Roman"/>
          <w:sz w:val="24"/>
          <w:szCs w:val="24"/>
        </w:rPr>
        <w:t>valmistab ette Kultuuriministeerium. S</w:t>
      </w:r>
      <w:r w:rsidRPr="1B72AD8B" w:rsidR="00264C82">
        <w:rPr>
          <w:rFonts w:ascii="Times New Roman" w:hAnsi="Times New Roman" w:cs="Times New Roman"/>
          <w:sz w:val="24"/>
          <w:szCs w:val="24"/>
        </w:rPr>
        <w:t>pordis</w:t>
      </w:r>
      <w:r w:rsidRPr="1B72AD8B">
        <w:rPr>
          <w:rFonts w:ascii="Times New Roman" w:hAnsi="Times New Roman" w:cs="Times New Roman"/>
          <w:sz w:val="24"/>
          <w:szCs w:val="24"/>
        </w:rPr>
        <w:t>tipendiumi määramise otsuse</w:t>
      </w:r>
      <w:r w:rsidRPr="1B72AD8B" w:rsidR="00DB2FAB">
        <w:rPr>
          <w:rFonts w:ascii="Times New Roman" w:hAnsi="Times New Roman" w:cs="Times New Roman"/>
          <w:sz w:val="24"/>
          <w:szCs w:val="24"/>
        </w:rPr>
        <w:t>i</w:t>
      </w:r>
      <w:r w:rsidRPr="1B72AD8B">
        <w:rPr>
          <w:rFonts w:ascii="Times New Roman" w:hAnsi="Times New Roman" w:cs="Times New Roman"/>
          <w:sz w:val="24"/>
          <w:szCs w:val="24"/>
        </w:rPr>
        <w:t xml:space="preserve">d teeb kultuuriminister käskkirjaga. </w:t>
      </w:r>
      <w:r w:rsidRPr="1B72AD8B" w:rsidR="00264C82">
        <w:rPr>
          <w:rFonts w:ascii="Times New Roman" w:hAnsi="Times New Roman" w:cs="Times New Roman"/>
          <w:sz w:val="24"/>
          <w:szCs w:val="24"/>
        </w:rPr>
        <w:t>Spordis</w:t>
      </w:r>
      <w:r w:rsidRPr="1B72AD8B">
        <w:rPr>
          <w:rFonts w:ascii="Times New Roman" w:hAnsi="Times New Roman" w:cs="Times New Roman"/>
          <w:sz w:val="24"/>
          <w:szCs w:val="24"/>
        </w:rPr>
        <w:t>tipendiumi</w:t>
      </w:r>
      <w:r w:rsidRPr="1B72AD8B" w:rsidR="00DB2FAB">
        <w:rPr>
          <w:rFonts w:ascii="Times New Roman" w:hAnsi="Times New Roman" w:cs="Times New Roman"/>
          <w:sz w:val="24"/>
          <w:szCs w:val="24"/>
        </w:rPr>
        <w:t>d</w:t>
      </w:r>
      <w:r w:rsidRPr="1B72AD8B">
        <w:rPr>
          <w:rFonts w:ascii="Times New Roman" w:hAnsi="Times New Roman" w:cs="Times New Roman"/>
          <w:sz w:val="24"/>
          <w:szCs w:val="24"/>
        </w:rPr>
        <w:t xml:space="preserve">e määramise lõpetamisega töökoormus väheneb ning </w:t>
      </w:r>
      <w:r w:rsidRPr="1B72AD8B" w:rsidR="00DB2FAB">
        <w:rPr>
          <w:rFonts w:ascii="Times New Roman" w:hAnsi="Times New Roman" w:cs="Times New Roman"/>
          <w:sz w:val="24"/>
          <w:szCs w:val="24"/>
        </w:rPr>
        <w:t xml:space="preserve">see </w:t>
      </w:r>
      <w:r w:rsidRPr="1B72AD8B">
        <w:rPr>
          <w:rFonts w:ascii="Times New Roman" w:hAnsi="Times New Roman" w:cs="Times New Roman"/>
          <w:sz w:val="24"/>
          <w:szCs w:val="24"/>
        </w:rPr>
        <w:t xml:space="preserve">võimaldab töökorraldust optimeerida. </w:t>
      </w:r>
      <w:r w:rsidRPr="1B72AD8B" w:rsidR="35D78D1D">
        <w:rPr>
          <w:rFonts w:ascii="Times New Roman" w:hAnsi="Times New Roman" w:cs="Times New Roman"/>
          <w:sz w:val="24"/>
          <w:szCs w:val="24"/>
        </w:rPr>
        <w:t xml:space="preserve">Kuna spordistipendiumideks ette nähtud raha suunatakse alates </w:t>
      </w:r>
      <w:r w:rsidRPr="1B72AD8B" w:rsidR="004D6BE9">
        <w:rPr>
          <w:rFonts w:ascii="Times New Roman" w:hAnsi="Times New Roman" w:cs="Times New Roman"/>
          <w:sz w:val="24"/>
          <w:szCs w:val="24"/>
        </w:rPr>
        <w:t>20</w:t>
      </w:r>
      <w:r w:rsidR="004D6BE9">
        <w:rPr>
          <w:rFonts w:ascii="Times New Roman" w:hAnsi="Times New Roman" w:cs="Times New Roman"/>
          <w:sz w:val="24"/>
          <w:szCs w:val="24"/>
        </w:rPr>
        <w:t>2</w:t>
      </w:r>
      <w:r w:rsidRPr="1B72AD8B" w:rsidR="004D6BE9">
        <w:rPr>
          <w:rFonts w:ascii="Times New Roman" w:hAnsi="Times New Roman" w:cs="Times New Roman"/>
          <w:sz w:val="24"/>
          <w:szCs w:val="24"/>
        </w:rPr>
        <w:t>6</w:t>
      </w:r>
      <w:r w:rsidRPr="1B72AD8B" w:rsidR="35D78D1D">
        <w:rPr>
          <w:rFonts w:ascii="Times New Roman" w:hAnsi="Times New Roman" w:cs="Times New Roman"/>
          <w:sz w:val="24"/>
          <w:szCs w:val="24"/>
        </w:rPr>
        <w:t xml:space="preserve">. aastast teistesse olemasolevatesse meetmesse, </w:t>
      </w:r>
      <w:r w:rsidRPr="1B72AD8B" w:rsidR="00C44759">
        <w:rPr>
          <w:rFonts w:ascii="Times New Roman" w:hAnsi="Times New Roman" w:cs="Times New Roman"/>
          <w:sz w:val="24"/>
          <w:szCs w:val="24"/>
        </w:rPr>
        <w:t>vähendab</w:t>
      </w:r>
      <w:r w:rsidRPr="1B72AD8B">
        <w:rPr>
          <w:rFonts w:ascii="Times New Roman" w:hAnsi="Times New Roman" w:cs="Times New Roman"/>
          <w:sz w:val="24"/>
          <w:szCs w:val="24"/>
        </w:rPr>
        <w:t xml:space="preserve"> muudatus toetuse andjate </w:t>
      </w:r>
      <w:r w:rsidRPr="1B72AD8B" w:rsidR="2A0D45B4">
        <w:rPr>
          <w:rFonts w:ascii="Times New Roman" w:hAnsi="Times New Roman" w:cs="Times New Roman"/>
          <w:sz w:val="24"/>
          <w:szCs w:val="24"/>
        </w:rPr>
        <w:t>ja meetmete</w:t>
      </w:r>
      <w:r w:rsidRPr="1B72AD8B" w:rsidR="003E13C5">
        <w:rPr>
          <w:rFonts w:ascii="Times New Roman" w:hAnsi="Times New Roman" w:cs="Times New Roman"/>
          <w:sz w:val="24"/>
          <w:szCs w:val="24"/>
        </w:rPr>
        <w:t xml:space="preserve"> dubleerimist</w:t>
      </w:r>
      <w:r w:rsidRPr="1B72AD8B">
        <w:rPr>
          <w:rFonts w:ascii="Times New Roman" w:hAnsi="Times New Roman" w:cs="Times New Roman"/>
          <w:sz w:val="24"/>
          <w:szCs w:val="24"/>
        </w:rPr>
        <w:t xml:space="preserve">. </w:t>
      </w:r>
    </w:p>
    <w:p w:rsidRPr="00CC1852" w:rsidR="00CC5C21" w:rsidP="00CC5C21" w:rsidRDefault="00CC5C21" w14:paraId="2283914C" w14:textId="66943D40">
      <w:pPr>
        <w:jc w:val="both"/>
        <w:rPr>
          <w:rFonts w:ascii="Times New Roman" w:hAnsi="Times New Roman" w:cs="Times New Roman"/>
          <w:b/>
          <w:bCs/>
          <w:sz w:val="24"/>
          <w:szCs w:val="24"/>
        </w:rPr>
      </w:pPr>
      <w:r w:rsidRPr="00CC1852">
        <w:rPr>
          <w:rFonts w:ascii="Times New Roman" w:hAnsi="Times New Roman" w:cs="Times New Roman"/>
          <w:b/>
          <w:bCs/>
          <w:sz w:val="24"/>
          <w:szCs w:val="24"/>
        </w:rPr>
        <w:lastRenderedPageBreak/>
        <w:t>8. Rakendusaktid</w:t>
      </w:r>
    </w:p>
    <w:p w:rsidRPr="00CC5C21" w:rsidR="00CC5C21" w:rsidP="00CC5C21" w:rsidRDefault="00CC5C21" w14:paraId="2C69C2AA" w14:textId="7C05C825">
      <w:pPr>
        <w:jc w:val="both"/>
        <w:rPr>
          <w:rFonts w:ascii="Times New Roman" w:hAnsi="Times New Roman" w:cs="Times New Roman"/>
          <w:sz w:val="24"/>
          <w:szCs w:val="24"/>
        </w:rPr>
      </w:pPr>
      <w:r w:rsidRPr="1B72AD8B">
        <w:rPr>
          <w:rFonts w:ascii="Times New Roman" w:hAnsi="Times New Roman" w:cs="Times New Roman"/>
          <w:sz w:val="24"/>
          <w:szCs w:val="24"/>
        </w:rPr>
        <w:t>Eelnõuga seonduvalt</w:t>
      </w:r>
      <w:r w:rsidRPr="1B72AD8B" w:rsidR="00423F44">
        <w:rPr>
          <w:rFonts w:ascii="Times New Roman" w:hAnsi="Times New Roman" w:cs="Times New Roman"/>
          <w:sz w:val="24"/>
          <w:szCs w:val="24"/>
        </w:rPr>
        <w:t xml:space="preserve"> kehtestatakse uuesti kultuuripreemiate komisjoni töökord</w:t>
      </w:r>
      <w:r w:rsidRPr="1B72AD8B" w:rsidR="00F22289">
        <w:rPr>
          <w:rFonts w:ascii="Times New Roman" w:hAnsi="Times New Roman" w:cs="Times New Roman"/>
          <w:sz w:val="24"/>
          <w:szCs w:val="24"/>
        </w:rPr>
        <w:t xml:space="preserve"> ning</w:t>
      </w:r>
      <w:r w:rsidRPr="1B72AD8B" w:rsidR="00423F44">
        <w:rPr>
          <w:rFonts w:ascii="Times New Roman" w:hAnsi="Times New Roman" w:cs="Times New Roman"/>
          <w:sz w:val="24"/>
          <w:szCs w:val="24"/>
        </w:rPr>
        <w:t xml:space="preserve"> spordi</w:t>
      </w:r>
      <w:r w:rsidRPr="1B72AD8B" w:rsidR="000F62A4">
        <w:rPr>
          <w:rFonts w:ascii="Times New Roman" w:hAnsi="Times New Roman" w:cs="Times New Roman"/>
          <w:sz w:val="24"/>
          <w:szCs w:val="24"/>
        </w:rPr>
        <w:t>preemiate määramise kord</w:t>
      </w:r>
      <w:r w:rsidRPr="1B72AD8B" w:rsidR="008B0AD2">
        <w:rPr>
          <w:rFonts w:ascii="Times New Roman" w:hAnsi="Times New Roman" w:cs="Times New Roman"/>
          <w:sz w:val="24"/>
          <w:szCs w:val="24"/>
        </w:rPr>
        <w:t>.</w:t>
      </w:r>
    </w:p>
    <w:p w:rsidRPr="00CC1852" w:rsidR="00CC5C21" w:rsidP="00CC5C21" w:rsidRDefault="00CC5C21" w14:paraId="705DB41E" w14:textId="77777777">
      <w:pPr>
        <w:jc w:val="both"/>
        <w:rPr>
          <w:rFonts w:ascii="Times New Roman" w:hAnsi="Times New Roman" w:cs="Times New Roman"/>
          <w:b/>
          <w:bCs/>
          <w:sz w:val="24"/>
          <w:szCs w:val="24"/>
        </w:rPr>
      </w:pPr>
      <w:r w:rsidRPr="00CC1852">
        <w:rPr>
          <w:rFonts w:ascii="Times New Roman" w:hAnsi="Times New Roman" w:cs="Times New Roman"/>
          <w:b/>
          <w:bCs/>
          <w:sz w:val="24"/>
          <w:szCs w:val="24"/>
        </w:rPr>
        <w:t>9. Seaduse jõustumine</w:t>
      </w:r>
    </w:p>
    <w:p w:rsidR="00CC1852" w:rsidP="00CC1852" w:rsidRDefault="00CC5C21" w14:paraId="55D3E439" w14:textId="7B76E2D7">
      <w:pPr>
        <w:jc w:val="both"/>
        <w:rPr>
          <w:rFonts w:ascii="Times New Roman" w:hAnsi="Times New Roman" w:cs="Times New Roman"/>
          <w:sz w:val="24"/>
          <w:szCs w:val="24"/>
        </w:rPr>
      </w:pPr>
      <w:r w:rsidRPr="110AA374">
        <w:rPr>
          <w:rFonts w:ascii="Times New Roman" w:hAnsi="Times New Roman" w:cs="Times New Roman"/>
          <w:sz w:val="24"/>
          <w:szCs w:val="24"/>
        </w:rPr>
        <w:t>Seadus jõustub</w:t>
      </w:r>
      <w:r w:rsidR="000F62A4">
        <w:rPr>
          <w:rFonts w:ascii="Times New Roman" w:hAnsi="Times New Roman" w:cs="Times New Roman"/>
          <w:sz w:val="24"/>
          <w:szCs w:val="24"/>
        </w:rPr>
        <w:t xml:space="preserve"> </w:t>
      </w:r>
      <w:r w:rsidR="009A075F">
        <w:rPr>
          <w:rFonts w:ascii="Times New Roman" w:hAnsi="Times New Roman" w:cs="Times New Roman"/>
          <w:sz w:val="24"/>
          <w:szCs w:val="24"/>
        </w:rPr>
        <w:t xml:space="preserve">2026. </w:t>
      </w:r>
      <w:r w:rsidRPr="006C0242" w:rsidR="009A075F">
        <w:rPr>
          <w:rFonts w:ascii="Times New Roman" w:hAnsi="Times New Roman" w:cs="Times New Roman"/>
          <w:sz w:val="24"/>
          <w:szCs w:val="24"/>
        </w:rPr>
        <w:t xml:space="preserve">aasta 1. </w:t>
      </w:r>
      <w:r w:rsidR="006651FC">
        <w:rPr>
          <w:rFonts w:ascii="Times New Roman" w:hAnsi="Times New Roman" w:cs="Times New Roman"/>
          <w:sz w:val="24"/>
          <w:szCs w:val="24"/>
        </w:rPr>
        <w:t>märtsil</w:t>
      </w:r>
      <w:r w:rsidR="004B37F5">
        <w:rPr>
          <w:rFonts w:ascii="Times New Roman" w:hAnsi="Times New Roman" w:cs="Times New Roman"/>
          <w:sz w:val="24"/>
          <w:szCs w:val="24"/>
        </w:rPr>
        <w:t>. Sellest lähtuvalt rakendub seadus</w:t>
      </w:r>
      <w:r w:rsidR="00223D74">
        <w:rPr>
          <w:rFonts w:ascii="Times New Roman" w:hAnsi="Times New Roman" w:cs="Times New Roman"/>
          <w:sz w:val="24"/>
          <w:szCs w:val="24"/>
        </w:rPr>
        <w:t xml:space="preserve"> 2027. aastal antavatele kultuuripreemiatele. 2026. aastal enam kultuuristipendiume ega spordistipendiume ei anta</w:t>
      </w:r>
      <w:r w:rsidR="00082AC8">
        <w:rPr>
          <w:rFonts w:ascii="Times New Roman" w:hAnsi="Times New Roman" w:cs="Times New Roman"/>
          <w:sz w:val="24"/>
          <w:szCs w:val="24"/>
        </w:rPr>
        <w:t>.</w:t>
      </w:r>
    </w:p>
    <w:p w:rsidRPr="00CC1852" w:rsidR="00CC5C21" w:rsidP="00CC5C21" w:rsidRDefault="00CC5C21" w14:paraId="10680264" w14:textId="3F463503">
      <w:pPr>
        <w:jc w:val="both"/>
        <w:rPr>
          <w:rFonts w:ascii="Times New Roman" w:hAnsi="Times New Roman" w:cs="Times New Roman"/>
          <w:b/>
          <w:bCs/>
          <w:sz w:val="24"/>
          <w:szCs w:val="24"/>
        </w:rPr>
      </w:pPr>
      <w:r w:rsidRPr="00CC1852">
        <w:rPr>
          <w:rFonts w:ascii="Times New Roman" w:hAnsi="Times New Roman" w:cs="Times New Roman"/>
          <w:b/>
          <w:bCs/>
          <w:sz w:val="24"/>
          <w:szCs w:val="24"/>
        </w:rPr>
        <w:t>10. Eelnõu kooskõlastamine</w:t>
      </w:r>
      <w:r w:rsidRPr="00CC1852" w:rsidR="00CC1852">
        <w:rPr>
          <w:rFonts w:ascii="Times New Roman" w:hAnsi="Times New Roman" w:cs="Times New Roman"/>
          <w:b/>
          <w:bCs/>
          <w:sz w:val="24"/>
          <w:szCs w:val="24"/>
        </w:rPr>
        <w:t xml:space="preserve"> ja </w:t>
      </w:r>
      <w:r w:rsidRPr="00CC1852">
        <w:rPr>
          <w:rFonts w:ascii="Times New Roman" w:hAnsi="Times New Roman" w:cs="Times New Roman"/>
          <w:b/>
          <w:bCs/>
          <w:sz w:val="24"/>
          <w:szCs w:val="24"/>
        </w:rPr>
        <w:t xml:space="preserve"> huvirühmade kaasamine</w:t>
      </w:r>
    </w:p>
    <w:p w:rsidR="00F06FAC" w:rsidP="00CC1852" w:rsidRDefault="00CC5C21" w14:paraId="6E5850ED" w14:textId="4410D82F">
      <w:pPr>
        <w:jc w:val="both"/>
        <w:rPr>
          <w:rFonts w:ascii="Times New Roman" w:hAnsi="Times New Roman" w:cs="Times New Roman"/>
          <w:sz w:val="24"/>
          <w:szCs w:val="24"/>
        </w:rPr>
      </w:pPr>
      <w:r w:rsidRPr="77AEE027">
        <w:rPr>
          <w:rFonts w:ascii="Times New Roman" w:hAnsi="Times New Roman" w:cs="Times New Roman"/>
          <w:sz w:val="24"/>
          <w:szCs w:val="24"/>
        </w:rPr>
        <w:t xml:space="preserve">Eelnõu </w:t>
      </w:r>
      <w:r w:rsidRPr="77AEE027" w:rsidR="00082AC8">
        <w:rPr>
          <w:rFonts w:ascii="Times New Roman" w:hAnsi="Times New Roman" w:cs="Times New Roman"/>
          <w:sz w:val="24"/>
          <w:szCs w:val="24"/>
        </w:rPr>
        <w:t>esitat</w:t>
      </w:r>
      <w:r w:rsidR="00082AC8">
        <w:rPr>
          <w:rFonts w:ascii="Times New Roman" w:hAnsi="Times New Roman" w:cs="Times New Roman"/>
          <w:sz w:val="24"/>
          <w:szCs w:val="24"/>
        </w:rPr>
        <w:t>i</w:t>
      </w:r>
      <w:r w:rsidRPr="77AEE027" w:rsidR="00082AC8">
        <w:rPr>
          <w:rFonts w:ascii="Times New Roman" w:hAnsi="Times New Roman" w:cs="Times New Roman"/>
          <w:sz w:val="24"/>
          <w:szCs w:val="24"/>
        </w:rPr>
        <w:t xml:space="preserve"> </w:t>
      </w:r>
      <w:r w:rsidRPr="77AEE027" w:rsidR="00710577">
        <w:rPr>
          <w:rFonts w:ascii="Times New Roman" w:hAnsi="Times New Roman" w:cs="Times New Roman"/>
          <w:sz w:val="24"/>
          <w:szCs w:val="24"/>
        </w:rPr>
        <w:t>kooskõlastamiseks ministeeriumidele ning arvamuse esitamiseks</w:t>
      </w:r>
      <w:r w:rsidR="005307D5">
        <w:rPr>
          <w:rFonts w:ascii="Times New Roman" w:hAnsi="Times New Roman" w:cs="Times New Roman"/>
          <w:sz w:val="24"/>
          <w:szCs w:val="24"/>
        </w:rPr>
        <w:t xml:space="preserve"> </w:t>
      </w:r>
      <w:r w:rsidRPr="4C0A45BF" w:rsidR="005307D5">
        <w:rPr>
          <w:rFonts w:ascii="Times New Roman" w:hAnsi="Times New Roman" w:cs="Times New Roman"/>
          <w:sz w:val="24"/>
          <w:szCs w:val="24"/>
        </w:rPr>
        <w:t>tunnusta</w:t>
      </w:r>
      <w:r w:rsidR="00850271">
        <w:rPr>
          <w:rFonts w:ascii="Times New Roman" w:hAnsi="Times New Roman" w:cs="Times New Roman"/>
          <w:sz w:val="24"/>
          <w:szCs w:val="24"/>
        </w:rPr>
        <w:t>t</w:t>
      </w:r>
      <w:r w:rsidRPr="4C0A45BF" w:rsidR="005307D5">
        <w:rPr>
          <w:rFonts w:ascii="Times New Roman" w:hAnsi="Times New Roman" w:cs="Times New Roman"/>
          <w:sz w:val="24"/>
          <w:szCs w:val="24"/>
        </w:rPr>
        <w:t>ud</w:t>
      </w:r>
      <w:r w:rsidR="005307D5">
        <w:rPr>
          <w:rFonts w:ascii="Times New Roman" w:hAnsi="Times New Roman" w:cs="Times New Roman"/>
          <w:sz w:val="24"/>
          <w:szCs w:val="24"/>
        </w:rPr>
        <w:t xml:space="preserve"> loomeliitudele, </w:t>
      </w:r>
      <w:r w:rsidR="006C0242">
        <w:rPr>
          <w:rFonts w:ascii="Times New Roman" w:hAnsi="Times New Roman" w:cs="Times New Roman"/>
          <w:sz w:val="24"/>
          <w:szCs w:val="24"/>
        </w:rPr>
        <w:t xml:space="preserve">Eesti Linnade ja </w:t>
      </w:r>
      <w:r w:rsidR="00223D74">
        <w:rPr>
          <w:rFonts w:ascii="Times New Roman" w:hAnsi="Times New Roman" w:cs="Times New Roman"/>
          <w:sz w:val="24"/>
          <w:szCs w:val="24"/>
        </w:rPr>
        <w:t>V</w:t>
      </w:r>
      <w:r w:rsidR="00D84341">
        <w:rPr>
          <w:rFonts w:ascii="Times New Roman" w:hAnsi="Times New Roman" w:cs="Times New Roman"/>
          <w:sz w:val="24"/>
          <w:szCs w:val="24"/>
        </w:rPr>
        <w:t xml:space="preserve">aldade </w:t>
      </w:r>
      <w:r w:rsidR="006C0242">
        <w:rPr>
          <w:rFonts w:ascii="Times New Roman" w:hAnsi="Times New Roman" w:cs="Times New Roman"/>
          <w:sz w:val="24"/>
          <w:szCs w:val="24"/>
        </w:rPr>
        <w:t>L</w:t>
      </w:r>
      <w:r w:rsidR="00D84341">
        <w:rPr>
          <w:rFonts w:ascii="Times New Roman" w:hAnsi="Times New Roman" w:cs="Times New Roman"/>
          <w:sz w:val="24"/>
          <w:szCs w:val="24"/>
        </w:rPr>
        <w:t>iidule,</w:t>
      </w:r>
      <w:r w:rsidR="005307D5">
        <w:rPr>
          <w:rFonts w:ascii="Times New Roman" w:hAnsi="Times New Roman" w:cs="Times New Roman"/>
          <w:sz w:val="24"/>
          <w:szCs w:val="24"/>
        </w:rPr>
        <w:t xml:space="preserve"> </w:t>
      </w:r>
      <w:r w:rsidRPr="00850271" w:rsidR="00850271">
        <w:rPr>
          <w:rFonts w:ascii="Times New Roman" w:hAnsi="Times New Roman" w:cs="Times New Roman"/>
          <w:sz w:val="24"/>
          <w:szCs w:val="24"/>
        </w:rPr>
        <w:t>Eesti Disainikeskus</w:t>
      </w:r>
      <w:r w:rsidR="00850271">
        <w:rPr>
          <w:rFonts w:ascii="Times New Roman" w:hAnsi="Times New Roman" w:cs="Times New Roman"/>
          <w:sz w:val="24"/>
          <w:szCs w:val="24"/>
        </w:rPr>
        <w:t>ele</w:t>
      </w:r>
      <w:r w:rsidRPr="00850271" w:rsidR="00850271">
        <w:rPr>
          <w:rFonts w:ascii="Times New Roman" w:hAnsi="Times New Roman" w:cs="Times New Roman"/>
          <w:sz w:val="24"/>
          <w:szCs w:val="24"/>
        </w:rPr>
        <w:t>, Eesti Arhitektuurikeskus</w:t>
      </w:r>
      <w:r w:rsidR="00850271">
        <w:rPr>
          <w:rFonts w:ascii="Times New Roman" w:hAnsi="Times New Roman" w:cs="Times New Roman"/>
          <w:sz w:val="24"/>
          <w:szCs w:val="24"/>
        </w:rPr>
        <w:t>ele</w:t>
      </w:r>
      <w:r w:rsidR="006C0242">
        <w:rPr>
          <w:rFonts w:ascii="Times New Roman" w:hAnsi="Times New Roman" w:cs="Times New Roman"/>
          <w:sz w:val="24"/>
          <w:szCs w:val="24"/>
        </w:rPr>
        <w:t>,</w:t>
      </w:r>
      <w:r w:rsidRPr="00850271" w:rsidR="00850271">
        <w:rPr>
          <w:rFonts w:ascii="Times New Roman" w:hAnsi="Times New Roman" w:cs="Times New Roman"/>
          <w:sz w:val="24"/>
          <w:szCs w:val="24"/>
        </w:rPr>
        <w:t xml:space="preserve"> Music Estonia</w:t>
      </w:r>
      <w:r w:rsidR="00850271">
        <w:rPr>
          <w:rFonts w:ascii="Times New Roman" w:hAnsi="Times New Roman" w:cs="Times New Roman"/>
          <w:sz w:val="24"/>
          <w:szCs w:val="24"/>
        </w:rPr>
        <w:t>le</w:t>
      </w:r>
      <w:r w:rsidRPr="00850271" w:rsidR="00850271">
        <w:rPr>
          <w:rFonts w:ascii="Times New Roman" w:hAnsi="Times New Roman" w:cs="Times New Roman"/>
          <w:sz w:val="24"/>
          <w:szCs w:val="24"/>
        </w:rPr>
        <w:t>, Eesti Teatri Agentuur</w:t>
      </w:r>
      <w:r w:rsidR="00850271">
        <w:rPr>
          <w:rFonts w:ascii="Times New Roman" w:hAnsi="Times New Roman" w:cs="Times New Roman"/>
          <w:sz w:val="24"/>
          <w:szCs w:val="24"/>
        </w:rPr>
        <w:t>ile</w:t>
      </w:r>
      <w:r w:rsidRPr="00850271" w:rsidR="00850271">
        <w:rPr>
          <w:rFonts w:ascii="Times New Roman" w:hAnsi="Times New Roman" w:cs="Times New Roman"/>
          <w:sz w:val="24"/>
          <w:szCs w:val="24"/>
        </w:rPr>
        <w:t>, Kaasaegse Kunsti Eesti Keskus</w:t>
      </w:r>
      <w:r w:rsidR="00850271">
        <w:rPr>
          <w:rFonts w:ascii="Times New Roman" w:hAnsi="Times New Roman" w:cs="Times New Roman"/>
          <w:sz w:val="24"/>
          <w:szCs w:val="24"/>
        </w:rPr>
        <w:t>ele</w:t>
      </w:r>
      <w:r w:rsidRPr="00850271" w:rsidR="00850271">
        <w:rPr>
          <w:rFonts w:ascii="Times New Roman" w:hAnsi="Times New Roman" w:cs="Times New Roman"/>
          <w:sz w:val="24"/>
          <w:szCs w:val="24"/>
        </w:rPr>
        <w:t>, Eesti Kaasaegse Kunsti Arenduskesku</w:t>
      </w:r>
      <w:r w:rsidR="00850271">
        <w:rPr>
          <w:rFonts w:ascii="Times New Roman" w:hAnsi="Times New Roman" w:cs="Times New Roman"/>
          <w:sz w:val="24"/>
          <w:szCs w:val="24"/>
        </w:rPr>
        <w:t xml:space="preserve">sele, </w:t>
      </w:r>
      <w:r w:rsidRPr="77AEE027" w:rsidR="0018678B">
        <w:rPr>
          <w:rFonts w:ascii="Times New Roman" w:hAnsi="Times New Roman" w:cs="Times New Roman"/>
          <w:sz w:val="24"/>
          <w:szCs w:val="24"/>
        </w:rPr>
        <w:t>E</w:t>
      </w:r>
      <w:r w:rsidRPr="77AEE027" w:rsidR="0052089F">
        <w:rPr>
          <w:rFonts w:ascii="Times New Roman" w:hAnsi="Times New Roman" w:cs="Times New Roman"/>
          <w:sz w:val="24"/>
          <w:szCs w:val="24"/>
        </w:rPr>
        <w:t>esti Olümpiakomiteele, spordi</w:t>
      </w:r>
      <w:r w:rsidRPr="77AEE027" w:rsidR="006B5B5D">
        <w:rPr>
          <w:rFonts w:ascii="Times New Roman" w:hAnsi="Times New Roman" w:cs="Times New Roman"/>
          <w:sz w:val="24"/>
          <w:szCs w:val="24"/>
        </w:rPr>
        <w:t>ala</w:t>
      </w:r>
      <w:r w:rsidRPr="77AEE027" w:rsidR="001C540D">
        <w:rPr>
          <w:rFonts w:ascii="Times New Roman" w:hAnsi="Times New Roman" w:cs="Times New Roman"/>
          <w:sz w:val="24"/>
          <w:szCs w:val="24"/>
        </w:rPr>
        <w:t>lii</w:t>
      </w:r>
      <w:r w:rsidRPr="77AEE027" w:rsidR="0052089F">
        <w:rPr>
          <w:rFonts w:ascii="Times New Roman" w:hAnsi="Times New Roman" w:cs="Times New Roman"/>
          <w:sz w:val="24"/>
          <w:szCs w:val="24"/>
        </w:rPr>
        <w:t>tudele</w:t>
      </w:r>
      <w:r w:rsidRPr="77AEE027" w:rsidR="001C540D">
        <w:rPr>
          <w:rFonts w:ascii="Times New Roman" w:hAnsi="Times New Roman" w:cs="Times New Roman"/>
          <w:sz w:val="24"/>
          <w:szCs w:val="24"/>
        </w:rPr>
        <w:t xml:space="preserve">, maakonna </w:t>
      </w:r>
      <w:proofErr w:type="spellStart"/>
      <w:r w:rsidRPr="77AEE027" w:rsidR="001C540D">
        <w:rPr>
          <w:rFonts w:ascii="Times New Roman" w:hAnsi="Times New Roman" w:cs="Times New Roman"/>
          <w:sz w:val="24"/>
          <w:szCs w:val="24"/>
        </w:rPr>
        <w:t>spordil</w:t>
      </w:r>
      <w:r w:rsidRPr="77AEE027" w:rsidR="0052089F">
        <w:rPr>
          <w:rFonts w:ascii="Times New Roman" w:hAnsi="Times New Roman" w:cs="Times New Roman"/>
          <w:sz w:val="24"/>
          <w:szCs w:val="24"/>
        </w:rPr>
        <w:t>iitudele</w:t>
      </w:r>
      <w:proofErr w:type="spellEnd"/>
      <w:r w:rsidRPr="77AEE027" w:rsidR="0052089F">
        <w:rPr>
          <w:rFonts w:ascii="Times New Roman" w:hAnsi="Times New Roman" w:cs="Times New Roman"/>
          <w:sz w:val="24"/>
          <w:szCs w:val="24"/>
        </w:rPr>
        <w:t xml:space="preserve"> ning Eesti </w:t>
      </w:r>
      <w:proofErr w:type="spellStart"/>
      <w:r w:rsidRPr="77AEE027" w:rsidR="0052089F">
        <w:rPr>
          <w:rFonts w:ascii="Times New Roman" w:hAnsi="Times New Roman" w:cs="Times New Roman"/>
          <w:sz w:val="24"/>
          <w:szCs w:val="24"/>
        </w:rPr>
        <w:t>Paralümpiakomiteele</w:t>
      </w:r>
      <w:proofErr w:type="spellEnd"/>
      <w:r w:rsidRPr="77AEE027" w:rsidR="0052089F">
        <w:rPr>
          <w:rFonts w:ascii="Times New Roman" w:hAnsi="Times New Roman" w:cs="Times New Roman"/>
          <w:sz w:val="24"/>
          <w:szCs w:val="24"/>
        </w:rPr>
        <w:t>.</w:t>
      </w:r>
      <w:r w:rsidR="003C5769">
        <w:rPr>
          <w:rFonts w:ascii="Times New Roman" w:hAnsi="Times New Roman" w:cs="Times New Roman"/>
          <w:sz w:val="24"/>
          <w:szCs w:val="24"/>
        </w:rPr>
        <w:t xml:space="preserve"> Ministeeriumidest kooskõlastas eelnõu märkustega Justiits- ja Digiministeerium (</w:t>
      </w:r>
      <w:r w:rsidR="0082690D">
        <w:rPr>
          <w:rFonts w:ascii="Times New Roman" w:hAnsi="Times New Roman" w:cs="Times New Roman"/>
          <w:sz w:val="24"/>
          <w:szCs w:val="24"/>
        </w:rPr>
        <w:t>vt kooskõlastustabel) ning märkusteta</w:t>
      </w:r>
      <w:r w:rsidR="00CC4BDE">
        <w:rPr>
          <w:rFonts w:ascii="Times New Roman" w:hAnsi="Times New Roman" w:cs="Times New Roman"/>
          <w:sz w:val="24"/>
          <w:szCs w:val="24"/>
        </w:rPr>
        <w:t xml:space="preserve"> Siseministeerium. Teised ministeeriumid kooskõlastasid eelnõu vaikimisi. </w:t>
      </w:r>
      <w:r w:rsidR="0079610E">
        <w:rPr>
          <w:rFonts w:ascii="Times New Roman" w:hAnsi="Times New Roman" w:cs="Times New Roman"/>
          <w:sz w:val="24"/>
          <w:szCs w:val="24"/>
        </w:rPr>
        <w:t xml:space="preserve">Kaasatud isikutest </w:t>
      </w:r>
      <w:r w:rsidR="007003F1">
        <w:rPr>
          <w:rFonts w:ascii="Times New Roman" w:hAnsi="Times New Roman" w:cs="Times New Roman"/>
          <w:sz w:val="24"/>
          <w:szCs w:val="24"/>
        </w:rPr>
        <w:t>e</w:t>
      </w:r>
      <w:r w:rsidR="00D04C92">
        <w:rPr>
          <w:rFonts w:ascii="Times New Roman" w:hAnsi="Times New Roman" w:cs="Times New Roman"/>
          <w:sz w:val="24"/>
          <w:szCs w:val="24"/>
        </w:rPr>
        <w:t>sitas arvamuse Eesti Olümpiakomitee (vt kooskõlastusta</w:t>
      </w:r>
      <w:r w:rsidR="004F327E">
        <w:rPr>
          <w:rFonts w:ascii="Times New Roman" w:hAnsi="Times New Roman" w:cs="Times New Roman"/>
          <w:sz w:val="24"/>
          <w:szCs w:val="24"/>
        </w:rPr>
        <w:t>bel)</w:t>
      </w:r>
      <w:r w:rsidR="00D04C92">
        <w:rPr>
          <w:rFonts w:ascii="Times New Roman" w:hAnsi="Times New Roman" w:cs="Times New Roman"/>
          <w:sz w:val="24"/>
          <w:szCs w:val="24"/>
        </w:rPr>
        <w:t xml:space="preserve">. </w:t>
      </w:r>
      <w:r w:rsidRPr="00D04C92" w:rsidR="00D04C92">
        <w:rPr>
          <w:rFonts w:ascii="Times New Roman" w:hAnsi="Times New Roman" w:cs="Times New Roman"/>
          <w:sz w:val="24"/>
          <w:szCs w:val="24"/>
        </w:rPr>
        <w:t>Eesti Linnade  ja Valdade Liit ning Eesti Kergejõustikuliit</w:t>
      </w:r>
      <w:r w:rsidR="00D04C92">
        <w:rPr>
          <w:rFonts w:ascii="Times New Roman" w:hAnsi="Times New Roman" w:cs="Times New Roman"/>
          <w:sz w:val="24"/>
          <w:szCs w:val="24"/>
        </w:rPr>
        <w:t xml:space="preserve"> </w:t>
      </w:r>
      <w:r w:rsidR="0079610E">
        <w:rPr>
          <w:rFonts w:ascii="Times New Roman" w:hAnsi="Times New Roman" w:cs="Times New Roman"/>
          <w:sz w:val="24"/>
          <w:szCs w:val="24"/>
        </w:rPr>
        <w:t>vastasid, et neil ei ole eelnõule märkuseid ega ette</w:t>
      </w:r>
      <w:r w:rsidR="00FD650E">
        <w:rPr>
          <w:rFonts w:ascii="Times New Roman" w:hAnsi="Times New Roman" w:cs="Times New Roman"/>
          <w:sz w:val="24"/>
          <w:szCs w:val="24"/>
        </w:rPr>
        <w:t>panekuid</w:t>
      </w:r>
      <w:r w:rsidR="00D04C92">
        <w:rPr>
          <w:rFonts w:ascii="Times New Roman" w:hAnsi="Times New Roman" w:cs="Times New Roman"/>
          <w:sz w:val="24"/>
          <w:szCs w:val="24"/>
        </w:rPr>
        <w:t xml:space="preserve">. </w:t>
      </w:r>
      <w:r w:rsidR="007003F1">
        <w:rPr>
          <w:rFonts w:ascii="Times New Roman" w:hAnsi="Times New Roman" w:cs="Times New Roman"/>
          <w:sz w:val="24"/>
          <w:szCs w:val="24"/>
        </w:rPr>
        <w:t xml:space="preserve">Teised kaasatud isikud arvamust ei avaldanud. </w:t>
      </w:r>
    </w:p>
    <w:p w:rsidR="00CC62F9" w:rsidP="00CC1852" w:rsidRDefault="00CC62F9" w14:paraId="1DEFC3AE" w14:textId="77777777">
      <w:pPr>
        <w:jc w:val="both"/>
        <w:rPr>
          <w:rFonts w:ascii="Times New Roman" w:hAnsi="Times New Roman" w:cs="Times New Roman"/>
          <w:sz w:val="24"/>
          <w:szCs w:val="24"/>
        </w:rPr>
      </w:pPr>
    </w:p>
    <w:p w:rsidR="00CC62F9" w:rsidP="00CC1852" w:rsidRDefault="00CC62F9" w14:paraId="3C7EC799" w14:textId="77777777">
      <w:pPr>
        <w:jc w:val="both"/>
        <w:rPr>
          <w:rFonts w:ascii="Times New Roman" w:hAnsi="Times New Roman" w:cs="Times New Roman"/>
          <w:sz w:val="24"/>
          <w:szCs w:val="24"/>
        </w:rPr>
      </w:pPr>
    </w:p>
    <w:p w:rsidR="00CC62F9" w:rsidP="00CC1852" w:rsidRDefault="00CC62F9" w14:paraId="593DDDD8" w14:textId="77777777">
      <w:pPr>
        <w:jc w:val="both"/>
        <w:rPr>
          <w:rFonts w:ascii="Times New Roman" w:hAnsi="Times New Roman" w:cs="Times New Roman"/>
          <w:sz w:val="24"/>
          <w:szCs w:val="24"/>
        </w:rPr>
      </w:pPr>
    </w:p>
    <w:p w:rsidR="00CC62F9" w:rsidP="00CC1852" w:rsidRDefault="00CC62F9" w14:paraId="51FB95CF" w14:textId="77777777">
      <w:pPr>
        <w:jc w:val="both"/>
        <w:rPr>
          <w:rFonts w:ascii="Times New Roman" w:hAnsi="Times New Roman" w:cs="Times New Roman"/>
          <w:sz w:val="24"/>
          <w:szCs w:val="24"/>
        </w:rPr>
      </w:pPr>
    </w:p>
    <w:p w:rsidR="00014CB3" w:rsidP="00CC1852" w:rsidRDefault="00014CB3" w14:paraId="460CA3AA" w14:textId="77777777">
      <w:pPr>
        <w:jc w:val="both"/>
        <w:rPr>
          <w:rFonts w:ascii="Times New Roman" w:hAnsi="Times New Roman" w:cs="Times New Roman"/>
          <w:sz w:val="24"/>
          <w:szCs w:val="24"/>
        </w:rPr>
      </w:pPr>
    </w:p>
    <w:p w:rsidR="00014CB3" w:rsidP="00CC1852" w:rsidRDefault="00014CB3" w14:paraId="17A25868" w14:textId="77777777">
      <w:pPr>
        <w:jc w:val="both"/>
        <w:rPr>
          <w:rFonts w:ascii="Times New Roman" w:hAnsi="Times New Roman" w:cs="Times New Roman"/>
          <w:sz w:val="24"/>
          <w:szCs w:val="24"/>
        </w:rPr>
      </w:pPr>
    </w:p>
    <w:p w:rsidR="00014CB3" w:rsidP="00CC1852" w:rsidRDefault="00014CB3" w14:paraId="39E4442A" w14:textId="77777777">
      <w:pPr>
        <w:jc w:val="both"/>
        <w:rPr>
          <w:rFonts w:ascii="Times New Roman" w:hAnsi="Times New Roman" w:cs="Times New Roman"/>
          <w:sz w:val="24"/>
          <w:szCs w:val="24"/>
        </w:rPr>
      </w:pPr>
    </w:p>
    <w:p w:rsidR="00014CB3" w:rsidP="00CC1852" w:rsidRDefault="00014CB3" w14:paraId="7EB12898" w14:textId="77777777">
      <w:pPr>
        <w:jc w:val="both"/>
        <w:rPr>
          <w:rFonts w:ascii="Times New Roman" w:hAnsi="Times New Roman" w:cs="Times New Roman"/>
          <w:sz w:val="24"/>
          <w:szCs w:val="24"/>
        </w:rPr>
      </w:pPr>
    </w:p>
    <w:p w:rsidR="00014CB3" w:rsidP="00CC1852" w:rsidRDefault="00014CB3" w14:paraId="644C1CB3" w14:textId="77777777">
      <w:pPr>
        <w:jc w:val="both"/>
        <w:rPr>
          <w:rFonts w:ascii="Times New Roman" w:hAnsi="Times New Roman" w:cs="Times New Roman"/>
          <w:sz w:val="24"/>
          <w:szCs w:val="24"/>
        </w:rPr>
      </w:pPr>
    </w:p>
    <w:p w:rsidR="00014CB3" w:rsidP="00CC1852" w:rsidRDefault="00014CB3" w14:paraId="355BD6F8" w14:textId="77777777">
      <w:pPr>
        <w:jc w:val="both"/>
        <w:rPr>
          <w:rFonts w:ascii="Times New Roman" w:hAnsi="Times New Roman" w:cs="Times New Roman"/>
          <w:sz w:val="24"/>
          <w:szCs w:val="24"/>
        </w:rPr>
      </w:pPr>
    </w:p>
    <w:p w:rsidR="00014CB3" w:rsidP="00CC1852" w:rsidRDefault="00014CB3" w14:paraId="44F7FEB8" w14:textId="77777777">
      <w:pPr>
        <w:jc w:val="both"/>
        <w:rPr>
          <w:rFonts w:ascii="Times New Roman" w:hAnsi="Times New Roman" w:cs="Times New Roman"/>
          <w:sz w:val="24"/>
          <w:szCs w:val="24"/>
        </w:rPr>
      </w:pPr>
    </w:p>
    <w:p w:rsidR="00014CB3" w:rsidP="00CC1852" w:rsidRDefault="00014CB3" w14:paraId="3A149E7C" w14:textId="77777777">
      <w:pPr>
        <w:jc w:val="both"/>
        <w:rPr>
          <w:rFonts w:ascii="Times New Roman" w:hAnsi="Times New Roman" w:cs="Times New Roman"/>
          <w:sz w:val="24"/>
          <w:szCs w:val="24"/>
        </w:rPr>
      </w:pPr>
    </w:p>
    <w:p w:rsidR="00C75EA9" w:rsidP="00E52E1C" w:rsidRDefault="00C75EA9" w14:paraId="410FFEF4" w14:textId="77777777">
      <w:pPr>
        <w:pStyle w:val="Pealkiri"/>
        <w:ind w:right="499" w:firstLine="471"/>
        <w:contextualSpacing/>
        <w:jc w:val="right"/>
        <w:rPr>
          <w:b w:val="0"/>
          <w:bCs w:val="0"/>
          <w:sz w:val="24"/>
          <w:szCs w:val="24"/>
        </w:rPr>
      </w:pPr>
    </w:p>
    <w:p w:rsidR="00C75EA9" w:rsidP="00E52E1C" w:rsidRDefault="00C75EA9" w14:paraId="365F21D1" w14:textId="77777777">
      <w:pPr>
        <w:pStyle w:val="Pealkiri"/>
        <w:ind w:right="499" w:firstLine="471"/>
        <w:contextualSpacing/>
        <w:jc w:val="right"/>
        <w:rPr>
          <w:b w:val="0"/>
          <w:bCs w:val="0"/>
          <w:sz w:val="24"/>
          <w:szCs w:val="24"/>
        </w:rPr>
      </w:pPr>
    </w:p>
    <w:p w:rsidR="00C75EA9" w:rsidP="00E52E1C" w:rsidRDefault="00C75EA9" w14:paraId="10B77AA2" w14:textId="77777777">
      <w:pPr>
        <w:pStyle w:val="Pealkiri"/>
        <w:ind w:right="499" w:firstLine="471"/>
        <w:contextualSpacing/>
        <w:jc w:val="right"/>
        <w:rPr>
          <w:b w:val="0"/>
          <w:bCs w:val="0"/>
          <w:sz w:val="24"/>
          <w:szCs w:val="24"/>
        </w:rPr>
      </w:pPr>
    </w:p>
    <w:p w:rsidR="00C75EA9" w:rsidP="00E52E1C" w:rsidRDefault="00C75EA9" w14:paraId="0FED4261" w14:textId="77777777">
      <w:pPr>
        <w:pStyle w:val="Pealkiri"/>
        <w:ind w:right="499" w:firstLine="471"/>
        <w:contextualSpacing/>
        <w:jc w:val="right"/>
        <w:rPr>
          <w:b w:val="0"/>
          <w:bCs w:val="0"/>
          <w:sz w:val="24"/>
          <w:szCs w:val="24"/>
        </w:rPr>
      </w:pPr>
    </w:p>
    <w:p w:rsidR="00C75EA9" w:rsidP="00E52E1C" w:rsidRDefault="00C75EA9" w14:paraId="6AC0BC14" w14:textId="77777777">
      <w:pPr>
        <w:pStyle w:val="Pealkiri"/>
        <w:ind w:right="499" w:firstLine="471"/>
        <w:contextualSpacing/>
        <w:jc w:val="right"/>
        <w:rPr>
          <w:b w:val="0"/>
          <w:bCs w:val="0"/>
          <w:sz w:val="24"/>
          <w:szCs w:val="24"/>
        </w:rPr>
      </w:pPr>
    </w:p>
    <w:p w:rsidR="00C75EA9" w:rsidP="00E52E1C" w:rsidRDefault="00C75EA9" w14:paraId="2C27F776" w14:textId="77777777">
      <w:pPr>
        <w:pStyle w:val="Pealkiri"/>
        <w:ind w:right="499" w:firstLine="471"/>
        <w:contextualSpacing/>
        <w:jc w:val="right"/>
        <w:rPr>
          <w:b w:val="0"/>
          <w:bCs w:val="0"/>
          <w:sz w:val="24"/>
          <w:szCs w:val="24"/>
        </w:rPr>
      </w:pPr>
    </w:p>
    <w:p w:rsidR="00C75EA9" w:rsidP="00E52E1C" w:rsidRDefault="00C75EA9" w14:paraId="7267D138" w14:textId="77777777">
      <w:pPr>
        <w:pStyle w:val="Pealkiri"/>
        <w:ind w:right="499" w:firstLine="471"/>
        <w:contextualSpacing/>
        <w:jc w:val="right"/>
        <w:rPr>
          <w:b w:val="0"/>
          <w:bCs w:val="0"/>
          <w:sz w:val="24"/>
          <w:szCs w:val="24"/>
        </w:rPr>
      </w:pPr>
    </w:p>
    <w:p w:rsidRPr="000C5569" w:rsidR="00E52E1C" w:rsidP="00E52E1C" w:rsidRDefault="00E52E1C" w14:paraId="6307FDCF" w14:textId="144D3E9D">
      <w:pPr>
        <w:pStyle w:val="Pealkiri"/>
        <w:ind w:right="499" w:firstLine="471"/>
        <w:contextualSpacing/>
        <w:jc w:val="right"/>
        <w:rPr>
          <w:b w:val="0"/>
          <w:bCs w:val="0"/>
          <w:sz w:val="24"/>
          <w:szCs w:val="24"/>
        </w:rPr>
      </w:pPr>
      <w:r w:rsidRPr="000C5569">
        <w:rPr>
          <w:b w:val="0"/>
          <w:bCs w:val="0"/>
          <w:sz w:val="24"/>
          <w:szCs w:val="24"/>
        </w:rPr>
        <w:lastRenderedPageBreak/>
        <w:t>Seletuskirja lisa 1</w:t>
      </w:r>
    </w:p>
    <w:p w:rsidRPr="000C5569" w:rsidR="00E52E1C" w:rsidP="00E52E1C" w:rsidRDefault="00E52E1C" w14:paraId="44A0E017" w14:textId="77777777">
      <w:pPr>
        <w:pStyle w:val="Pealkiri"/>
        <w:ind w:right="499" w:firstLine="471"/>
        <w:contextualSpacing/>
        <w:jc w:val="right"/>
        <w:rPr>
          <w:b w:val="0"/>
          <w:bCs w:val="0"/>
          <w:sz w:val="24"/>
          <w:szCs w:val="24"/>
        </w:rPr>
      </w:pPr>
      <w:r w:rsidRPr="000C5569">
        <w:rPr>
          <w:b w:val="0"/>
          <w:bCs w:val="0"/>
          <w:sz w:val="24"/>
          <w:szCs w:val="24"/>
        </w:rPr>
        <w:t>KAVAND</w:t>
      </w:r>
    </w:p>
    <w:p w:rsidRPr="000C5569" w:rsidR="00E52E1C" w:rsidP="00E52E1C" w:rsidRDefault="00E52E1C" w14:paraId="6AC1AFCA" w14:textId="77777777">
      <w:pPr>
        <w:pStyle w:val="Pealkiri"/>
        <w:spacing w:line="208" w:lineRule="auto"/>
        <w:ind w:firstLine="0"/>
        <w:jc w:val="right"/>
        <w:rPr>
          <w:sz w:val="28"/>
          <w:szCs w:val="28"/>
        </w:rPr>
      </w:pPr>
    </w:p>
    <w:p w:rsidRPr="000C5569" w:rsidR="00E52E1C" w:rsidP="00E867B8" w:rsidRDefault="00E52E1C" w14:paraId="2381C5A1" w14:textId="77777777">
      <w:pPr>
        <w:pStyle w:val="Pealkiri"/>
        <w:contextualSpacing/>
        <w:jc w:val="center"/>
        <w:rPr>
          <w:sz w:val="28"/>
          <w:szCs w:val="28"/>
        </w:rPr>
      </w:pPr>
      <w:r w:rsidRPr="000C5569">
        <w:rPr>
          <w:sz w:val="28"/>
          <w:szCs w:val="28"/>
        </w:rPr>
        <w:t>Kultuuripreemiate suurus ja  komisjoni töökord</w:t>
      </w:r>
    </w:p>
    <w:p w:rsidRPr="000C5569" w:rsidR="00E52E1C" w:rsidP="00E867B8" w:rsidRDefault="00E52E1C" w14:paraId="448784E2" w14:textId="77777777">
      <w:pPr>
        <w:pStyle w:val="Kehatekst"/>
        <w:spacing w:before="0"/>
        <w:ind w:left="0"/>
        <w:contextualSpacing/>
      </w:pPr>
    </w:p>
    <w:p w:rsidRPr="000C5569" w:rsidR="00E52E1C" w:rsidP="00E867B8" w:rsidRDefault="00E52E1C" w14:paraId="1E01B250" w14:textId="77777777">
      <w:pPr>
        <w:pStyle w:val="Kehatekst"/>
        <w:spacing w:before="0"/>
        <w:ind w:left="0"/>
        <w:contextualSpacing/>
      </w:pPr>
    </w:p>
    <w:p w:rsidRPr="000C5569" w:rsidR="00E52E1C" w:rsidP="00E867B8" w:rsidRDefault="00E52E1C" w14:paraId="4222633B" w14:textId="77777777">
      <w:pPr>
        <w:pStyle w:val="Kehatekst"/>
        <w:spacing w:before="0"/>
        <w:ind w:left="0"/>
        <w:contextualSpacing/>
        <w:rPr>
          <w:spacing w:val="-2"/>
          <w:sz w:val="24"/>
          <w:szCs w:val="24"/>
        </w:rPr>
      </w:pPr>
      <w:r w:rsidRPr="000C5569">
        <w:rPr>
          <w:sz w:val="24"/>
          <w:szCs w:val="24"/>
        </w:rPr>
        <w:t>Määrus</w:t>
      </w:r>
      <w:r w:rsidRPr="000C5569">
        <w:rPr>
          <w:spacing w:val="-10"/>
          <w:sz w:val="24"/>
          <w:szCs w:val="24"/>
        </w:rPr>
        <w:t xml:space="preserve"> </w:t>
      </w:r>
      <w:r w:rsidRPr="000C5569">
        <w:rPr>
          <w:sz w:val="24"/>
          <w:szCs w:val="24"/>
        </w:rPr>
        <w:t>kehtestatakse riigi kultuuripreemiate seaduse §</w:t>
      </w:r>
      <w:r w:rsidRPr="000C5569">
        <w:rPr>
          <w:spacing w:val="-8"/>
          <w:sz w:val="24"/>
          <w:szCs w:val="24"/>
        </w:rPr>
        <w:t xml:space="preserve"> </w:t>
      </w:r>
      <w:r w:rsidRPr="000C5569">
        <w:rPr>
          <w:sz w:val="24"/>
          <w:szCs w:val="24"/>
        </w:rPr>
        <w:t>3 ja § 5 lõike</w:t>
      </w:r>
      <w:r w:rsidRPr="000C5569">
        <w:rPr>
          <w:spacing w:val="-9"/>
          <w:sz w:val="24"/>
          <w:szCs w:val="24"/>
        </w:rPr>
        <w:t xml:space="preserve"> </w:t>
      </w:r>
      <w:r w:rsidRPr="000C5569">
        <w:rPr>
          <w:sz w:val="24"/>
          <w:szCs w:val="24"/>
        </w:rPr>
        <w:t>2</w:t>
      </w:r>
      <w:r w:rsidRPr="000C5569">
        <w:rPr>
          <w:spacing w:val="-9"/>
          <w:sz w:val="24"/>
          <w:szCs w:val="24"/>
        </w:rPr>
        <w:t xml:space="preserve"> </w:t>
      </w:r>
      <w:r w:rsidRPr="000C5569">
        <w:rPr>
          <w:spacing w:val="-2"/>
          <w:sz w:val="24"/>
          <w:szCs w:val="24"/>
        </w:rPr>
        <w:t>alusel.</w:t>
      </w:r>
    </w:p>
    <w:p w:rsidRPr="000C5569" w:rsidR="00E52E1C" w:rsidP="00E867B8" w:rsidRDefault="00E52E1C" w14:paraId="3C45A2CE" w14:textId="77777777">
      <w:pPr>
        <w:pStyle w:val="Normaallaadveeb"/>
        <w:shd w:val="clear" w:color="auto" w:fill="FFFFFF"/>
        <w:spacing w:before="0" w:beforeAutospacing="0" w:after="0" w:afterAutospacing="0"/>
        <w:contextualSpacing/>
        <w:rPr>
          <w:color w:val="202020"/>
        </w:rPr>
      </w:pPr>
      <w:bookmarkStart w:name="para10lg1" w:id="14"/>
      <w:r w:rsidRPr="000C5569">
        <w:rPr>
          <w:color w:val="0061AA"/>
          <w:bdr w:val="none" w:color="auto" w:sz="0" w:space="0" w:frame="1"/>
        </w:rPr>
        <w:t>  </w:t>
      </w:r>
      <w:bookmarkEnd w:id="14"/>
    </w:p>
    <w:p w:rsidR="00E52E1C" w:rsidP="00E867B8" w:rsidRDefault="00E52E1C" w14:paraId="0DE727D2" w14:textId="21D24B37">
      <w:pPr>
        <w:pStyle w:val="Pealkiri1"/>
        <w:spacing w:before="168" w:line="240" w:lineRule="auto"/>
        <w:contextualSpacing/>
        <w:rPr>
          <w:rFonts w:ascii="Times New Roman" w:hAnsi="Times New Roman" w:cs="Times New Roman"/>
          <w:b/>
          <w:bCs/>
          <w:color w:val="000000" w:themeColor="text1"/>
          <w:spacing w:val="-2"/>
          <w:sz w:val="24"/>
          <w:szCs w:val="24"/>
        </w:rPr>
      </w:pPr>
      <w:r w:rsidRPr="000C5569">
        <w:rPr>
          <w:rFonts w:ascii="Times New Roman" w:hAnsi="Times New Roman" w:cs="Times New Roman"/>
          <w:b/>
          <w:bCs/>
          <w:color w:val="000000" w:themeColor="text1"/>
          <w:sz w:val="24"/>
          <w:szCs w:val="24"/>
        </w:rPr>
        <w:t>§</w:t>
      </w:r>
      <w:r w:rsidRPr="000C5569">
        <w:rPr>
          <w:rFonts w:ascii="Times New Roman" w:hAnsi="Times New Roman" w:cs="Times New Roman"/>
          <w:b/>
          <w:bCs/>
          <w:color w:val="000000" w:themeColor="text1"/>
          <w:spacing w:val="-4"/>
          <w:sz w:val="24"/>
          <w:szCs w:val="24"/>
        </w:rPr>
        <w:t xml:space="preserve"> 1</w:t>
      </w:r>
      <w:r w:rsidRPr="000C5569">
        <w:rPr>
          <w:rFonts w:ascii="Times New Roman" w:hAnsi="Times New Roman" w:cs="Times New Roman"/>
          <w:b/>
          <w:bCs/>
          <w:color w:val="000000" w:themeColor="text1"/>
          <w:sz w:val="24"/>
          <w:szCs w:val="24"/>
        </w:rPr>
        <w:t>.</w:t>
      </w:r>
      <w:r w:rsidRPr="000C5569">
        <w:rPr>
          <w:rFonts w:ascii="Times New Roman" w:hAnsi="Times New Roman" w:cs="Times New Roman"/>
          <w:b/>
          <w:bCs/>
          <w:color w:val="000000" w:themeColor="text1"/>
          <w:spacing w:val="-3"/>
          <w:sz w:val="24"/>
          <w:szCs w:val="24"/>
        </w:rPr>
        <w:t xml:space="preserve"> Kultuurip</w:t>
      </w:r>
      <w:r w:rsidRPr="000C5569">
        <w:rPr>
          <w:rFonts w:ascii="Times New Roman" w:hAnsi="Times New Roman" w:cs="Times New Roman"/>
          <w:b/>
          <w:bCs/>
          <w:color w:val="000000" w:themeColor="text1"/>
          <w:sz w:val="24"/>
          <w:szCs w:val="24"/>
        </w:rPr>
        <w:t>reemiate</w:t>
      </w:r>
      <w:r w:rsidRPr="000C5569">
        <w:rPr>
          <w:rFonts w:ascii="Times New Roman" w:hAnsi="Times New Roman" w:cs="Times New Roman"/>
          <w:b/>
          <w:bCs/>
          <w:color w:val="000000" w:themeColor="text1"/>
          <w:spacing w:val="-4"/>
          <w:sz w:val="24"/>
          <w:szCs w:val="24"/>
        </w:rPr>
        <w:t xml:space="preserve"> </w:t>
      </w:r>
      <w:r w:rsidRPr="000C5569">
        <w:rPr>
          <w:rFonts w:ascii="Times New Roman" w:hAnsi="Times New Roman" w:cs="Times New Roman"/>
          <w:b/>
          <w:bCs/>
          <w:color w:val="000000" w:themeColor="text1"/>
          <w:spacing w:val="-2"/>
          <w:sz w:val="24"/>
          <w:szCs w:val="24"/>
        </w:rPr>
        <w:t>suurus</w:t>
      </w:r>
    </w:p>
    <w:p w:rsidRPr="000C5569" w:rsidR="000C5569" w:rsidP="00E867B8" w:rsidRDefault="000C5569" w14:paraId="5676B693" w14:textId="77777777">
      <w:pPr>
        <w:spacing w:line="240" w:lineRule="auto"/>
        <w:contextualSpacing/>
      </w:pPr>
    </w:p>
    <w:p w:rsidRPr="00E867B8" w:rsidR="00E52E1C" w:rsidP="00E867B8" w:rsidRDefault="00E867B8" w14:paraId="77EF562A" w14:textId="77777777">
      <w:pPr>
        <w:tabs>
          <w:tab w:val="left" w:pos="493"/>
        </w:tabs>
        <w:spacing w:line="240" w:lineRule="auto"/>
        <w:ind w:right="2936"/>
        <w:jc w:val="both"/>
        <w:rPr>
          <w:rFonts w:ascii="Times New Roman" w:hAnsi="Times New Roman" w:cs="Times New Roman"/>
          <w:spacing w:val="-4"/>
          <w:sz w:val="24"/>
          <w:szCs w:val="24"/>
        </w:rPr>
      </w:pPr>
      <w:r>
        <w:rPr>
          <w:rFonts w:ascii="Times New Roman" w:hAnsi="Times New Roman" w:cs="Times New Roman"/>
          <w:sz w:val="24"/>
          <w:szCs w:val="24"/>
        </w:rPr>
        <w:t xml:space="preserve">(1) </w:t>
      </w:r>
      <w:r w:rsidRPr="00E867B8" w:rsidR="00E52E1C">
        <w:rPr>
          <w:rFonts w:ascii="Times New Roman" w:hAnsi="Times New Roman" w:cs="Times New Roman"/>
          <w:sz w:val="24"/>
          <w:szCs w:val="24"/>
        </w:rPr>
        <w:t>Preemia suurus pikaajalise loomingulise tegevuse eest on 64 000 e</w:t>
      </w:r>
      <w:r w:rsidRPr="00E867B8" w:rsidR="00E52E1C">
        <w:rPr>
          <w:rFonts w:ascii="Times New Roman" w:hAnsi="Times New Roman" w:cs="Times New Roman"/>
          <w:spacing w:val="-4"/>
          <w:sz w:val="24"/>
          <w:szCs w:val="24"/>
        </w:rPr>
        <w:t>urot.</w:t>
      </w:r>
    </w:p>
    <w:p w:rsidRPr="000C5569" w:rsidR="00E52E1C" w:rsidP="00E867B8" w:rsidRDefault="00E52E1C" w14:paraId="42D24B8C" w14:textId="042A3737">
      <w:pPr>
        <w:tabs>
          <w:tab w:val="left" w:pos="476"/>
        </w:tabs>
        <w:spacing w:before="176" w:line="240" w:lineRule="auto"/>
        <w:contextualSpacing/>
        <w:jc w:val="both"/>
        <w:rPr>
          <w:rFonts w:ascii="Times New Roman" w:hAnsi="Times New Roman" w:cs="Times New Roman"/>
          <w:sz w:val="24"/>
          <w:szCs w:val="24"/>
        </w:rPr>
      </w:pPr>
      <w:r w:rsidRPr="000C5569">
        <w:rPr>
          <w:rFonts w:ascii="Times New Roman" w:hAnsi="Times New Roman" w:cs="Times New Roman"/>
          <w:sz w:val="24"/>
          <w:szCs w:val="24"/>
        </w:rPr>
        <w:t>(2) Preemia suurus eelmisel kalendriaastal avalikkuseni jõudnud väljapaistvate tööde eest  on 9600</w:t>
      </w:r>
      <w:r w:rsidRPr="000C5569">
        <w:rPr>
          <w:rFonts w:ascii="Times New Roman" w:hAnsi="Times New Roman" w:cs="Times New Roman"/>
          <w:spacing w:val="-4"/>
          <w:sz w:val="24"/>
          <w:szCs w:val="24"/>
        </w:rPr>
        <w:t xml:space="preserve"> </w:t>
      </w:r>
      <w:r w:rsidRPr="000C5569">
        <w:rPr>
          <w:rFonts w:ascii="Times New Roman" w:hAnsi="Times New Roman" w:cs="Times New Roman"/>
          <w:spacing w:val="-2"/>
          <w:sz w:val="24"/>
          <w:szCs w:val="24"/>
        </w:rPr>
        <w:t>eurot.</w:t>
      </w:r>
    </w:p>
    <w:p w:rsidR="00E867B8" w:rsidP="00E867B8" w:rsidRDefault="00E867B8" w14:paraId="1A3944A9" w14:textId="77777777">
      <w:pPr>
        <w:tabs>
          <w:tab w:val="left" w:pos="476"/>
        </w:tabs>
        <w:spacing w:before="9" w:line="240" w:lineRule="auto"/>
        <w:ind w:right="3461"/>
        <w:contextualSpacing/>
        <w:rPr>
          <w:rFonts w:ascii="Times New Roman" w:hAnsi="Times New Roman" w:cs="Times New Roman"/>
          <w:b/>
          <w:bCs/>
          <w:sz w:val="24"/>
          <w:szCs w:val="24"/>
        </w:rPr>
      </w:pPr>
    </w:p>
    <w:p w:rsidRPr="000C5569" w:rsidR="00E52E1C" w:rsidP="00E867B8" w:rsidRDefault="00E52E1C" w14:paraId="2A45C19D" w14:textId="4D21515E">
      <w:pPr>
        <w:tabs>
          <w:tab w:val="left" w:pos="476"/>
        </w:tabs>
        <w:spacing w:before="9" w:line="240" w:lineRule="auto"/>
        <w:ind w:right="3461"/>
        <w:contextualSpacing/>
        <w:rPr>
          <w:rFonts w:ascii="Times New Roman" w:hAnsi="Times New Roman" w:cs="Times New Roman"/>
          <w:b/>
          <w:bCs/>
          <w:sz w:val="24"/>
          <w:szCs w:val="24"/>
        </w:rPr>
      </w:pPr>
      <w:r w:rsidRPr="000C5569">
        <w:rPr>
          <w:rFonts w:ascii="Times New Roman" w:hAnsi="Times New Roman" w:cs="Times New Roman"/>
          <w:b/>
          <w:bCs/>
          <w:sz w:val="24"/>
          <w:szCs w:val="24"/>
        </w:rPr>
        <w:t>§ 2. Kultuuripreemiate komisjoni töökord</w:t>
      </w:r>
    </w:p>
    <w:p w:rsidR="00E52E1C" w:rsidP="00E867B8" w:rsidRDefault="00E52E1C" w14:paraId="51216EE3" w14:textId="77777777">
      <w:pPr>
        <w:pStyle w:val="Normaallaadveeb"/>
        <w:shd w:val="clear" w:color="auto" w:fill="FFFFFF"/>
        <w:spacing w:before="0" w:beforeAutospacing="0" w:after="0" w:afterAutospacing="0"/>
        <w:contextualSpacing/>
        <w:jc w:val="both"/>
        <w:rPr>
          <w:color w:val="202020"/>
        </w:rPr>
      </w:pPr>
      <w:r>
        <w:rPr>
          <w:color w:val="202020"/>
        </w:rPr>
        <w:t xml:space="preserve">(1) </w:t>
      </w:r>
      <w:r w:rsidRPr="009800AE">
        <w:rPr>
          <w:color w:val="202020"/>
        </w:rPr>
        <w:t>Komisjon on otsustusvõimeline, kui komisjoni istungist võtab osa kaks kolmandikku komisjoni liikmetest. Komisjon võtab otsuse preemiate määramiseks vastu istungil lihthäälteenamusega salajasel hääletusel.</w:t>
      </w:r>
    </w:p>
    <w:p w:rsidRPr="009800AE" w:rsidR="00E52E1C" w:rsidP="00E867B8" w:rsidRDefault="00E52E1C" w14:paraId="0AA7E5EA" w14:textId="77777777">
      <w:pPr>
        <w:pStyle w:val="Normaallaadveeb"/>
        <w:shd w:val="clear" w:color="auto" w:fill="FFFFFF"/>
        <w:spacing w:before="0" w:beforeAutospacing="0" w:after="0" w:afterAutospacing="0"/>
        <w:ind w:left="780"/>
        <w:contextualSpacing/>
        <w:jc w:val="both"/>
        <w:rPr>
          <w:color w:val="202020"/>
        </w:rPr>
      </w:pPr>
    </w:p>
    <w:p w:rsidR="00E52E1C" w:rsidP="00E867B8" w:rsidRDefault="00E52E1C" w14:paraId="662C079D" w14:textId="77777777">
      <w:pPr>
        <w:pStyle w:val="Normaallaadveeb"/>
        <w:shd w:val="clear" w:color="auto" w:fill="FFFFFF" w:themeFill="background1"/>
        <w:spacing w:before="0" w:beforeAutospacing="0" w:after="0" w:afterAutospacing="0"/>
        <w:contextualSpacing/>
        <w:jc w:val="both"/>
        <w:rPr>
          <w:color w:val="202020"/>
        </w:rPr>
      </w:pPr>
      <w:r w:rsidRPr="00EB710B">
        <w:rPr>
          <w:color w:val="202020"/>
        </w:rPr>
        <w:t>(2) Kui preemia kandidaatidest ükski ei saa lihthäälteenamust, korraldatakse enim poolthääli saanud kandidaatide vahel teine hääletusvoor. Kui ka teises hääletusvoorus ei õnnestu komisjonil otsust vastu võtta, otsustab komisjoni esimees või tema äraolekul teda asendav komisjoni liige, kas korraldada veel üks hääletusvoor, eelistada kindlat kandidaati, heita liisku või teha valdkonna eest vastutavale ministrile ettepanek jagada preemia mitme kandidaadi vahel.</w:t>
      </w:r>
    </w:p>
    <w:p w:rsidRPr="009800AE" w:rsidR="00E52E1C" w:rsidP="00E867B8" w:rsidRDefault="00E52E1C" w14:paraId="422D086C" w14:textId="77777777">
      <w:pPr>
        <w:pStyle w:val="Normaallaadveeb"/>
        <w:shd w:val="clear" w:color="auto" w:fill="FFFFFF"/>
        <w:spacing w:before="0" w:beforeAutospacing="0" w:after="0" w:afterAutospacing="0"/>
        <w:contextualSpacing/>
        <w:jc w:val="both"/>
        <w:rPr>
          <w:color w:val="202020"/>
        </w:rPr>
      </w:pPr>
    </w:p>
    <w:p w:rsidRPr="009800AE" w:rsidR="00E52E1C" w:rsidP="00E867B8" w:rsidRDefault="00E52E1C" w14:paraId="54A8F0C6" w14:textId="77777777">
      <w:pPr>
        <w:pStyle w:val="Normaallaadveeb"/>
        <w:shd w:val="clear" w:color="auto" w:fill="FFFFFF" w:themeFill="background1"/>
        <w:spacing w:before="0" w:beforeAutospacing="0" w:after="0" w:afterAutospacing="0"/>
        <w:contextualSpacing/>
        <w:jc w:val="both"/>
        <w:rPr>
          <w:color w:val="202020"/>
        </w:rPr>
      </w:pPr>
      <w:r w:rsidRPr="001D0C9C">
        <w:rPr>
          <w:bdr w:val="none" w:color="auto" w:sz="0" w:space="0" w:frame="1"/>
        </w:rPr>
        <w:t xml:space="preserve">(3) </w:t>
      </w:r>
      <w:r w:rsidRPr="009800AE">
        <w:rPr>
          <w:color w:val="202020"/>
        </w:rPr>
        <w:t xml:space="preserve">Kui komisjoni liige on preemia kandidaadiks, ei osale ta sellel aastal vastava preemia osas komisjoni töös. </w:t>
      </w:r>
    </w:p>
    <w:p w:rsidR="00E52E1C" w:rsidP="00E867B8" w:rsidRDefault="00E52E1C" w14:paraId="7029B817" w14:textId="77777777">
      <w:pPr>
        <w:pStyle w:val="Normaallaadveeb"/>
        <w:shd w:val="clear" w:color="auto" w:fill="FFFFFF"/>
        <w:spacing w:before="0" w:beforeAutospacing="0" w:after="0" w:afterAutospacing="0"/>
        <w:contextualSpacing/>
        <w:jc w:val="both"/>
        <w:rPr>
          <w:color w:val="0061AA"/>
          <w:bdr w:val="none" w:color="auto" w:sz="0" w:space="0" w:frame="1"/>
        </w:rPr>
      </w:pPr>
      <w:bookmarkStart w:name="para5lg4" w:id="15"/>
      <w:r w:rsidRPr="009800AE">
        <w:rPr>
          <w:color w:val="0061AA"/>
          <w:bdr w:val="none" w:color="auto" w:sz="0" w:space="0" w:frame="1"/>
        </w:rPr>
        <w:t>  </w:t>
      </w:r>
      <w:bookmarkEnd w:id="15"/>
    </w:p>
    <w:p w:rsidRPr="009800AE" w:rsidR="00E52E1C" w:rsidP="00E867B8" w:rsidRDefault="00E52E1C" w14:paraId="0B88343C" w14:textId="77777777">
      <w:pPr>
        <w:pStyle w:val="Normaallaadveeb"/>
        <w:shd w:val="clear" w:color="auto" w:fill="FFFFFF"/>
        <w:spacing w:before="0" w:beforeAutospacing="0" w:after="0" w:afterAutospacing="0"/>
        <w:contextualSpacing/>
        <w:jc w:val="both"/>
        <w:rPr>
          <w:color w:val="202020"/>
        </w:rPr>
      </w:pPr>
      <w:r>
        <w:rPr>
          <w:color w:val="202020"/>
        </w:rPr>
        <w:t xml:space="preserve">(4) </w:t>
      </w:r>
      <w:r w:rsidRPr="009800AE">
        <w:rPr>
          <w:color w:val="202020"/>
        </w:rPr>
        <w:t>Kui komisjoni liige võib preemia kandidaadi suhtes olla erapoolik või esineb huvide konflikt, taandab ta ennast sellele kandidaadile preemia määramise arutelust ja hääletamisest.</w:t>
      </w:r>
    </w:p>
    <w:p w:rsidR="00E52E1C" w:rsidP="00E867B8" w:rsidRDefault="00E52E1C" w14:paraId="0348883D" w14:textId="77777777">
      <w:pPr>
        <w:pStyle w:val="Normaallaadveeb"/>
        <w:shd w:val="clear" w:color="auto" w:fill="FFFFFF"/>
        <w:spacing w:before="0" w:beforeAutospacing="0" w:after="0" w:afterAutospacing="0"/>
        <w:ind w:left="-124"/>
        <w:contextualSpacing/>
        <w:jc w:val="both"/>
        <w:rPr>
          <w:color w:val="202020"/>
        </w:rPr>
      </w:pPr>
    </w:p>
    <w:p w:rsidRPr="009800AE" w:rsidR="00E52E1C" w:rsidP="00E867B8" w:rsidRDefault="00E52E1C" w14:paraId="109F469C" w14:textId="77777777">
      <w:pPr>
        <w:pStyle w:val="Normaallaadveeb"/>
        <w:shd w:val="clear" w:color="auto" w:fill="FFFFFF"/>
        <w:spacing w:before="0" w:beforeAutospacing="0" w:after="0" w:afterAutospacing="0"/>
        <w:ind w:left="-4"/>
        <w:contextualSpacing/>
        <w:jc w:val="both"/>
        <w:rPr>
          <w:color w:val="202020"/>
        </w:rPr>
      </w:pPr>
      <w:r>
        <w:rPr>
          <w:color w:val="202020"/>
        </w:rPr>
        <w:t xml:space="preserve">(5) </w:t>
      </w:r>
      <w:r w:rsidRPr="009800AE">
        <w:rPr>
          <w:color w:val="202020"/>
        </w:rPr>
        <w:t xml:space="preserve">Kui komisjoni liige ei osale lõigete 3 ja 4 alusel preemiate hindamisel, arvestatakse </w:t>
      </w:r>
      <w:r>
        <w:rPr>
          <w:color w:val="202020"/>
        </w:rPr>
        <w:t xml:space="preserve">   </w:t>
      </w:r>
      <w:r w:rsidRPr="009800AE">
        <w:rPr>
          <w:color w:val="202020"/>
        </w:rPr>
        <w:t xml:space="preserve">lihthäälteenamus vastavalt hääleõiguslike komisjoni liikmete arvule. </w:t>
      </w:r>
    </w:p>
    <w:p w:rsidR="00E52E1C" w:rsidP="00E867B8" w:rsidRDefault="00E52E1C" w14:paraId="496475DD" w14:textId="77777777">
      <w:pPr>
        <w:pStyle w:val="Normaallaadveeb"/>
        <w:shd w:val="clear" w:color="auto" w:fill="FFFFFF"/>
        <w:spacing w:before="0" w:beforeAutospacing="0" w:after="0" w:afterAutospacing="0"/>
        <w:ind w:left="-124"/>
        <w:contextualSpacing/>
        <w:jc w:val="both"/>
        <w:rPr>
          <w:color w:val="202020"/>
        </w:rPr>
      </w:pPr>
    </w:p>
    <w:p w:rsidRPr="001D0C9C" w:rsidR="00E52E1C" w:rsidP="00E867B8" w:rsidRDefault="00E52E1C" w14:paraId="2E0A69B1" w14:textId="579CA3AD">
      <w:pPr>
        <w:pStyle w:val="Normaallaadveeb"/>
        <w:shd w:val="clear" w:color="auto" w:fill="FFFFFF"/>
        <w:spacing w:before="0" w:beforeAutospacing="0" w:after="0" w:afterAutospacing="0"/>
        <w:ind w:left="-4"/>
        <w:contextualSpacing/>
        <w:jc w:val="both"/>
        <w:rPr>
          <w:color w:val="202020"/>
        </w:rPr>
      </w:pPr>
      <w:r w:rsidRPr="5A2647E6">
        <w:rPr>
          <w:color w:val="202020"/>
        </w:rPr>
        <w:t>(</w:t>
      </w:r>
      <w:r w:rsidR="00A4274E">
        <w:rPr>
          <w:color w:val="202020"/>
        </w:rPr>
        <w:t>6</w:t>
      </w:r>
      <w:r w:rsidRPr="5A2647E6">
        <w:rPr>
          <w:color w:val="202020"/>
        </w:rPr>
        <w:t>) Komisjoni esimehe äraolekul või juhul, kui tal on huvide konflikt lõigete 3 ja 4 alusel, asendab teda komisjoni vanim hääleõiguslik liige.</w:t>
      </w:r>
    </w:p>
    <w:p w:rsidR="00E52E1C" w:rsidP="00E867B8" w:rsidRDefault="00E52E1C" w14:paraId="60856CF0" w14:textId="77777777">
      <w:pPr>
        <w:pStyle w:val="Normaallaadveeb"/>
        <w:shd w:val="clear" w:color="auto" w:fill="FFFFFF" w:themeFill="background1"/>
        <w:spacing w:before="0" w:beforeAutospacing="0" w:after="0" w:afterAutospacing="0"/>
        <w:ind w:left="-4"/>
        <w:contextualSpacing/>
        <w:jc w:val="both"/>
        <w:rPr>
          <w:color w:val="202020"/>
        </w:rPr>
      </w:pPr>
    </w:p>
    <w:p w:rsidRPr="00A4274E" w:rsidR="00E52E1C" w:rsidP="00E867B8" w:rsidRDefault="00E52E1C" w14:paraId="18FA0F75" w14:textId="67E0C565">
      <w:pPr>
        <w:tabs>
          <w:tab w:val="left" w:pos="476"/>
        </w:tabs>
        <w:spacing w:before="9" w:line="240" w:lineRule="auto"/>
        <w:ind w:right="3461"/>
        <w:contextualSpacing/>
        <w:jc w:val="both"/>
        <w:rPr>
          <w:rFonts w:ascii="Times New Roman" w:hAnsi="Times New Roman" w:cs="Times New Roman"/>
          <w:sz w:val="24"/>
          <w:szCs w:val="24"/>
        </w:rPr>
      </w:pPr>
      <w:r w:rsidRPr="000C5569">
        <w:rPr>
          <w:rFonts w:ascii="Times New Roman" w:hAnsi="Times New Roman" w:cs="Times New Roman"/>
          <w:sz w:val="24"/>
          <w:szCs w:val="24"/>
        </w:rPr>
        <w:t>(</w:t>
      </w:r>
      <w:r w:rsidR="00A4274E">
        <w:rPr>
          <w:rFonts w:ascii="Times New Roman" w:hAnsi="Times New Roman" w:cs="Times New Roman"/>
          <w:sz w:val="24"/>
          <w:szCs w:val="24"/>
        </w:rPr>
        <w:t>7</w:t>
      </w:r>
      <w:r w:rsidRPr="000C5569">
        <w:rPr>
          <w:rFonts w:ascii="Times New Roman" w:hAnsi="Times New Roman" w:cs="Times New Roman"/>
          <w:sz w:val="24"/>
          <w:szCs w:val="24"/>
        </w:rPr>
        <w:t>) Komisjoni teenindab Kultuuriministeerium.</w:t>
      </w:r>
    </w:p>
    <w:p w:rsidRPr="007F5FC4" w:rsidR="00E52E1C" w:rsidP="00E867B8" w:rsidRDefault="00E52E1C" w14:paraId="4C2FC3F6" w14:textId="77777777">
      <w:pPr>
        <w:pStyle w:val="Kehatekst"/>
        <w:spacing w:before="195"/>
        <w:ind w:left="0"/>
        <w:contextualSpacing/>
        <w:jc w:val="both"/>
        <w:rPr>
          <w:b/>
          <w:bCs/>
          <w:sz w:val="24"/>
          <w:szCs w:val="24"/>
        </w:rPr>
      </w:pPr>
      <w:r w:rsidRPr="007F5FC4">
        <w:rPr>
          <w:b/>
          <w:bCs/>
          <w:sz w:val="24"/>
          <w:szCs w:val="24"/>
        </w:rPr>
        <w:t xml:space="preserve">§ </w:t>
      </w:r>
      <w:r>
        <w:rPr>
          <w:b/>
          <w:bCs/>
          <w:sz w:val="24"/>
          <w:szCs w:val="24"/>
        </w:rPr>
        <w:t>3</w:t>
      </w:r>
      <w:r w:rsidRPr="007F5FC4">
        <w:rPr>
          <w:b/>
          <w:bCs/>
          <w:sz w:val="24"/>
          <w:szCs w:val="24"/>
        </w:rPr>
        <w:t>. Preemiate määramine ja üleandmine </w:t>
      </w:r>
    </w:p>
    <w:p w:rsidR="00E867B8" w:rsidP="00E867B8" w:rsidRDefault="00E867B8" w14:paraId="3629B8E7" w14:textId="77777777">
      <w:pPr>
        <w:pStyle w:val="Kehatekst"/>
        <w:spacing w:before="195"/>
        <w:ind w:left="0"/>
        <w:contextualSpacing/>
        <w:rPr>
          <w:sz w:val="24"/>
          <w:szCs w:val="24"/>
        </w:rPr>
      </w:pPr>
    </w:p>
    <w:p w:rsidRPr="007F5FC4" w:rsidR="00E52E1C" w:rsidP="00E867B8" w:rsidRDefault="00E52E1C" w14:paraId="5F7D80A5" w14:textId="77777777">
      <w:pPr>
        <w:pStyle w:val="Kehatekst"/>
        <w:spacing w:before="195"/>
        <w:ind w:left="0"/>
        <w:contextualSpacing/>
        <w:rPr>
          <w:sz w:val="24"/>
          <w:szCs w:val="24"/>
        </w:rPr>
      </w:pPr>
      <w:r w:rsidRPr="007F5FC4">
        <w:rPr>
          <w:sz w:val="24"/>
          <w:szCs w:val="24"/>
        </w:rPr>
        <w:t>(1) Preemiad määrab Vabariigi Valitsus kultuuriministri esildisel komisjoni ettepanekute alusel. </w:t>
      </w:r>
    </w:p>
    <w:p w:rsidR="00E867B8" w:rsidP="00E867B8" w:rsidRDefault="00E867B8" w14:paraId="1FA659F0" w14:textId="77777777">
      <w:pPr>
        <w:pStyle w:val="Kehatekst"/>
        <w:spacing w:before="195"/>
        <w:ind w:left="0"/>
        <w:contextualSpacing/>
        <w:rPr>
          <w:sz w:val="24"/>
          <w:szCs w:val="24"/>
        </w:rPr>
      </w:pPr>
    </w:p>
    <w:p w:rsidRPr="007F5FC4" w:rsidR="00E52E1C" w:rsidP="00E867B8" w:rsidRDefault="00E52E1C" w14:paraId="6CBD1055" w14:textId="77777777">
      <w:pPr>
        <w:pStyle w:val="Kehatekst"/>
        <w:spacing w:before="195"/>
        <w:ind w:left="0"/>
        <w:contextualSpacing/>
        <w:rPr>
          <w:sz w:val="24"/>
          <w:szCs w:val="24"/>
        </w:rPr>
      </w:pPr>
      <w:r w:rsidRPr="007F5FC4">
        <w:rPr>
          <w:sz w:val="24"/>
          <w:szCs w:val="24"/>
        </w:rPr>
        <w:t>(2) Preemiad antakse üle Eesti Vabariigi aastapäeva tähistamise raames.  </w:t>
      </w:r>
    </w:p>
    <w:p w:rsidRPr="00766D2F" w:rsidR="00E867B8" w:rsidP="00E867B8" w:rsidRDefault="00E867B8" w14:paraId="354F80FF" w14:textId="77777777">
      <w:pPr>
        <w:pStyle w:val="Pealkiri"/>
        <w:ind w:right="499"/>
        <w:contextualSpacing/>
        <w:jc w:val="right"/>
        <w:rPr>
          <w:b w:val="0"/>
          <w:bCs w:val="0"/>
          <w:sz w:val="24"/>
          <w:szCs w:val="24"/>
        </w:rPr>
      </w:pPr>
      <w:r w:rsidRPr="00766D2F">
        <w:rPr>
          <w:b w:val="0"/>
          <w:bCs w:val="0"/>
          <w:sz w:val="24"/>
          <w:szCs w:val="24"/>
        </w:rPr>
        <w:lastRenderedPageBreak/>
        <w:t xml:space="preserve">Seletuskirja lisa 2 </w:t>
      </w:r>
    </w:p>
    <w:p w:rsidRPr="00766D2F" w:rsidR="00E867B8" w:rsidP="00E867B8" w:rsidRDefault="00E867B8" w14:paraId="46149173" w14:textId="77777777">
      <w:pPr>
        <w:pStyle w:val="Pealkiri"/>
        <w:ind w:left="720" w:right="499" w:firstLine="0"/>
        <w:contextualSpacing/>
        <w:jc w:val="right"/>
        <w:rPr>
          <w:b w:val="0"/>
          <w:bCs w:val="0"/>
          <w:sz w:val="24"/>
          <w:szCs w:val="24"/>
        </w:rPr>
      </w:pPr>
      <w:r w:rsidRPr="00766D2F">
        <w:rPr>
          <w:b w:val="0"/>
          <w:bCs w:val="0"/>
          <w:sz w:val="24"/>
          <w:szCs w:val="24"/>
        </w:rPr>
        <w:t>KAVAND</w:t>
      </w:r>
    </w:p>
    <w:p w:rsidR="006C4994" w:rsidP="00E867B8" w:rsidRDefault="006C4994" w14:paraId="3FB05637" w14:textId="77777777">
      <w:pPr>
        <w:pStyle w:val="Pealkiri"/>
        <w:contextualSpacing/>
        <w:jc w:val="center"/>
        <w:rPr>
          <w:sz w:val="28"/>
          <w:szCs w:val="28"/>
        </w:rPr>
      </w:pPr>
    </w:p>
    <w:p w:rsidRPr="005A6CF1" w:rsidR="00E867B8" w:rsidP="00E867B8" w:rsidRDefault="00E867B8" w14:paraId="1E1CC850" w14:textId="2FDCAB9C">
      <w:pPr>
        <w:pStyle w:val="Pealkiri"/>
        <w:contextualSpacing/>
        <w:jc w:val="center"/>
        <w:rPr>
          <w:sz w:val="28"/>
          <w:szCs w:val="28"/>
        </w:rPr>
      </w:pPr>
      <w:r w:rsidRPr="005A6CF1">
        <w:rPr>
          <w:sz w:val="28"/>
          <w:szCs w:val="28"/>
        </w:rPr>
        <w:t xml:space="preserve">Riiklike spordipreemiate </w:t>
      </w:r>
      <w:r w:rsidRPr="00766D2F">
        <w:rPr>
          <w:color w:val="000000" w:themeColor="text1"/>
          <w:sz w:val="28"/>
          <w:szCs w:val="28"/>
        </w:rPr>
        <w:t>määramise</w:t>
      </w:r>
      <w:r w:rsidRPr="00766D2F">
        <w:rPr>
          <w:color w:val="000000" w:themeColor="text1"/>
          <w:spacing w:val="-12"/>
          <w:sz w:val="28"/>
          <w:szCs w:val="28"/>
        </w:rPr>
        <w:t xml:space="preserve"> </w:t>
      </w:r>
      <w:r w:rsidRPr="00766D2F">
        <w:rPr>
          <w:color w:val="000000" w:themeColor="text1"/>
          <w:sz w:val="28"/>
          <w:szCs w:val="28"/>
        </w:rPr>
        <w:t xml:space="preserve">ning tagasinõudmise </w:t>
      </w:r>
      <w:r w:rsidRPr="4BE4325E">
        <w:rPr>
          <w:sz w:val="28"/>
          <w:szCs w:val="28"/>
        </w:rPr>
        <w:t xml:space="preserve"> </w:t>
      </w:r>
      <w:r w:rsidRPr="005A6CF1">
        <w:rPr>
          <w:sz w:val="28"/>
          <w:szCs w:val="28"/>
        </w:rPr>
        <w:t>tingimused</w:t>
      </w:r>
      <w:r w:rsidRPr="005A6CF1">
        <w:rPr>
          <w:spacing w:val="-12"/>
          <w:sz w:val="28"/>
          <w:szCs w:val="28"/>
        </w:rPr>
        <w:t xml:space="preserve"> </w:t>
      </w:r>
      <w:r w:rsidRPr="005A6CF1">
        <w:rPr>
          <w:sz w:val="28"/>
          <w:szCs w:val="28"/>
        </w:rPr>
        <w:t>ja</w:t>
      </w:r>
      <w:r w:rsidRPr="005A6CF1">
        <w:rPr>
          <w:spacing w:val="-11"/>
          <w:sz w:val="28"/>
          <w:szCs w:val="28"/>
        </w:rPr>
        <w:t xml:space="preserve"> </w:t>
      </w:r>
      <w:r w:rsidRPr="005A6CF1">
        <w:rPr>
          <w:sz w:val="28"/>
          <w:szCs w:val="28"/>
        </w:rPr>
        <w:t>kord</w:t>
      </w:r>
    </w:p>
    <w:p w:rsidR="00E867B8" w:rsidP="00E867B8" w:rsidRDefault="00E867B8" w14:paraId="513D6F3E" w14:textId="77777777">
      <w:pPr>
        <w:pStyle w:val="Kehatekst"/>
        <w:spacing w:before="0"/>
        <w:ind w:left="0"/>
        <w:contextualSpacing/>
      </w:pPr>
    </w:p>
    <w:p w:rsidR="00E867B8" w:rsidP="00E867B8" w:rsidRDefault="00E867B8" w14:paraId="3CE1709F" w14:textId="77777777">
      <w:pPr>
        <w:pStyle w:val="Kehatekst"/>
        <w:spacing w:before="0"/>
        <w:ind w:left="0"/>
        <w:contextualSpacing/>
      </w:pPr>
    </w:p>
    <w:p w:rsidRPr="00E867B8" w:rsidR="00E867B8" w:rsidP="00E867B8" w:rsidRDefault="00E867B8" w14:paraId="329CB3BC" w14:textId="37946003">
      <w:pPr>
        <w:pStyle w:val="Kehatekst"/>
        <w:spacing w:before="0"/>
        <w:ind w:left="0"/>
        <w:contextualSpacing/>
        <w:jc w:val="both"/>
        <w:rPr>
          <w:spacing w:val="-2"/>
          <w:sz w:val="24"/>
          <w:szCs w:val="24"/>
        </w:rPr>
      </w:pPr>
      <w:r w:rsidRPr="009800AE">
        <w:rPr>
          <w:sz w:val="24"/>
          <w:szCs w:val="24"/>
        </w:rPr>
        <w:t>Määrus</w:t>
      </w:r>
      <w:r w:rsidRPr="009800AE">
        <w:rPr>
          <w:spacing w:val="-10"/>
          <w:sz w:val="24"/>
          <w:szCs w:val="24"/>
        </w:rPr>
        <w:t xml:space="preserve"> </w:t>
      </w:r>
      <w:r w:rsidRPr="009800AE">
        <w:rPr>
          <w:sz w:val="24"/>
          <w:szCs w:val="24"/>
        </w:rPr>
        <w:t>kehtestatakse spordiseaduse</w:t>
      </w:r>
      <w:r w:rsidRPr="009800AE">
        <w:rPr>
          <w:spacing w:val="-8"/>
          <w:sz w:val="24"/>
          <w:szCs w:val="24"/>
        </w:rPr>
        <w:t xml:space="preserve"> </w:t>
      </w:r>
      <w:r w:rsidRPr="009800AE">
        <w:rPr>
          <w:sz w:val="24"/>
          <w:szCs w:val="24"/>
        </w:rPr>
        <w:t>§</w:t>
      </w:r>
      <w:r w:rsidRPr="009800AE">
        <w:rPr>
          <w:spacing w:val="-8"/>
          <w:sz w:val="24"/>
          <w:szCs w:val="24"/>
        </w:rPr>
        <w:t xml:space="preserve"> </w:t>
      </w:r>
      <w:r w:rsidRPr="009800AE">
        <w:rPr>
          <w:sz w:val="24"/>
          <w:szCs w:val="24"/>
        </w:rPr>
        <w:t>10 lõike</w:t>
      </w:r>
      <w:r w:rsidRPr="009800AE">
        <w:rPr>
          <w:spacing w:val="-9"/>
          <w:sz w:val="24"/>
          <w:szCs w:val="24"/>
        </w:rPr>
        <w:t xml:space="preserve"> </w:t>
      </w:r>
      <w:r w:rsidRPr="009800AE">
        <w:rPr>
          <w:sz w:val="24"/>
          <w:szCs w:val="24"/>
        </w:rPr>
        <w:t>2</w:t>
      </w:r>
      <w:r w:rsidRPr="009800AE">
        <w:rPr>
          <w:spacing w:val="-9"/>
          <w:sz w:val="24"/>
          <w:szCs w:val="24"/>
        </w:rPr>
        <w:t xml:space="preserve"> </w:t>
      </w:r>
      <w:r w:rsidRPr="009800AE">
        <w:rPr>
          <w:spacing w:val="-2"/>
          <w:sz w:val="24"/>
          <w:szCs w:val="24"/>
        </w:rPr>
        <w:t>alusel.</w:t>
      </w:r>
    </w:p>
    <w:p w:rsidRPr="00E867B8" w:rsidR="00E867B8" w:rsidP="00E867B8" w:rsidRDefault="00E867B8" w14:paraId="40A8062B" w14:textId="77777777">
      <w:pPr>
        <w:pStyle w:val="Pealkiri1"/>
        <w:spacing w:before="296" w:line="240" w:lineRule="auto"/>
        <w:contextualSpacing/>
        <w:jc w:val="both"/>
        <w:rPr>
          <w:rFonts w:ascii="Times New Roman" w:hAnsi="Times New Roman" w:cs="Times New Roman"/>
          <w:b/>
          <w:bCs/>
          <w:sz w:val="24"/>
          <w:szCs w:val="24"/>
        </w:rPr>
      </w:pPr>
      <w:r w:rsidRPr="00E867B8">
        <w:rPr>
          <w:rFonts w:ascii="Times New Roman" w:hAnsi="Times New Roman" w:cs="Times New Roman"/>
          <w:b/>
          <w:bCs/>
          <w:color w:val="000000" w:themeColor="text1"/>
          <w:sz w:val="24"/>
          <w:szCs w:val="24"/>
        </w:rPr>
        <w:t>§</w:t>
      </w:r>
      <w:r w:rsidRPr="00E867B8">
        <w:rPr>
          <w:rFonts w:ascii="Times New Roman" w:hAnsi="Times New Roman" w:cs="Times New Roman"/>
          <w:b/>
          <w:bCs/>
          <w:color w:val="000000" w:themeColor="text1"/>
          <w:spacing w:val="-3"/>
          <w:sz w:val="24"/>
          <w:szCs w:val="24"/>
        </w:rPr>
        <w:t xml:space="preserve"> </w:t>
      </w:r>
      <w:r w:rsidRPr="00E867B8">
        <w:rPr>
          <w:rFonts w:ascii="Times New Roman" w:hAnsi="Times New Roman" w:cs="Times New Roman"/>
          <w:b/>
          <w:bCs/>
          <w:color w:val="000000" w:themeColor="text1"/>
          <w:sz w:val="24"/>
          <w:szCs w:val="24"/>
        </w:rPr>
        <w:t>1.</w:t>
      </w:r>
      <w:r w:rsidRPr="00E867B8">
        <w:rPr>
          <w:rFonts w:ascii="Times New Roman" w:hAnsi="Times New Roman" w:cs="Times New Roman"/>
          <w:b/>
          <w:bCs/>
          <w:color w:val="000000" w:themeColor="text1"/>
          <w:spacing w:val="-2"/>
          <w:sz w:val="24"/>
          <w:szCs w:val="24"/>
        </w:rPr>
        <w:t xml:space="preserve"> </w:t>
      </w:r>
      <w:r w:rsidRPr="00E867B8">
        <w:rPr>
          <w:rFonts w:ascii="Times New Roman" w:hAnsi="Times New Roman" w:cs="Times New Roman"/>
          <w:b/>
          <w:bCs/>
          <w:color w:val="000000" w:themeColor="text1"/>
          <w:sz w:val="24"/>
          <w:szCs w:val="24"/>
        </w:rPr>
        <w:t>Riiklik</w:t>
      </w:r>
      <w:r w:rsidRPr="00E867B8">
        <w:rPr>
          <w:rFonts w:ascii="Times New Roman" w:hAnsi="Times New Roman" w:cs="Times New Roman"/>
          <w:b/>
          <w:bCs/>
          <w:color w:val="000000" w:themeColor="text1"/>
          <w:spacing w:val="-2"/>
          <w:sz w:val="24"/>
          <w:szCs w:val="24"/>
        </w:rPr>
        <w:t xml:space="preserve"> spordipreemia</w:t>
      </w:r>
    </w:p>
    <w:p w:rsidR="00E867B8" w:rsidP="00E867B8" w:rsidRDefault="00E867B8" w14:paraId="5A86BA98" w14:textId="77777777">
      <w:pPr>
        <w:tabs>
          <w:tab w:val="left" w:pos="493"/>
        </w:tabs>
        <w:spacing w:before="172" w:line="240" w:lineRule="auto"/>
        <w:contextualSpacing/>
        <w:jc w:val="both"/>
        <w:rPr>
          <w:rFonts w:ascii="Times New Roman" w:hAnsi="Times New Roman" w:cs="Times New Roman"/>
          <w:sz w:val="24"/>
          <w:szCs w:val="24"/>
        </w:rPr>
      </w:pPr>
      <w:r w:rsidRPr="00E867B8">
        <w:rPr>
          <w:rFonts w:ascii="Times New Roman" w:hAnsi="Times New Roman" w:cs="Times New Roman"/>
          <w:sz w:val="24"/>
          <w:szCs w:val="24"/>
        </w:rPr>
        <w:t>(1) Riiklikke</w:t>
      </w:r>
      <w:r w:rsidRPr="00E867B8">
        <w:rPr>
          <w:rFonts w:ascii="Times New Roman" w:hAnsi="Times New Roman" w:cs="Times New Roman"/>
          <w:spacing w:val="-9"/>
          <w:sz w:val="24"/>
          <w:szCs w:val="24"/>
        </w:rPr>
        <w:t xml:space="preserve"> </w:t>
      </w:r>
      <w:r w:rsidRPr="00E867B8">
        <w:rPr>
          <w:rFonts w:ascii="Times New Roman" w:hAnsi="Times New Roman" w:cs="Times New Roman"/>
          <w:sz w:val="24"/>
          <w:szCs w:val="24"/>
        </w:rPr>
        <w:t>spordipreemiaid</w:t>
      </w:r>
      <w:r w:rsidRPr="00E867B8">
        <w:rPr>
          <w:rFonts w:ascii="Times New Roman" w:hAnsi="Times New Roman" w:cs="Times New Roman"/>
          <w:spacing w:val="-8"/>
          <w:sz w:val="24"/>
          <w:szCs w:val="24"/>
        </w:rPr>
        <w:t xml:space="preserve"> </w:t>
      </w:r>
      <w:r w:rsidRPr="00E867B8">
        <w:rPr>
          <w:rFonts w:ascii="Times New Roman" w:hAnsi="Times New Roman" w:cs="Times New Roman"/>
          <w:sz w:val="24"/>
          <w:szCs w:val="24"/>
        </w:rPr>
        <w:t>(edaspidi</w:t>
      </w:r>
      <w:r w:rsidRPr="00E867B8">
        <w:rPr>
          <w:rFonts w:ascii="Times New Roman" w:hAnsi="Times New Roman" w:cs="Times New Roman"/>
          <w:spacing w:val="-8"/>
          <w:sz w:val="24"/>
          <w:szCs w:val="24"/>
        </w:rPr>
        <w:t xml:space="preserve"> </w:t>
      </w:r>
      <w:r w:rsidRPr="00E867B8">
        <w:rPr>
          <w:rFonts w:ascii="Times New Roman" w:hAnsi="Times New Roman" w:cs="Times New Roman"/>
          <w:i/>
          <w:sz w:val="24"/>
          <w:szCs w:val="24"/>
        </w:rPr>
        <w:t>preemia</w:t>
      </w:r>
      <w:r w:rsidRPr="00E867B8">
        <w:rPr>
          <w:rFonts w:ascii="Times New Roman" w:hAnsi="Times New Roman" w:cs="Times New Roman"/>
          <w:sz w:val="24"/>
          <w:szCs w:val="24"/>
        </w:rPr>
        <w:t>)</w:t>
      </w:r>
      <w:r w:rsidRPr="00E867B8">
        <w:rPr>
          <w:rFonts w:ascii="Times New Roman" w:hAnsi="Times New Roman" w:cs="Times New Roman"/>
          <w:spacing w:val="-8"/>
          <w:sz w:val="24"/>
          <w:szCs w:val="24"/>
        </w:rPr>
        <w:t xml:space="preserve"> </w:t>
      </w:r>
      <w:r w:rsidRPr="00E867B8">
        <w:rPr>
          <w:rFonts w:ascii="Times New Roman" w:hAnsi="Times New Roman" w:cs="Times New Roman"/>
          <w:sz w:val="24"/>
          <w:szCs w:val="24"/>
        </w:rPr>
        <w:t>määratakse</w:t>
      </w:r>
      <w:r w:rsidRPr="00E867B8">
        <w:rPr>
          <w:rFonts w:ascii="Times New Roman" w:hAnsi="Times New Roman" w:cs="Times New Roman"/>
          <w:spacing w:val="-8"/>
          <w:sz w:val="24"/>
          <w:szCs w:val="24"/>
        </w:rPr>
        <w:t xml:space="preserve"> </w:t>
      </w:r>
      <w:r w:rsidRPr="00E867B8">
        <w:rPr>
          <w:rFonts w:ascii="Times New Roman" w:hAnsi="Times New Roman" w:cs="Times New Roman"/>
          <w:sz w:val="24"/>
          <w:szCs w:val="24"/>
        </w:rPr>
        <w:t>väljapaistvate</w:t>
      </w:r>
      <w:r w:rsidRPr="00E867B8">
        <w:rPr>
          <w:rFonts w:ascii="Times New Roman" w:hAnsi="Times New Roman" w:cs="Times New Roman"/>
          <w:spacing w:val="-9"/>
          <w:sz w:val="24"/>
          <w:szCs w:val="24"/>
        </w:rPr>
        <w:t xml:space="preserve"> sportlike </w:t>
      </w:r>
      <w:r w:rsidRPr="00E867B8">
        <w:rPr>
          <w:rFonts w:ascii="Times New Roman" w:hAnsi="Times New Roman" w:cs="Times New Roman"/>
          <w:sz w:val="24"/>
          <w:szCs w:val="24"/>
        </w:rPr>
        <w:t>saavutuste</w:t>
      </w:r>
      <w:r w:rsidRPr="00E867B8">
        <w:rPr>
          <w:rFonts w:ascii="Times New Roman" w:hAnsi="Times New Roman" w:cs="Times New Roman"/>
          <w:spacing w:val="-8"/>
          <w:sz w:val="24"/>
          <w:szCs w:val="24"/>
        </w:rPr>
        <w:t xml:space="preserve"> </w:t>
      </w:r>
      <w:r w:rsidRPr="00E867B8">
        <w:rPr>
          <w:rFonts w:ascii="Times New Roman" w:hAnsi="Times New Roman" w:cs="Times New Roman"/>
          <w:sz w:val="24"/>
          <w:szCs w:val="24"/>
        </w:rPr>
        <w:t>eest</w:t>
      </w:r>
      <w:r w:rsidRPr="00E867B8">
        <w:rPr>
          <w:rFonts w:ascii="Times New Roman" w:hAnsi="Times New Roman" w:cs="Times New Roman"/>
          <w:spacing w:val="-8"/>
          <w:sz w:val="24"/>
          <w:szCs w:val="24"/>
        </w:rPr>
        <w:t>.</w:t>
      </w:r>
    </w:p>
    <w:p w:rsidR="00E867B8" w:rsidP="00E867B8" w:rsidRDefault="00E867B8" w14:paraId="13ACE4DB" w14:textId="77777777">
      <w:pPr>
        <w:tabs>
          <w:tab w:val="left" w:pos="493"/>
        </w:tabs>
        <w:spacing w:before="172" w:line="240" w:lineRule="auto"/>
        <w:contextualSpacing/>
        <w:jc w:val="both"/>
        <w:rPr>
          <w:rFonts w:ascii="Times New Roman" w:hAnsi="Times New Roman" w:cs="Times New Roman"/>
          <w:sz w:val="24"/>
          <w:szCs w:val="24"/>
        </w:rPr>
      </w:pPr>
    </w:p>
    <w:p w:rsidRPr="00E867B8" w:rsidR="00E867B8" w:rsidP="00E867B8" w:rsidRDefault="00E867B8" w14:paraId="18023C86" w14:textId="7DB13E38">
      <w:pPr>
        <w:tabs>
          <w:tab w:val="left" w:pos="493"/>
        </w:tabs>
        <w:spacing w:before="172" w:line="240" w:lineRule="auto"/>
        <w:contextualSpacing/>
        <w:jc w:val="both"/>
        <w:rPr>
          <w:rFonts w:ascii="Times New Roman" w:hAnsi="Times New Roman" w:cs="Times New Roman"/>
          <w:sz w:val="24"/>
          <w:szCs w:val="24"/>
        </w:rPr>
      </w:pPr>
      <w:r w:rsidRPr="00E867B8">
        <w:rPr>
          <w:rFonts w:ascii="Times New Roman" w:hAnsi="Times New Roman" w:cs="Times New Roman"/>
          <w:sz w:val="24"/>
          <w:szCs w:val="24"/>
        </w:rPr>
        <w:t>(2) Elutööpreemia määratakse füüsilisele isikule, kelle aastatepikkune panus Eesti sporti on pälvinud avalikkuse kõrge hinnangu ja kelle elutöö on olnud eeskujuks noorele põlvkonnale.</w:t>
      </w:r>
    </w:p>
    <w:p w:rsidR="00E867B8" w:rsidP="00E867B8" w:rsidRDefault="00E867B8" w14:paraId="6F5180F9" w14:textId="77777777">
      <w:pPr>
        <w:tabs>
          <w:tab w:val="left" w:pos="493"/>
        </w:tabs>
        <w:spacing w:before="200" w:line="240" w:lineRule="auto"/>
        <w:ind w:right="504"/>
        <w:contextualSpacing/>
        <w:jc w:val="both"/>
        <w:rPr>
          <w:rFonts w:ascii="Times New Roman" w:hAnsi="Times New Roman" w:cs="Times New Roman"/>
          <w:sz w:val="24"/>
          <w:szCs w:val="24"/>
        </w:rPr>
      </w:pPr>
    </w:p>
    <w:p w:rsidRPr="00E867B8" w:rsidR="00E867B8" w:rsidP="00E867B8" w:rsidRDefault="00E867B8" w14:paraId="28D8B26E" w14:textId="6AD4586F">
      <w:pPr>
        <w:tabs>
          <w:tab w:val="left" w:pos="493"/>
        </w:tabs>
        <w:spacing w:before="200" w:line="240" w:lineRule="auto"/>
        <w:ind w:right="504"/>
        <w:contextualSpacing/>
        <w:jc w:val="both"/>
        <w:rPr>
          <w:rFonts w:ascii="Times New Roman" w:hAnsi="Times New Roman" w:cs="Times New Roman"/>
          <w:sz w:val="24"/>
          <w:szCs w:val="24"/>
        </w:rPr>
      </w:pPr>
      <w:r w:rsidRPr="00E867B8">
        <w:rPr>
          <w:rFonts w:ascii="Times New Roman" w:hAnsi="Times New Roman" w:cs="Times New Roman"/>
          <w:sz w:val="24"/>
          <w:szCs w:val="24"/>
        </w:rPr>
        <w:t xml:space="preserve">(3) Aastapreemia määratakse füüsilisele isikule silmapaistvate sportlike saavutuste või  eduka treeneritöö eest, samuti tulemusliku sporditöö korraldamise, spordi propageerimise või sporditeadusse antud panuse eest, mis on saavutatud eelmise kalendriaasta jooksul. </w:t>
      </w:r>
    </w:p>
    <w:p w:rsidRPr="00E867B8" w:rsidR="00E867B8" w:rsidP="00E867B8" w:rsidRDefault="00E867B8" w14:paraId="1C41DFF5" w14:textId="77777777">
      <w:pPr>
        <w:pStyle w:val="Pealkiri1"/>
        <w:spacing w:before="168" w:line="240" w:lineRule="auto"/>
        <w:contextualSpacing/>
        <w:jc w:val="both"/>
        <w:rPr>
          <w:rFonts w:ascii="Times New Roman" w:hAnsi="Times New Roman" w:cs="Times New Roman"/>
          <w:b/>
          <w:bCs/>
          <w:color w:val="000000" w:themeColor="text1"/>
          <w:sz w:val="24"/>
          <w:szCs w:val="24"/>
        </w:rPr>
      </w:pPr>
      <w:r w:rsidRPr="00E867B8">
        <w:rPr>
          <w:rFonts w:ascii="Times New Roman" w:hAnsi="Times New Roman" w:cs="Times New Roman"/>
          <w:b/>
          <w:bCs/>
          <w:color w:val="000000" w:themeColor="text1"/>
          <w:sz w:val="24"/>
          <w:szCs w:val="24"/>
        </w:rPr>
        <w:t>§</w:t>
      </w:r>
      <w:r w:rsidRPr="00E867B8">
        <w:rPr>
          <w:rFonts w:ascii="Times New Roman" w:hAnsi="Times New Roman" w:cs="Times New Roman"/>
          <w:b/>
          <w:bCs/>
          <w:color w:val="000000" w:themeColor="text1"/>
          <w:spacing w:val="-4"/>
          <w:sz w:val="24"/>
          <w:szCs w:val="24"/>
        </w:rPr>
        <w:t xml:space="preserve"> </w:t>
      </w:r>
      <w:r w:rsidRPr="00E867B8">
        <w:rPr>
          <w:rFonts w:ascii="Times New Roman" w:hAnsi="Times New Roman" w:cs="Times New Roman"/>
          <w:b/>
          <w:bCs/>
          <w:color w:val="000000" w:themeColor="text1"/>
          <w:sz w:val="24"/>
          <w:szCs w:val="24"/>
        </w:rPr>
        <w:t>2.</w:t>
      </w:r>
      <w:r w:rsidRPr="00E867B8">
        <w:rPr>
          <w:rFonts w:ascii="Times New Roman" w:hAnsi="Times New Roman" w:cs="Times New Roman"/>
          <w:b/>
          <w:bCs/>
          <w:color w:val="000000" w:themeColor="text1"/>
          <w:spacing w:val="-3"/>
          <w:sz w:val="24"/>
          <w:szCs w:val="24"/>
        </w:rPr>
        <w:t xml:space="preserve"> </w:t>
      </w:r>
      <w:r w:rsidRPr="00E867B8">
        <w:rPr>
          <w:rFonts w:ascii="Times New Roman" w:hAnsi="Times New Roman" w:cs="Times New Roman"/>
          <w:b/>
          <w:bCs/>
          <w:color w:val="000000" w:themeColor="text1"/>
          <w:sz w:val="24"/>
          <w:szCs w:val="24"/>
        </w:rPr>
        <w:t>Preemiate</w:t>
      </w:r>
      <w:r w:rsidRPr="00E867B8">
        <w:rPr>
          <w:rFonts w:ascii="Times New Roman" w:hAnsi="Times New Roman" w:cs="Times New Roman"/>
          <w:b/>
          <w:bCs/>
          <w:color w:val="000000" w:themeColor="text1"/>
          <w:spacing w:val="-4"/>
          <w:sz w:val="24"/>
          <w:szCs w:val="24"/>
        </w:rPr>
        <w:t xml:space="preserve"> </w:t>
      </w:r>
      <w:r w:rsidRPr="00E867B8">
        <w:rPr>
          <w:rFonts w:ascii="Times New Roman" w:hAnsi="Times New Roman" w:cs="Times New Roman"/>
          <w:b/>
          <w:bCs/>
          <w:color w:val="000000" w:themeColor="text1"/>
          <w:sz w:val="24"/>
          <w:szCs w:val="24"/>
        </w:rPr>
        <w:t>liigid</w:t>
      </w:r>
      <w:r w:rsidRPr="00E867B8">
        <w:rPr>
          <w:rFonts w:ascii="Times New Roman" w:hAnsi="Times New Roman" w:cs="Times New Roman"/>
          <w:b/>
          <w:bCs/>
          <w:color w:val="000000" w:themeColor="text1"/>
          <w:spacing w:val="-4"/>
          <w:sz w:val="24"/>
          <w:szCs w:val="24"/>
        </w:rPr>
        <w:t xml:space="preserve"> </w:t>
      </w:r>
      <w:r w:rsidRPr="00E867B8">
        <w:rPr>
          <w:rFonts w:ascii="Times New Roman" w:hAnsi="Times New Roman" w:cs="Times New Roman"/>
          <w:b/>
          <w:bCs/>
          <w:color w:val="000000" w:themeColor="text1"/>
          <w:sz w:val="24"/>
          <w:szCs w:val="24"/>
        </w:rPr>
        <w:t>ja</w:t>
      </w:r>
      <w:r w:rsidRPr="00E867B8">
        <w:rPr>
          <w:rFonts w:ascii="Times New Roman" w:hAnsi="Times New Roman" w:cs="Times New Roman"/>
          <w:b/>
          <w:bCs/>
          <w:color w:val="000000" w:themeColor="text1"/>
          <w:spacing w:val="-3"/>
          <w:sz w:val="24"/>
          <w:szCs w:val="24"/>
        </w:rPr>
        <w:t xml:space="preserve"> </w:t>
      </w:r>
      <w:r w:rsidRPr="00E867B8">
        <w:rPr>
          <w:rFonts w:ascii="Times New Roman" w:hAnsi="Times New Roman" w:cs="Times New Roman"/>
          <w:b/>
          <w:bCs/>
          <w:color w:val="000000" w:themeColor="text1"/>
          <w:spacing w:val="-2"/>
          <w:sz w:val="24"/>
          <w:szCs w:val="24"/>
        </w:rPr>
        <w:t>suurus</w:t>
      </w:r>
    </w:p>
    <w:p w:rsidRPr="00E867B8" w:rsidR="00E867B8" w:rsidP="00E867B8" w:rsidRDefault="00E867B8" w14:paraId="2639841C" w14:textId="77777777">
      <w:pPr>
        <w:tabs>
          <w:tab w:val="left" w:pos="493"/>
        </w:tabs>
        <w:spacing w:line="240" w:lineRule="auto"/>
        <w:ind w:right="2936"/>
        <w:contextualSpacing/>
        <w:jc w:val="both"/>
        <w:rPr>
          <w:rFonts w:ascii="Times New Roman" w:hAnsi="Times New Roman" w:cs="Times New Roman"/>
          <w:sz w:val="24"/>
          <w:szCs w:val="24"/>
        </w:rPr>
      </w:pPr>
    </w:p>
    <w:p w:rsidRPr="00E867B8" w:rsidR="00E867B8" w:rsidP="00E867B8" w:rsidRDefault="00E867B8" w14:paraId="078DF24E" w14:textId="77777777">
      <w:pPr>
        <w:tabs>
          <w:tab w:val="left" w:pos="493"/>
        </w:tabs>
        <w:spacing w:line="240" w:lineRule="auto"/>
        <w:ind w:right="2936"/>
        <w:contextualSpacing/>
        <w:jc w:val="both"/>
        <w:rPr>
          <w:rFonts w:ascii="Times New Roman" w:hAnsi="Times New Roman" w:cs="Times New Roman"/>
          <w:sz w:val="24"/>
          <w:szCs w:val="24"/>
        </w:rPr>
      </w:pPr>
      <w:r w:rsidRPr="00E867B8">
        <w:rPr>
          <w:rFonts w:ascii="Times New Roman" w:hAnsi="Times New Roman" w:cs="Times New Roman"/>
          <w:sz w:val="24"/>
          <w:szCs w:val="24"/>
        </w:rPr>
        <w:t>(1) Igal</w:t>
      </w:r>
      <w:r w:rsidRPr="00E867B8">
        <w:rPr>
          <w:rFonts w:ascii="Times New Roman" w:hAnsi="Times New Roman" w:cs="Times New Roman"/>
          <w:spacing w:val="-5"/>
          <w:sz w:val="24"/>
          <w:szCs w:val="24"/>
        </w:rPr>
        <w:t xml:space="preserve"> </w:t>
      </w:r>
      <w:r w:rsidRPr="00E867B8">
        <w:rPr>
          <w:rFonts w:ascii="Times New Roman" w:hAnsi="Times New Roman" w:cs="Times New Roman"/>
          <w:sz w:val="24"/>
          <w:szCs w:val="24"/>
        </w:rPr>
        <w:t>aastal</w:t>
      </w:r>
      <w:r w:rsidRPr="00E867B8">
        <w:rPr>
          <w:rFonts w:ascii="Times New Roman" w:hAnsi="Times New Roman" w:cs="Times New Roman"/>
          <w:spacing w:val="-5"/>
          <w:sz w:val="24"/>
          <w:szCs w:val="24"/>
        </w:rPr>
        <w:t xml:space="preserve"> </w:t>
      </w:r>
      <w:r w:rsidRPr="00E867B8">
        <w:rPr>
          <w:rFonts w:ascii="Times New Roman" w:hAnsi="Times New Roman" w:cs="Times New Roman"/>
          <w:sz w:val="24"/>
          <w:szCs w:val="24"/>
        </w:rPr>
        <w:t>määratakse</w:t>
      </w:r>
      <w:r w:rsidRPr="00E867B8">
        <w:rPr>
          <w:rFonts w:ascii="Times New Roman" w:hAnsi="Times New Roman" w:cs="Times New Roman"/>
          <w:spacing w:val="-5"/>
          <w:sz w:val="24"/>
          <w:szCs w:val="24"/>
        </w:rPr>
        <w:t xml:space="preserve"> </w:t>
      </w:r>
      <w:r w:rsidRPr="00E867B8">
        <w:rPr>
          <w:rFonts w:ascii="Times New Roman" w:hAnsi="Times New Roman" w:cs="Times New Roman"/>
          <w:sz w:val="24"/>
          <w:szCs w:val="24"/>
        </w:rPr>
        <w:t>kuni</w:t>
      </w:r>
      <w:r w:rsidRPr="00E867B8">
        <w:rPr>
          <w:rFonts w:ascii="Times New Roman" w:hAnsi="Times New Roman" w:cs="Times New Roman"/>
          <w:spacing w:val="-5"/>
          <w:sz w:val="24"/>
          <w:szCs w:val="24"/>
        </w:rPr>
        <w:t xml:space="preserve"> </w:t>
      </w:r>
      <w:r w:rsidRPr="00E867B8">
        <w:rPr>
          <w:rFonts w:ascii="Times New Roman" w:hAnsi="Times New Roman" w:cs="Times New Roman"/>
          <w:sz w:val="24"/>
          <w:szCs w:val="24"/>
        </w:rPr>
        <w:t>kaks</w:t>
      </w:r>
      <w:r w:rsidRPr="00E867B8">
        <w:rPr>
          <w:rFonts w:ascii="Times New Roman" w:hAnsi="Times New Roman" w:cs="Times New Roman"/>
          <w:spacing w:val="-5"/>
          <w:sz w:val="24"/>
          <w:szCs w:val="24"/>
        </w:rPr>
        <w:t xml:space="preserve"> </w:t>
      </w:r>
      <w:r w:rsidRPr="00E867B8">
        <w:rPr>
          <w:rFonts w:ascii="Times New Roman" w:hAnsi="Times New Roman" w:cs="Times New Roman"/>
          <w:sz w:val="24"/>
          <w:szCs w:val="24"/>
        </w:rPr>
        <w:t>elutööpreemiat</w:t>
      </w:r>
      <w:r w:rsidRPr="00E867B8">
        <w:rPr>
          <w:rFonts w:ascii="Times New Roman" w:hAnsi="Times New Roman" w:cs="Times New Roman"/>
          <w:spacing w:val="-5"/>
          <w:sz w:val="24"/>
          <w:szCs w:val="24"/>
        </w:rPr>
        <w:t xml:space="preserve"> </w:t>
      </w:r>
      <w:r w:rsidRPr="00E867B8">
        <w:rPr>
          <w:rFonts w:ascii="Times New Roman" w:hAnsi="Times New Roman" w:cs="Times New Roman"/>
          <w:sz w:val="24"/>
          <w:szCs w:val="24"/>
        </w:rPr>
        <w:t>suurusega</w:t>
      </w:r>
      <w:r w:rsidRPr="00E867B8">
        <w:rPr>
          <w:rFonts w:ascii="Times New Roman" w:hAnsi="Times New Roman" w:cs="Times New Roman"/>
          <w:spacing w:val="-5"/>
          <w:sz w:val="24"/>
          <w:szCs w:val="24"/>
        </w:rPr>
        <w:t xml:space="preserve"> </w:t>
      </w:r>
      <w:r w:rsidRPr="00E867B8">
        <w:rPr>
          <w:rFonts w:ascii="Times New Roman" w:hAnsi="Times New Roman" w:cs="Times New Roman"/>
          <w:sz w:val="24"/>
          <w:szCs w:val="24"/>
        </w:rPr>
        <w:t>64</w:t>
      </w:r>
      <w:r w:rsidRPr="00E867B8">
        <w:rPr>
          <w:rFonts w:ascii="Times New Roman" w:hAnsi="Times New Roman" w:cs="Times New Roman"/>
          <w:spacing w:val="-4"/>
          <w:sz w:val="24"/>
          <w:szCs w:val="24"/>
        </w:rPr>
        <w:t> 000 eurot.</w:t>
      </w:r>
    </w:p>
    <w:p w:rsidR="00E867B8" w:rsidP="00E867B8" w:rsidRDefault="00E867B8" w14:paraId="05F03EF9" w14:textId="77777777">
      <w:pPr>
        <w:tabs>
          <w:tab w:val="left" w:pos="493"/>
        </w:tabs>
        <w:spacing w:before="176" w:line="240" w:lineRule="auto"/>
        <w:contextualSpacing/>
        <w:jc w:val="both"/>
        <w:rPr>
          <w:rFonts w:ascii="Times New Roman" w:hAnsi="Times New Roman" w:cs="Times New Roman"/>
          <w:sz w:val="24"/>
          <w:szCs w:val="24"/>
        </w:rPr>
      </w:pPr>
    </w:p>
    <w:p w:rsidRPr="00E867B8" w:rsidR="00E867B8" w:rsidP="00E867B8" w:rsidRDefault="00E867B8" w14:paraId="6B953C6D" w14:textId="24CDCAF7">
      <w:pPr>
        <w:tabs>
          <w:tab w:val="left" w:pos="493"/>
        </w:tabs>
        <w:spacing w:before="176" w:line="240" w:lineRule="auto"/>
        <w:contextualSpacing/>
        <w:jc w:val="both"/>
        <w:rPr>
          <w:rFonts w:ascii="Times New Roman" w:hAnsi="Times New Roman" w:cs="Times New Roman"/>
          <w:sz w:val="24"/>
          <w:szCs w:val="24"/>
        </w:rPr>
      </w:pPr>
      <w:r w:rsidRPr="00E867B8">
        <w:rPr>
          <w:rFonts w:ascii="Times New Roman" w:hAnsi="Times New Roman" w:cs="Times New Roman"/>
          <w:sz w:val="24"/>
          <w:szCs w:val="24"/>
        </w:rPr>
        <w:t>(2) Igal</w:t>
      </w:r>
      <w:r w:rsidRPr="00E867B8">
        <w:rPr>
          <w:rFonts w:ascii="Times New Roman" w:hAnsi="Times New Roman" w:cs="Times New Roman"/>
          <w:spacing w:val="-6"/>
          <w:sz w:val="24"/>
          <w:szCs w:val="24"/>
        </w:rPr>
        <w:t xml:space="preserve"> </w:t>
      </w:r>
      <w:r w:rsidRPr="00E867B8">
        <w:rPr>
          <w:rFonts w:ascii="Times New Roman" w:hAnsi="Times New Roman" w:cs="Times New Roman"/>
          <w:sz w:val="24"/>
          <w:szCs w:val="24"/>
        </w:rPr>
        <w:t>aastal</w:t>
      </w:r>
      <w:r w:rsidRPr="00E867B8">
        <w:rPr>
          <w:rFonts w:ascii="Times New Roman" w:hAnsi="Times New Roman" w:cs="Times New Roman"/>
          <w:spacing w:val="-5"/>
          <w:sz w:val="24"/>
          <w:szCs w:val="24"/>
        </w:rPr>
        <w:t xml:space="preserve"> </w:t>
      </w:r>
      <w:r w:rsidRPr="00E867B8">
        <w:rPr>
          <w:rFonts w:ascii="Times New Roman" w:hAnsi="Times New Roman" w:cs="Times New Roman"/>
          <w:sz w:val="24"/>
          <w:szCs w:val="24"/>
        </w:rPr>
        <w:t>määratakse</w:t>
      </w:r>
      <w:r w:rsidRPr="00E867B8">
        <w:rPr>
          <w:rFonts w:ascii="Times New Roman" w:hAnsi="Times New Roman" w:cs="Times New Roman"/>
          <w:spacing w:val="-6"/>
          <w:sz w:val="24"/>
          <w:szCs w:val="24"/>
        </w:rPr>
        <w:t xml:space="preserve"> </w:t>
      </w:r>
      <w:r w:rsidRPr="00E867B8">
        <w:rPr>
          <w:rFonts w:ascii="Times New Roman" w:hAnsi="Times New Roman" w:cs="Times New Roman"/>
          <w:sz w:val="24"/>
          <w:szCs w:val="24"/>
        </w:rPr>
        <w:t>kuni</w:t>
      </w:r>
      <w:r w:rsidRPr="00E867B8">
        <w:rPr>
          <w:rFonts w:ascii="Times New Roman" w:hAnsi="Times New Roman" w:cs="Times New Roman"/>
          <w:spacing w:val="-5"/>
          <w:sz w:val="24"/>
          <w:szCs w:val="24"/>
        </w:rPr>
        <w:t xml:space="preserve"> </w:t>
      </w:r>
      <w:r w:rsidRPr="00E867B8">
        <w:rPr>
          <w:rFonts w:ascii="Times New Roman" w:hAnsi="Times New Roman" w:cs="Times New Roman"/>
          <w:sz w:val="24"/>
          <w:szCs w:val="24"/>
        </w:rPr>
        <w:t>6</w:t>
      </w:r>
      <w:r w:rsidRPr="00E867B8">
        <w:rPr>
          <w:rFonts w:ascii="Times New Roman" w:hAnsi="Times New Roman" w:cs="Times New Roman"/>
          <w:spacing w:val="-5"/>
          <w:sz w:val="24"/>
          <w:szCs w:val="24"/>
        </w:rPr>
        <w:t xml:space="preserve"> </w:t>
      </w:r>
      <w:r w:rsidRPr="00E867B8">
        <w:rPr>
          <w:rFonts w:ascii="Times New Roman" w:hAnsi="Times New Roman" w:cs="Times New Roman"/>
          <w:sz w:val="24"/>
          <w:szCs w:val="24"/>
        </w:rPr>
        <w:t>aastapreemiat</w:t>
      </w:r>
      <w:r w:rsidRPr="00E867B8">
        <w:rPr>
          <w:rFonts w:ascii="Times New Roman" w:hAnsi="Times New Roman" w:cs="Times New Roman"/>
          <w:spacing w:val="-5"/>
          <w:sz w:val="24"/>
          <w:szCs w:val="24"/>
        </w:rPr>
        <w:t xml:space="preserve"> </w:t>
      </w:r>
      <w:r w:rsidRPr="00E867B8">
        <w:rPr>
          <w:rFonts w:ascii="Times New Roman" w:hAnsi="Times New Roman" w:cs="Times New Roman"/>
          <w:sz w:val="24"/>
          <w:szCs w:val="24"/>
        </w:rPr>
        <w:t>suurusega</w:t>
      </w:r>
      <w:r w:rsidRPr="00E867B8">
        <w:rPr>
          <w:rFonts w:ascii="Times New Roman" w:hAnsi="Times New Roman" w:cs="Times New Roman"/>
          <w:spacing w:val="-5"/>
          <w:sz w:val="24"/>
          <w:szCs w:val="24"/>
        </w:rPr>
        <w:t xml:space="preserve"> </w:t>
      </w:r>
      <w:r w:rsidRPr="00E867B8">
        <w:rPr>
          <w:rFonts w:ascii="Times New Roman" w:hAnsi="Times New Roman" w:cs="Times New Roman"/>
          <w:sz w:val="24"/>
          <w:szCs w:val="24"/>
        </w:rPr>
        <w:t>9600</w:t>
      </w:r>
      <w:r w:rsidRPr="00E867B8">
        <w:rPr>
          <w:rFonts w:ascii="Times New Roman" w:hAnsi="Times New Roman" w:cs="Times New Roman"/>
          <w:spacing w:val="-4"/>
          <w:sz w:val="24"/>
          <w:szCs w:val="24"/>
        </w:rPr>
        <w:t xml:space="preserve"> </w:t>
      </w:r>
      <w:r w:rsidRPr="00E867B8">
        <w:rPr>
          <w:rFonts w:ascii="Times New Roman" w:hAnsi="Times New Roman" w:cs="Times New Roman"/>
          <w:spacing w:val="-2"/>
          <w:sz w:val="24"/>
          <w:szCs w:val="24"/>
        </w:rPr>
        <w:t>eurot.</w:t>
      </w:r>
    </w:p>
    <w:p w:rsidR="00E867B8" w:rsidP="00E867B8" w:rsidRDefault="00E867B8" w14:paraId="341FF162" w14:textId="77777777">
      <w:pPr>
        <w:tabs>
          <w:tab w:val="left" w:pos="493"/>
        </w:tabs>
        <w:spacing w:before="170" w:line="240" w:lineRule="auto"/>
        <w:contextualSpacing/>
        <w:jc w:val="both"/>
        <w:rPr>
          <w:rFonts w:ascii="Times New Roman" w:hAnsi="Times New Roman" w:cs="Times New Roman"/>
          <w:sz w:val="24"/>
          <w:szCs w:val="24"/>
        </w:rPr>
      </w:pPr>
    </w:p>
    <w:p w:rsidRPr="00E867B8" w:rsidR="00E867B8" w:rsidP="00E867B8" w:rsidRDefault="00E867B8" w14:paraId="573C143D" w14:textId="6CAC96BE">
      <w:pPr>
        <w:tabs>
          <w:tab w:val="left" w:pos="493"/>
        </w:tabs>
        <w:spacing w:before="170" w:line="240" w:lineRule="auto"/>
        <w:contextualSpacing/>
        <w:jc w:val="both"/>
        <w:rPr>
          <w:rFonts w:ascii="Times New Roman" w:hAnsi="Times New Roman" w:cs="Times New Roman"/>
          <w:sz w:val="24"/>
          <w:szCs w:val="24"/>
        </w:rPr>
      </w:pPr>
      <w:r w:rsidRPr="00E867B8">
        <w:rPr>
          <w:rFonts w:ascii="Times New Roman" w:hAnsi="Times New Roman" w:cs="Times New Roman"/>
          <w:sz w:val="24"/>
          <w:szCs w:val="24"/>
        </w:rPr>
        <w:t>(3) Preemiaga</w:t>
      </w:r>
      <w:r w:rsidRPr="00E867B8">
        <w:rPr>
          <w:rFonts w:ascii="Times New Roman" w:hAnsi="Times New Roman" w:cs="Times New Roman"/>
          <w:spacing w:val="-5"/>
          <w:sz w:val="24"/>
          <w:szCs w:val="24"/>
        </w:rPr>
        <w:t xml:space="preserve"> </w:t>
      </w:r>
      <w:r w:rsidRPr="00E867B8">
        <w:rPr>
          <w:rFonts w:ascii="Times New Roman" w:hAnsi="Times New Roman" w:cs="Times New Roman"/>
          <w:sz w:val="24"/>
          <w:szCs w:val="24"/>
        </w:rPr>
        <w:t>kaasneb</w:t>
      </w:r>
      <w:r w:rsidRPr="00E867B8">
        <w:rPr>
          <w:rFonts w:ascii="Times New Roman" w:hAnsi="Times New Roman" w:cs="Times New Roman"/>
          <w:spacing w:val="-4"/>
          <w:sz w:val="24"/>
          <w:szCs w:val="24"/>
        </w:rPr>
        <w:t xml:space="preserve"> </w:t>
      </w:r>
      <w:r w:rsidRPr="00E867B8">
        <w:rPr>
          <w:rFonts w:ascii="Times New Roman" w:hAnsi="Times New Roman" w:cs="Times New Roman"/>
          <w:spacing w:val="-2"/>
          <w:sz w:val="24"/>
          <w:szCs w:val="24"/>
        </w:rPr>
        <w:t>tunnistus.</w:t>
      </w:r>
    </w:p>
    <w:p w:rsidRPr="00E867B8" w:rsidR="00E867B8" w:rsidP="00E867B8" w:rsidRDefault="00E867B8" w14:paraId="36E13EB4" w14:textId="77777777">
      <w:pPr>
        <w:pStyle w:val="Pealkiri1"/>
        <w:spacing w:line="240" w:lineRule="auto"/>
        <w:contextualSpacing/>
        <w:jc w:val="both"/>
        <w:rPr>
          <w:rFonts w:ascii="Times New Roman" w:hAnsi="Times New Roman" w:cs="Times New Roman"/>
          <w:b/>
          <w:bCs/>
          <w:color w:val="000000" w:themeColor="text1"/>
          <w:sz w:val="24"/>
          <w:szCs w:val="24"/>
        </w:rPr>
      </w:pPr>
      <w:r w:rsidRPr="00E867B8">
        <w:rPr>
          <w:rFonts w:ascii="Times New Roman" w:hAnsi="Times New Roman" w:cs="Times New Roman"/>
          <w:b/>
          <w:bCs/>
          <w:color w:val="000000" w:themeColor="text1"/>
          <w:sz w:val="24"/>
          <w:szCs w:val="24"/>
        </w:rPr>
        <w:t>§</w:t>
      </w:r>
      <w:r w:rsidRPr="00E867B8">
        <w:rPr>
          <w:rFonts w:ascii="Times New Roman" w:hAnsi="Times New Roman" w:cs="Times New Roman"/>
          <w:b/>
          <w:bCs/>
          <w:color w:val="000000" w:themeColor="text1"/>
          <w:spacing w:val="-8"/>
          <w:sz w:val="24"/>
          <w:szCs w:val="24"/>
        </w:rPr>
        <w:t xml:space="preserve"> </w:t>
      </w:r>
      <w:r w:rsidRPr="00E867B8">
        <w:rPr>
          <w:rFonts w:ascii="Times New Roman" w:hAnsi="Times New Roman" w:cs="Times New Roman"/>
          <w:b/>
          <w:bCs/>
          <w:color w:val="000000" w:themeColor="text1"/>
          <w:sz w:val="24"/>
          <w:szCs w:val="24"/>
        </w:rPr>
        <w:t>3.</w:t>
      </w:r>
      <w:r w:rsidRPr="00E867B8">
        <w:rPr>
          <w:rFonts w:ascii="Times New Roman" w:hAnsi="Times New Roman" w:cs="Times New Roman"/>
          <w:b/>
          <w:bCs/>
          <w:color w:val="000000" w:themeColor="text1"/>
          <w:spacing w:val="-7"/>
          <w:sz w:val="24"/>
          <w:szCs w:val="24"/>
        </w:rPr>
        <w:t xml:space="preserve"> </w:t>
      </w:r>
      <w:r w:rsidRPr="00E867B8">
        <w:rPr>
          <w:rFonts w:ascii="Times New Roman" w:hAnsi="Times New Roman" w:cs="Times New Roman"/>
          <w:b/>
          <w:bCs/>
          <w:color w:val="000000" w:themeColor="text1"/>
          <w:sz w:val="24"/>
          <w:szCs w:val="24"/>
        </w:rPr>
        <w:t>Ettepanekute</w:t>
      </w:r>
      <w:r w:rsidRPr="00E867B8">
        <w:rPr>
          <w:rFonts w:ascii="Times New Roman" w:hAnsi="Times New Roman" w:cs="Times New Roman"/>
          <w:b/>
          <w:bCs/>
          <w:color w:val="000000" w:themeColor="text1"/>
          <w:spacing w:val="-8"/>
          <w:sz w:val="24"/>
          <w:szCs w:val="24"/>
        </w:rPr>
        <w:t xml:space="preserve"> </w:t>
      </w:r>
      <w:r w:rsidRPr="00E867B8">
        <w:rPr>
          <w:rFonts w:ascii="Times New Roman" w:hAnsi="Times New Roman" w:cs="Times New Roman"/>
          <w:b/>
          <w:bCs/>
          <w:color w:val="000000" w:themeColor="text1"/>
          <w:sz w:val="24"/>
          <w:szCs w:val="24"/>
        </w:rPr>
        <w:t>esitamine</w:t>
      </w:r>
      <w:r w:rsidRPr="00E867B8">
        <w:rPr>
          <w:rFonts w:ascii="Times New Roman" w:hAnsi="Times New Roman" w:cs="Times New Roman"/>
          <w:b/>
          <w:bCs/>
          <w:color w:val="000000" w:themeColor="text1"/>
          <w:spacing w:val="-7"/>
          <w:sz w:val="24"/>
          <w:szCs w:val="24"/>
        </w:rPr>
        <w:t xml:space="preserve"> </w:t>
      </w:r>
      <w:r w:rsidRPr="00E867B8">
        <w:rPr>
          <w:rFonts w:ascii="Times New Roman" w:hAnsi="Times New Roman" w:cs="Times New Roman"/>
          <w:b/>
          <w:bCs/>
          <w:color w:val="000000" w:themeColor="text1"/>
          <w:sz w:val="24"/>
          <w:szCs w:val="24"/>
        </w:rPr>
        <w:t>preemia</w:t>
      </w:r>
      <w:r w:rsidRPr="00E867B8">
        <w:rPr>
          <w:rFonts w:ascii="Times New Roman" w:hAnsi="Times New Roman" w:cs="Times New Roman"/>
          <w:b/>
          <w:bCs/>
          <w:color w:val="000000" w:themeColor="text1"/>
          <w:spacing w:val="-7"/>
          <w:sz w:val="24"/>
          <w:szCs w:val="24"/>
        </w:rPr>
        <w:t xml:space="preserve"> </w:t>
      </w:r>
      <w:r w:rsidRPr="00E867B8">
        <w:rPr>
          <w:rFonts w:ascii="Times New Roman" w:hAnsi="Times New Roman" w:cs="Times New Roman"/>
          <w:b/>
          <w:bCs/>
          <w:color w:val="000000" w:themeColor="text1"/>
          <w:spacing w:val="-2"/>
          <w:sz w:val="24"/>
          <w:szCs w:val="24"/>
        </w:rPr>
        <w:t>määramiseks</w:t>
      </w:r>
    </w:p>
    <w:p w:rsidRPr="00E867B8" w:rsidR="00E867B8" w:rsidP="00E867B8" w:rsidRDefault="00E867B8" w14:paraId="7A2F515C" w14:textId="77777777">
      <w:pPr>
        <w:tabs>
          <w:tab w:val="left" w:pos="493"/>
        </w:tabs>
        <w:spacing w:line="240" w:lineRule="auto"/>
        <w:ind w:right="468"/>
        <w:contextualSpacing/>
        <w:jc w:val="both"/>
        <w:rPr>
          <w:rFonts w:ascii="Times New Roman" w:hAnsi="Times New Roman" w:cs="Times New Roman"/>
          <w:sz w:val="24"/>
          <w:szCs w:val="24"/>
        </w:rPr>
      </w:pPr>
    </w:p>
    <w:p w:rsidRPr="00E867B8" w:rsidR="00E867B8" w:rsidP="00E867B8" w:rsidRDefault="00E867B8" w14:paraId="04512BB0" w14:textId="77777777">
      <w:pPr>
        <w:tabs>
          <w:tab w:val="left" w:pos="493"/>
        </w:tabs>
        <w:spacing w:line="240" w:lineRule="auto"/>
        <w:ind w:right="468"/>
        <w:contextualSpacing/>
        <w:jc w:val="both"/>
        <w:rPr>
          <w:rFonts w:ascii="Times New Roman" w:hAnsi="Times New Roman" w:cs="Times New Roman"/>
          <w:sz w:val="24"/>
          <w:szCs w:val="24"/>
        </w:rPr>
      </w:pPr>
      <w:r w:rsidRPr="00E867B8">
        <w:rPr>
          <w:rFonts w:ascii="Times New Roman" w:hAnsi="Times New Roman" w:cs="Times New Roman"/>
          <w:sz w:val="24"/>
          <w:szCs w:val="24"/>
        </w:rPr>
        <w:t>(1) Ettepanekuid</w:t>
      </w:r>
      <w:r w:rsidRPr="00E867B8">
        <w:rPr>
          <w:rFonts w:ascii="Times New Roman" w:hAnsi="Times New Roman" w:cs="Times New Roman"/>
          <w:spacing w:val="-4"/>
          <w:sz w:val="24"/>
          <w:szCs w:val="24"/>
        </w:rPr>
        <w:t xml:space="preserve"> </w:t>
      </w:r>
      <w:r w:rsidRPr="00E867B8">
        <w:rPr>
          <w:rFonts w:ascii="Times New Roman" w:hAnsi="Times New Roman" w:cs="Times New Roman"/>
          <w:sz w:val="24"/>
          <w:szCs w:val="24"/>
        </w:rPr>
        <w:t>preemia</w:t>
      </w:r>
      <w:r w:rsidRPr="00E867B8">
        <w:rPr>
          <w:rFonts w:ascii="Times New Roman" w:hAnsi="Times New Roman" w:cs="Times New Roman"/>
          <w:spacing w:val="-5"/>
          <w:sz w:val="24"/>
          <w:szCs w:val="24"/>
        </w:rPr>
        <w:t xml:space="preserve"> </w:t>
      </w:r>
      <w:r w:rsidRPr="00E867B8">
        <w:rPr>
          <w:rFonts w:ascii="Times New Roman" w:hAnsi="Times New Roman" w:cs="Times New Roman"/>
          <w:sz w:val="24"/>
          <w:szCs w:val="24"/>
        </w:rPr>
        <w:t>kandidaatide</w:t>
      </w:r>
      <w:r w:rsidRPr="00E867B8">
        <w:rPr>
          <w:rFonts w:ascii="Times New Roman" w:hAnsi="Times New Roman" w:cs="Times New Roman"/>
          <w:spacing w:val="-5"/>
          <w:sz w:val="24"/>
          <w:szCs w:val="24"/>
        </w:rPr>
        <w:t xml:space="preserve"> </w:t>
      </w:r>
      <w:r w:rsidRPr="00E867B8">
        <w:rPr>
          <w:rFonts w:ascii="Times New Roman" w:hAnsi="Times New Roman" w:cs="Times New Roman"/>
          <w:sz w:val="24"/>
          <w:szCs w:val="24"/>
        </w:rPr>
        <w:t>kohta</w:t>
      </w:r>
      <w:r w:rsidRPr="00E867B8">
        <w:rPr>
          <w:rFonts w:ascii="Times New Roman" w:hAnsi="Times New Roman" w:cs="Times New Roman"/>
          <w:spacing w:val="-5"/>
          <w:sz w:val="24"/>
          <w:szCs w:val="24"/>
        </w:rPr>
        <w:t xml:space="preserve"> </w:t>
      </w:r>
      <w:r w:rsidRPr="00E867B8">
        <w:rPr>
          <w:rFonts w:ascii="Times New Roman" w:hAnsi="Times New Roman" w:cs="Times New Roman"/>
          <w:sz w:val="24"/>
          <w:szCs w:val="24"/>
        </w:rPr>
        <w:t>võivad</w:t>
      </w:r>
      <w:r w:rsidRPr="00E867B8">
        <w:rPr>
          <w:rFonts w:ascii="Times New Roman" w:hAnsi="Times New Roman" w:cs="Times New Roman"/>
          <w:spacing w:val="-4"/>
          <w:sz w:val="24"/>
          <w:szCs w:val="24"/>
        </w:rPr>
        <w:t xml:space="preserve"> </w:t>
      </w:r>
      <w:r w:rsidRPr="00E867B8">
        <w:rPr>
          <w:rFonts w:ascii="Times New Roman" w:hAnsi="Times New Roman" w:cs="Times New Roman"/>
          <w:sz w:val="24"/>
          <w:szCs w:val="24"/>
        </w:rPr>
        <w:t>kirjalikult</w:t>
      </w:r>
      <w:r w:rsidRPr="00E867B8">
        <w:rPr>
          <w:rFonts w:ascii="Times New Roman" w:hAnsi="Times New Roman" w:cs="Times New Roman"/>
          <w:spacing w:val="-5"/>
          <w:sz w:val="24"/>
          <w:szCs w:val="24"/>
        </w:rPr>
        <w:t xml:space="preserve"> </w:t>
      </w:r>
      <w:r w:rsidRPr="00E867B8">
        <w:rPr>
          <w:rFonts w:ascii="Times New Roman" w:hAnsi="Times New Roman" w:cs="Times New Roman"/>
          <w:sz w:val="24"/>
          <w:szCs w:val="24"/>
        </w:rPr>
        <w:t>teha</w:t>
      </w:r>
      <w:r w:rsidRPr="00E867B8">
        <w:rPr>
          <w:rFonts w:ascii="Times New Roman" w:hAnsi="Times New Roman" w:cs="Times New Roman"/>
          <w:spacing w:val="-5"/>
          <w:sz w:val="24"/>
          <w:szCs w:val="24"/>
        </w:rPr>
        <w:t xml:space="preserve"> </w:t>
      </w:r>
      <w:r w:rsidRPr="00E867B8">
        <w:rPr>
          <w:rFonts w:ascii="Times New Roman" w:hAnsi="Times New Roman" w:cs="Times New Roman"/>
          <w:sz w:val="24"/>
          <w:szCs w:val="24"/>
        </w:rPr>
        <w:t>füüsilised</w:t>
      </w:r>
      <w:r w:rsidRPr="00E867B8">
        <w:rPr>
          <w:rFonts w:ascii="Times New Roman" w:hAnsi="Times New Roman" w:cs="Times New Roman"/>
          <w:spacing w:val="-4"/>
          <w:sz w:val="24"/>
          <w:szCs w:val="24"/>
        </w:rPr>
        <w:t xml:space="preserve"> </w:t>
      </w:r>
      <w:r w:rsidRPr="00E867B8">
        <w:rPr>
          <w:rFonts w:ascii="Times New Roman" w:hAnsi="Times New Roman" w:cs="Times New Roman"/>
          <w:sz w:val="24"/>
          <w:szCs w:val="24"/>
        </w:rPr>
        <w:t>isikud,</w:t>
      </w:r>
      <w:r w:rsidRPr="00E867B8">
        <w:rPr>
          <w:rFonts w:ascii="Times New Roman" w:hAnsi="Times New Roman" w:cs="Times New Roman"/>
          <w:spacing w:val="-4"/>
          <w:sz w:val="24"/>
          <w:szCs w:val="24"/>
        </w:rPr>
        <w:t xml:space="preserve"> </w:t>
      </w:r>
      <w:r w:rsidRPr="00E867B8">
        <w:rPr>
          <w:rFonts w:ascii="Times New Roman" w:hAnsi="Times New Roman" w:cs="Times New Roman"/>
          <w:sz w:val="24"/>
          <w:szCs w:val="24"/>
        </w:rPr>
        <w:t>ministeeriumid ja kohaliku omavalitsuse üksused ning teised juriidilised isikud ja asutused, kelle põhikirjas või põhimääruses on sätestatud muu hulgas spordialane tegevus.</w:t>
      </w:r>
    </w:p>
    <w:p w:rsidR="00E867B8" w:rsidP="00E867B8" w:rsidRDefault="00E867B8" w14:paraId="594817D0" w14:textId="77777777">
      <w:pPr>
        <w:tabs>
          <w:tab w:val="left" w:pos="493"/>
        </w:tabs>
        <w:spacing w:before="200" w:line="240" w:lineRule="auto"/>
        <w:ind w:right="314"/>
        <w:contextualSpacing/>
        <w:jc w:val="both"/>
        <w:rPr>
          <w:rFonts w:ascii="Times New Roman" w:hAnsi="Times New Roman" w:cs="Times New Roman"/>
          <w:sz w:val="24"/>
          <w:szCs w:val="24"/>
        </w:rPr>
      </w:pPr>
    </w:p>
    <w:p w:rsidRPr="00E867B8" w:rsidR="00E867B8" w:rsidP="00E867B8" w:rsidRDefault="00E867B8" w14:paraId="3905BCC1" w14:textId="487C07E8">
      <w:pPr>
        <w:tabs>
          <w:tab w:val="left" w:pos="493"/>
        </w:tabs>
        <w:spacing w:before="200" w:line="240" w:lineRule="auto"/>
        <w:ind w:right="314"/>
        <w:contextualSpacing/>
        <w:jc w:val="both"/>
        <w:rPr>
          <w:rFonts w:ascii="Times New Roman" w:hAnsi="Times New Roman" w:cs="Times New Roman"/>
          <w:sz w:val="24"/>
          <w:szCs w:val="24"/>
        </w:rPr>
      </w:pPr>
      <w:r w:rsidRPr="00E867B8">
        <w:rPr>
          <w:rFonts w:ascii="Times New Roman" w:hAnsi="Times New Roman" w:cs="Times New Roman"/>
          <w:sz w:val="24"/>
          <w:szCs w:val="24"/>
        </w:rPr>
        <w:t>(2) Preemia</w:t>
      </w:r>
      <w:r w:rsidRPr="00E867B8">
        <w:rPr>
          <w:rFonts w:ascii="Times New Roman" w:hAnsi="Times New Roman" w:cs="Times New Roman"/>
          <w:spacing w:val="-7"/>
          <w:sz w:val="24"/>
          <w:szCs w:val="24"/>
        </w:rPr>
        <w:t xml:space="preserve"> </w:t>
      </w:r>
      <w:r w:rsidRPr="00E867B8">
        <w:rPr>
          <w:rFonts w:ascii="Times New Roman" w:hAnsi="Times New Roman" w:cs="Times New Roman"/>
          <w:sz w:val="24"/>
          <w:szCs w:val="24"/>
        </w:rPr>
        <w:t>kandidaadid</w:t>
      </w:r>
      <w:r w:rsidRPr="00E867B8">
        <w:rPr>
          <w:rFonts w:ascii="Times New Roman" w:hAnsi="Times New Roman" w:cs="Times New Roman"/>
          <w:spacing w:val="-6"/>
          <w:sz w:val="24"/>
          <w:szCs w:val="24"/>
        </w:rPr>
        <w:t xml:space="preserve"> </w:t>
      </w:r>
      <w:r w:rsidRPr="00E867B8">
        <w:rPr>
          <w:rFonts w:ascii="Times New Roman" w:hAnsi="Times New Roman" w:cs="Times New Roman"/>
          <w:sz w:val="24"/>
          <w:szCs w:val="24"/>
        </w:rPr>
        <w:t>esitatakse</w:t>
      </w:r>
      <w:r w:rsidRPr="00E867B8">
        <w:rPr>
          <w:rFonts w:ascii="Times New Roman" w:hAnsi="Times New Roman" w:cs="Times New Roman"/>
          <w:spacing w:val="-7"/>
          <w:sz w:val="24"/>
          <w:szCs w:val="24"/>
        </w:rPr>
        <w:t xml:space="preserve"> </w:t>
      </w:r>
      <w:r w:rsidRPr="00E867B8">
        <w:rPr>
          <w:rFonts w:ascii="Times New Roman" w:hAnsi="Times New Roman" w:cs="Times New Roman"/>
          <w:sz w:val="24"/>
          <w:szCs w:val="24"/>
        </w:rPr>
        <w:t>igal</w:t>
      </w:r>
      <w:r w:rsidRPr="00E867B8">
        <w:rPr>
          <w:rFonts w:ascii="Times New Roman" w:hAnsi="Times New Roman" w:cs="Times New Roman"/>
          <w:spacing w:val="-7"/>
          <w:sz w:val="24"/>
          <w:szCs w:val="24"/>
        </w:rPr>
        <w:t xml:space="preserve"> </w:t>
      </w:r>
      <w:r w:rsidRPr="00E867B8">
        <w:rPr>
          <w:rFonts w:ascii="Times New Roman" w:hAnsi="Times New Roman" w:cs="Times New Roman"/>
          <w:sz w:val="24"/>
          <w:szCs w:val="24"/>
        </w:rPr>
        <w:t>aastal</w:t>
      </w:r>
      <w:r w:rsidRPr="00E867B8">
        <w:rPr>
          <w:rFonts w:ascii="Times New Roman" w:hAnsi="Times New Roman" w:cs="Times New Roman"/>
          <w:spacing w:val="-7"/>
          <w:sz w:val="24"/>
          <w:szCs w:val="24"/>
        </w:rPr>
        <w:t xml:space="preserve"> </w:t>
      </w:r>
      <w:r w:rsidRPr="00E867B8">
        <w:rPr>
          <w:rFonts w:ascii="Times New Roman" w:hAnsi="Times New Roman" w:cs="Times New Roman"/>
          <w:sz w:val="24"/>
          <w:szCs w:val="24"/>
        </w:rPr>
        <w:t>hiljemalt</w:t>
      </w:r>
      <w:r w:rsidRPr="00E867B8">
        <w:rPr>
          <w:rFonts w:ascii="Times New Roman" w:hAnsi="Times New Roman" w:cs="Times New Roman"/>
          <w:spacing w:val="-7"/>
          <w:sz w:val="24"/>
          <w:szCs w:val="24"/>
        </w:rPr>
        <w:t xml:space="preserve"> </w:t>
      </w:r>
      <w:r w:rsidRPr="00E867B8">
        <w:rPr>
          <w:rFonts w:ascii="Times New Roman" w:hAnsi="Times New Roman" w:cs="Times New Roman"/>
          <w:sz w:val="24"/>
          <w:szCs w:val="24"/>
        </w:rPr>
        <w:t>10.</w:t>
      </w:r>
      <w:r w:rsidRPr="00E867B8">
        <w:rPr>
          <w:rFonts w:ascii="Times New Roman" w:hAnsi="Times New Roman" w:cs="Times New Roman"/>
          <w:spacing w:val="-6"/>
          <w:sz w:val="24"/>
          <w:szCs w:val="24"/>
        </w:rPr>
        <w:t xml:space="preserve"> </w:t>
      </w:r>
      <w:r w:rsidRPr="00E867B8">
        <w:rPr>
          <w:rFonts w:ascii="Times New Roman" w:hAnsi="Times New Roman" w:cs="Times New Roman"/>
          <w:sz w:val="24"/>
          <w:szCs w:val="24"/>
        </w:rPr>
        <w:t>jaanuariks</w:t>
      </w:r>
      <w:r w:rsidRPr="00E867B8">
        <w:rPr>
          <w:rFonts w:ascii="Times New Roman" w:hAnsi="Times New Roman" w:cs="Times New Roman"/>
          <w:spacing w:val="-7"/>
          <w:sz w:val="24"/>
          <w:szCs w:val="24"/>
        </w:rPr>
        <w:t xml:space="preserve"> </w:t>
      </w:r>
      <w:r w:rsidRPr="00E867B8">
        <w:rPr>
          <w:rFonts w:ascii="Times New Roman" w:hAnsi="Times New Roman" w:cs="Times New Roman"/>
          <w:sz w:val="24"/>
          <w:szCs w:val="24"/>
        </w:rPr>
        <w:t xml:space="preserve">Kultuuriministeeriumile </w:t>
      </w:r>
      <w:r w:rsidRPr="00E867B8">
        <w:rPr>
          <w:rFonts w:ascii="Times New Roman" w:hAnsi="Times New Roman" w:cs="Times New Roman"/>
          <w:spacing w:val="-2"/>
          <w:sz w:val="24"/>
          <w:szCs w:val="24"/>
        </w:rPr>
        <w:t>läbivaatamiseks.</w:t>
      </w:r>
    </w:p>
    <w:p w:rsidRPr="00E867B8" w:rsidR="00E867B8" w:rsidP="00E867B8" w:rsidRDefault="00E867B8" w14:paraId="2C270C56" w14:textId="77777777">
      <w:pPr>
        <w:spacing w:line="240" w:lineRule="auto"/>
        <w:contextualSpacing/>
        <w:jc w:val="both"/>
        <w:rPr>
          <w:rFonts w:ascii="Times New Roman" w:hAnsi="Times New Roman" w:cs="Times New Roman"/>
          <w:sz w:val="24"/>
          <w:szCs w:val="24"/>
        </w:rPr>
      </w:pPr>
    </w:p>
    <w:p w:rsidRPr="00E867B8" w:rsidR="00E867B8" w:rsidP="00E867B8" w:rsidRDefault="00E867B8" w14:paraId="7110F902" w14:textId="77777777">
      <w:pPr>
        <w:pStyle w:val="Pealkiri1"/>
        <w:spacing w:before="72" w:line="240" w:lineRule="auto"/>
        <w:contextualSpacing/>
        <w:jc w:val="both"/>
        <w:rPr>
          <w:rFonts w:ascii="Times New Roman" w:hAnsi="Times New Roman" w:cs="Times New Roman"/>
          <w:b/>
          <w:bCs/>
          <w:color w:val="000000" w:themeColor="text1"/>
          <w:sz w:val="24"/>
          <w:szCs w:val="24"/>
        </w:rPr>
      </w:pPr>
      <w:r w:rsidRPr="00E867B8">
        <w:rPr>
          <w:rFonts w:ascii="Times New Roman" w:hAnsi="Times New Roman" w:cs="Times New Roman"/>
          <w:b/>
          <w:bCs/>
          <w:color w:val="000000" w:themeColor="text1"/>
          <w:spacing w:val="-7"/>
          <w:sz w:val="24"/>
          <w:szCs w:val="24"/>
        </w:rPr>
        <w:t xml:space="preserve"> § </w:t>
      </w:r>
      <w:r w:rsidRPr="00E867B8">
        <w:rPr>
          <w:rFonts w:ascii="Times New Roman" w:hAnsi="Times New Roman" w:cs="Times New Roman"/>
          <w:b/>
          <w:bCs/>
          <w:color w:val="000000" w:themeColor="text1"/>
          <w:sz w:val="24"/>
          <w:szCs w:val="24"/>
        </w:rPr>
        <w:t>4.</w:t>
      </w:r>
      <w:r w:rsidRPr="00E867B8">
        <w:rPr>
          <w:rFonts w:ascii="Times New Roman" w:hAnsi="Times New Roman" w:cs="Times New Roman"/>
          <w:b/>
          <w:bCs/>
          <w:color w:val="000000" w:themeColor="text1"/>
          <w:spacing w:val="-6"/>
          <w:sz w:val="24"/>
          <w:szCs w:val="24"/>
        </w:rPr>
        <w:t xml:space="preserve"> </w:t>
      </w:r>
      <w:r w:rsidRPr="00E867B8">
        <w:rPr>
          <w:rFonts w:ascii="Times New Roman" w:hAnsi="Times New Roman" w:cs="Times New Roman"/>
          <w:b/>
          <w:bCs/>
          <w:color w:val="000000" w:themeColor="text1"/>
          <w:sz w:val="24"/>
          <w:szCs w:val="24"/>
        </w:rPr>
        <w:t>Spordipreemiate</w:t>
      </w:r>
      <w:r w:rsidRPr="00E867B8">
        <w:rPr>
          <w:rFonts w:ascii="Times New Roman" w:hAnsi="Times New Roman" w:cs="Times New Roman"/>
          <w:b/>
          <w:bCs/>
          <w:color w:val="000000" w:themeColor="text1"/>
          <w:spacing w:val="-6"/>
          <w:sz w:val="24"/>
          <w:szCs w:val="24"/>
        </w:rPr>
        <w:t xml:space="preserve"> </w:t>
      </w:r>
      <w:r w:rsidRPr="00E867B8">
        <w:rPr>
          <w:rFonts w:ascii="Times New Roman" w:hAnsi="Times New Roman" w:cs="Times New Roman"/>
          <w:b/>
          <w:bCs/>
          <w:color w:val="000000" w:themeColor="text1"/>
          <w:spacing w:val="-2"/>
          <w:sz w:val="24"/>
          <w:szCs w:val="24"/>
        </w:rPr>
        <w:t>komisjon</w:t>
      </w:r>
    </w:p>
    <w:p w:rsidRPr="00E867B8" w:rsidR="00E867B8" w:rsidP="00E867B8" w:rsidRDefault="00E867B8" w14:paraId="332DC3A7" w14:textId="77777777">
      <w:pPr>
        <w:tabs>
          <w:tab w:val="left" w:pos="493"/>
        </w:tabs>
        <w:spacing w:line="240" w:lineRule="auto"/>
        <w:ind w:right="728"/>
        <w:contextualSpacing/>
        <w:jc w:val="both"/>
        <w:rPr>
          <w:rFonts w:ascii="Times New Roman" w:hAnsi="Times New Roman" w:cs="Times New Roman"/>
          <w:sz w:val="24"/>
          <w:szCs w:val="24"/>
        </w:rPr>
      </w:pPr>
    </w:p>
    <w:p w:rsidRPr="00E867B8" w:rsidR="00E867B8" w:rsidP="00E867B8" w:rsidRDefault="00E867B8" w14:paraId="7DB7B64E" w14:textId="77777777">
      <w:pPr>
        <w:tabs>
          <w:tab w:val="left" w:pos="493"/>
        </w:tabs>
        <w:spacing w:line="240" w:lineRule="auto"/>
        <w:ind w:right="728"/>
        <w:contextualSpacing/>
        <w:jc w:val="both"/>
        <w:rPr>
          <w:rFonts w:ascii="Times New Roman" w:hAnsi="Times New Roman" w:cs="Times New Roman"/>
          <w:sz w:val="24"/>
          <w:szCs w:val="24"/>
        </w:rPr>
      </w:pPr>
      <w:r w:rsidRPr="00E867B8">
        <w:rPr>
          <w:rFonts w:ascii="Times New Roman" w:hAnsi="Times New Roman" w:cs="Times New Roman"/>
          <w:sz w:val="24"/>
          <w:szCs w:val="24"/>
        </w:rPr>
        <w:t>(1) Spordipreemiate</w:t>
      </w:r>
      <w:r w:rsidRPr="00E867B8">
        <w:rPr>
          <w:rFonts w:ascii="Times New Roman" w:hAnsi="Times New Roman" w:cs="Times New Roman"/>
          <w:spacing w:val="-6"/>
          <w:sz w:val="24"/>
          <w:szCs w:val="24"/>
        </w:rPr>
        <w:t xml:space="preserve"> </w:t>
      </w:r>
      <w:r w:rsidRPr="00E867B8">
        <w:rPr>
          <w:rFonts w:ascii="Times New Roman" w:hAnsi="Times New Roman" w:cs="Times New Roman"/>
          <w:sz w:val="24"/>
          <w:szCs w:val="24"/>
        </w:rPr>
        <w:t xml:space="preserve">komisjoni (edaspidi </w:t>
      </w:r>
      <w:r w:rsidRPr="00E867B8">
        <w:rPr>
          <w:rFonts w:ascii="Times New Roman" w:hAnsi="Times New Roman" w:cs="Times New Roman"/>
          <w:i/>
          <w:sz w:val="24"/>
          <w:szCs w:val="24"/>
        </w:rPr>
        <w:t>komisjon</w:t>
      </w:r>
      <w:r w:rsidRPr="00E867B8">
        <w:rPr>
          <w:rFonts w:ascii="Times New Roman" w:hAnsi="Times New Roman" w:cs="Times New Roman"/>
          <w:sz w:val="24"/>
          <w:szCs w:val="24"/>
        </w:rPr>
        <w:t>)</w:t>
      </w:r>
      <w:r w:rsidRPr="00E867B8">
        <w:rPr>
          <w:rFonts w:ascii="Times New Roman" w:hAnsi="Times New Roman" w:cs="Times New Roman"/>
          <w:spacing w:val="-6"/>
          <w:sz w:val="24"/>
          <w:szCs w:val="24"/>
        </w:rPr>
        <w:t xml:space="preserve"> moodustab kultuuriminister. </w:t>
      </w:r>
      <w:r w:rsidRPr="00E867B8">
        <w:rPr>
          <w:rFonts w:ascii="Times New Roman" w:hAnsi="Times New Roman" w:cs="Times New Roman"/>
          <w:sz w:val="24"/>
          <w:szCs w:val="24"/>
        </w:rPr>
        <w:t>Komisjoni esimees on kultuuriminister.</w:t>
      </w:r>
    </w:p>
    <w:p w:rsidR="00E867B8" w:rsidP="00E867B8" w:rsidRDefault="00E867B8" w14:paraId="7D702C78" w14:textId="77777777">
      <w:pPr>
        <w:tabs>
          <w:tab w:val="left" w:pos="493"/>
        </w:tabs>
        <w:spacing w:before="175" w:line="240" w:lineRule="auto"/>
        <w:contextualSpacing/>
        <w:jc w:val="both"/>
        <w:rPr>
          <w:rFonts w:ascii="Times New Roman" w:hAnsi="Times New Roman" w:cs="Times New Roman"/>
          <w:sz w:val="24"/>
          <w:szCs w:val="24"/>
        </w:rPr>
      </w:pPr>
    </w:p>
    <w:p w:rsidRPr="00E867B8" w:rsidR="00E867B8" w:rsidP="00E867B8" w:rsidRDefault="00E867B8" w14:paraId="0BD9C9F9" w14:textId="3DC659CF">
      <w:pPr>
        <w:tabs>
          <w:tab w:val="left" w:pos="493"/>
        </w:tabs>
        <w:spacing w:before="175" w:line="240" w:lineRule="auto"/>
        <w:contextualSpacing/>
        <w:jc w:val="both"/>
        <w:rPr>
          <w:rFonts w:ascii="Times New Roman" w:hAnsi="Times New Roman" w:cs="Times New Roman"/>
          <w:sz w:val="24"/>
          <w:szCs w:val="24"/>
        </w:rPr>
      </w:pPr>
      <w:r w:rsidRPr="00E867B8">
        <w:rPr>
          <w:rFonts w:ascii="Times New Roman" w:hAnsi="Times New Roman" w:cs="Times New Roman"/>
          <w:sz w:val="24"/>
          <w:szCs w:val="24"/>
        </w:rPr>
        <w:t>(2) Komisjoni</w:t>
      </w:r>
      <w:r w:rsidRPr="00E867B8">
        <w:rPr>
          <w:rFonts w:ascii="Times New Roman" w:hAnsi="Times New Roman" w:cs="Times New Roman"/>
          <w:spacing w:val="-9"/>
          <w:sz w:val="24"/>
          <w:szCs w:val="24"/>
        </w:rPr>
        <w:t xml:space="preserve"> </w:t>
      </w:r>
      <w:r w:rsidRPr="00E867B8">
        <w:rPr>
          <w:rFonts w:ascii="Times New Roman" w:hAnsi="Times New Roman" w:cs="Times New Roman"/>
          <w:sz w:val="24"/>
          <w:szCs w:val="24"/>
        </w:rPr>
        <w:t>arutab koosolekul läbi määruse paragrahvi 3 lõikes 1 nimetatud ettepanekud ning teeb Vabariigi Valitsusele ettepaneku preemiate määramiseks.</w:t>
      </w:r>
    </w:p>
    <w:p w:rsidRPr="00E867B8" w:rsidR="00E867B8" w:rsidP="00E867B8" w:rsidRDefault="00E867B8" w14:paraId="3D25FDD8" w14:textId="77777777">
      <w:pPr>
        <w:tabs>
          <w:tab w:val="left" w:pos="493"/>
        </w:tabs>
        <w:spacing w:before="175" w:line="240" w:lineRule="auto"/>
        <w:contextualSpacing/>
        <w:jc w:val="both"/>
        <w:rPr>
          <w:rFonts w:ascii="Times New Roman" w:hAnsi="Times New Roman" w:cs="Times New Roman"/>
          <w:sz w:val="24"/>
          <w:szCs w:val="24"/>
        </w:rPr>
      </w:pPr>
    </w:p>
    <w:p w:rsidRPr="00E867B8" w:rsidR="00E867B8" w:rsidP="00E867B8" w:rsidRDefault="00E867B8" w14:paraId="75881DA2" w14:textId="77777777">
      <w:pPr>
        <w:tabs>
          <w:tab w:val="left" w:pos="476"/>
        </w:tabs>
        <w:spacing w:before="9" w:line="240" w:lineRule="auto"/>
        <w:ind w:right="3461"/>
        <w:contextualSpacing/>
        <w:jc w:val="both"/>
        <w:rPr>
          <w:rFonts w:ascii="Times New Roman" w:hAnsi="Times New Roman" w:cs="Times New Roman"/>
          <w:sz w:val="24"/>
          <w:szCs w:val="24"/>
        </w:rPr>
      </w:pPr>
      <w:r w:rsidRPr="00E867B8">
        <w:rPr>
          <w:rFonts w:ascii="Times New Roman" w:hAnsi="Times New Roman" w:cs="Times New Roman"/>
          <w:sz w:val="24"/>
          <w:szCs w:val="24"/>
        </w:rPr>
        <w:t>(3) Komisjoni teenindab Kultuuriministeerium.</w:t>
      </w:r>
    </w:p>
    <w:p w:rsidRPr="00E867B8" w:rsidR="00E867B8" w:rsidP="00E867B8" w:rsidRDefault="00E867B8" w14:paraId="01E5CBB6" w14:textId="77777777">
      <w:pPr>
        <w:tabs>
          <w:tab w:val="left" w:pos="476"/>
        </w:tabs>
        <w:spacing w:before="9" w:line="240" w:lineRule="auto"/>
        <w:ind w:right="3461"/>
        <w:contextualSpacing/>
        <w:jc w:val="both"/>
        <w:rPr>
          <w:rFonts w:ascii="Times New Roman" w:hAnsi="Times New Roman" w:cs="Times New Roman"/>
          <w:sz w:val="24"/>
          <w:szCs w:val="24"/>
        </w:rPr>
      </w:pPr>
    </w:p>
    <w:p w:rsidRPr="00E867B8" w:rsidR="00E867B8" w:rsidP="00E867B8" w:rsidRDefault="00E867B8" w14:paraId="67C4C255" w14:textId="77777777">
      <w:pPr>
        <w:tabs>
          <w:tab w:val="left" w:pos="476"/>
        </w:tabs>
        <w:spacing w:before="9" w:line="240" w:lineRule="auto"/>
        <w:ind w:right="3461"/>
        <w:contextualSpacing/>
        <w:jc w:val="both"/>
        <w:rPr>
          <w:rFonts w:ascii="Times New Roman" w:hAnsi="Times New Roman" w:cs="Times New Roman"/>
          <w:b/>
          <w:bCs/>
          <w:sz w:val="24"/>
          <w:szCs w:val="24"/>
        </w:rPr>
      </w:pPr>
      <w:r w:rsidRPr="00E867B8">
        <w:rPr>
          <w:rFonts w:ascii="Times New Roman" w:hAnsi="Times New Roman" w:cs="Times New Roman"/>
          <w:b/>
          <w:bCs/>
          <w:sz w:val="24"/>
          <w:szCs w:val="24"/>
        </w:rPr>
        <w:t>§ 5. Komisjoni töökord</w:t>
      </w:r>
    </w:p>
    <w:p w:rsidRPr="00E867B8" w:rsidR="00E867B8" w:rsidP="00E867B8" w:rsidRDefault="00E867B8" w14:paraId="02602016" w14:textId="77777777">
      <w:pPr>
        <w:pStyle w:val="Loendilik"/>
        <w:tabs>
          <w:tab w:val="left" w:pos="476"/>
        </w:tabs>
        <w:spacing w:before="9" w:line="240" w:lineRule="auto"/>
        <w:ind w:left="210" w:right="3461"/>
        <w:jc w:val="both"/>
        <w:rPr>
          <w:rFonts w:ascii="Times New Roman" w:hAnsi="Times New Roman" w:cs="Times New Roman"/>
          <w:sz w:val="24"/>
          <w:szCs w:val="24"/>
        </w:rPr>
      </w:pPr>
    </w:p>
    <w:p w:rsidR="00E867B8" w:rsidP="00E867B8" w:rsidRDefault="00E867B8" w14:paraId="3CBB9102" w14:textId="77777777">
      <w:pPr>
        <w:pStyle w:val="Normaallaadveeb"/>
        <w:shd w:val="clear" w:color="auto" w:fill="FFFFFF" w:themeFill="background1"/>
        <w:spacing w:before="0" w:beforeAutospacing="0" w:after="0" w:afterAutospacing="0"/>
        <w:contextualSpacing/>
        <w:jc w:val="both"/>
        <w:rPr>
          <w:color w:val="202020"/>
        </w:rPr>
      </w:pPr>
      <w:r w:rsidRPr="12136524">
        <w:rPr>
          <w:color w:val="202020"/>
        </w:rPr>
        <w:t xml:space="preserve">(1) Komisjon on otsustusvõimeline, kui komisjoni </w:t>
      </w:r>
      <w:r>
        <w:rPr>
          <w:color w:val="202020"/>
        </w:rPr>
        <w:t xml:space="preserve">koosolekust </w:t>
      </w:r>
      <w:r w:rsidRPr="12136524">
        <w:rPr>
          <w:color w:val="202020"/>
        </w:rPr>
        <w:t>võtab osa kaks kolmandikku komisjoni liikmetest. Komisjon võtab otsuse preemiate määramiseks vastu istungil lihthäälteenamusega</w:t>
      </w:r>
      <w:r>
        <w:rPr>
          <w:color w:val="202020"/>
        </w:rPr>
        <w:t>.</w:t>
      </w:r>
      <w:r w:rsidRPr="12136524">
        <w:rPr>
          <w:color w:val="202020"/>
        </w:rPr>
        <w:t xml:space="preserve"> </w:t>
      </w:r>
    </w:p>
    <w:p w:rsidRPr="009800AE" w:rsidR="00E867B8" w:rsidP="00E867B8" w:rsidRDefault="00E867B8" w14:paraId="02B6C93B" w14:textId="77777777">
      <w:pPr>
        <w:pStyle w:val="Normaallaadveeb"/>
        <w:shd w:val="clear" w:color="auto" w:fill="FFFFFF"/>
        <w:spacing w:before="0" w:beforeAutospacing="0" w:after="0" w:afterAutospacing="0"/>
        <w:ind w:left="780"/>
        <w:contextualSpacing/>
        <w:jc w:val="both"/>
        <w:rPr>
          <w:color w:val="202020"/>
        </w:rPr>
      </w:pPr>
    </w:p>
    <w:p w:rsidR="00E867B8" w:rsidP="00E867B8" w:rsidRDefault="00E867B8" w14:paraId="39529C33" w14:textId="77777777">
      <w:pPr>
        <w:pStyle w:val="Normaallaadveeb"/>
        <w:shd w:val="clear" w:color="auto" w:fill="FFFFFF" w:themeFill="background1"/>
        <w:spacing w:before="0" w:beforeAutospacing="0" w:after="0" w:afterAutospacing="0"/>
        <w:contextualSpacing/>
        <w:jc w:val="both"/>
        <w:rPr>
          <w:color w:val="202020"/>
        </w:rPr>
      </w:pPr>
      <w:r w:rsidRPr="00F02704">
        <w:rPr>
          <w:color w:val="202020"/>
        </w:rPr>
        <w:t>(2) Kui preemia kandidaatidest ükski ei saa lihthäälteenamust, korraldatakse enim poolthääli saanud kandidaatide vahel teine hääletusvoor. Kui ka teises hääletusvoorus ei õnnestu komisjonil lihthäälteenamusega otsust vastu võtta, otsustab komisjoni esimees või tema äraolekul teda asendav komisjoni liige, kas korraldada veel üks hääletusvoor, eelistada kindlat kandidaati, heita liisku või teha valdkonna eest vastutavale ministrile ettepanek jagada preemia mitme kandidaadi vahel.</w:t>
      </w:r>
    </w:p>
    <w:p w:rsidRPr="009800AE" w:rsidR="00E867B8" w:rsidP="00E867B8" w:rsidRDefault="00E867B8" w14:paraId="313F1A1C" w14:textId="77777777">
      <w:pPr>
        <w:pStyle w:val="Normaallaadveeb"/>
        <w:shd w:val="clear" w:color="auto" w:fill="FFFFFF"/>
        <w:spacing w:before="0" w:beforeAutospacing="0" w:after="0" w:afterAutospacing="0"/>
        <w:contextualSpacing/>
        <w:jc w:val="both"/>
        <w:rPr>
          <w:color w:val="202020"/>
        </w:rPr>
      </w:pPr>
    </w:p>
    <w:p w:rsidRPr="009800AE" w:rsidR="00E867B8" w:rsidP="00E867B8" w:rsidRDefault="00E867B8" w14:paraId="5CD97CE3" w14:textId="77777777">
      <w:pPr>
        <w:pStyle w:val="Normaallaadveeb"/>
        <w:shd w:val="clear" w:color="auto" w:fill="FFFFFF"/>
        <w:spacing w:before="0" w:beforeAutospacing="0" w:after="0" w:afterAutospacing="0"/>
        <w:contextualSpacing/>
        <w:jc w:val="both"/>
        <w:rPr>
          <w:color w:val="202020"/>
        </w:rPr>
      </w:pPr>
      <w:r w:rsidRPr="001D0C9C">
        <w:rPr>
          <w:bdr w:val="none" w:color="auto" w:sz="0" w:space="0" w:frame="1"/>
        </w:rPr>
        <w:t xml:space="preserve">(3) </w:t>
      </w:r>
      <w:r w:rsidRPr="009800AE">
        <w:rPr>
          <w:color w:val="202020"/>
        </w:rPr>
        <w:t xml:space="preserve">Kui komisjoni liige on preemia kandidaadiks, ei osale ta sellel aastal </w:t>
      </w:r>
      <w:r>
        <w:rPr>
          <w:color w:val="202020"/>
        </w:rPr>
        <w:t xml:space="preserve">vastava preemia </w:t>
      </w:r>
      <w:r w:rsidRPr="009800AE">
        <w:rPr>
          <w:color w:val="202020"/>
        </w:rPr>
        <w:t xml:space="preserve">komisjoni töös. </w:t>
      </w:r>
    </w:p>
    <w:p w:rsidR="00E867B8" w:rsidP="00E867B8" w:rsidRDefault="00E867B8" w14:paraId="1E98ECB4" w14:textId="77777777">
      <w:pPr>
        <w:pStyle w:val="Normaallaadveeb"/>
        <w:shd w:val="clear" w:color="auto" w:fill="FFFFFF"/>
        <w:spacing w:before="0" w:beforeAutospacing="0" w:after="0" w:afterAutospacing="0"/>
        <w:contextualSpacing/>
        <w:jc w:val="both"/>
        <w:rPr>
          <w:color w:val="0061AA"/>
          <w:bdr w:val="none" w:color="auto" w:sz="0" w:space="0" w:frame="1"/>
        </w:rPr>
      </w:pPr>
      <w:r w:rsidRPr="009800AE">
        <w:rPr>
          <w:color w:val="0061AA"/>
          <w:bdr w:val="none" w:color="auto" w:sz="0" w:space="0" w:frame="1"/>
        </w:rPr>
        <w:t>  </w:t>
      </w:r>
    </w:p>
    <w:p w:rsidRPr="009800AE" w:rsidR="00E867B8" w:rsidP="00E867B8" w:rsidRDefault="00E867B8" w14:paraId="6BBD7FDE" w14:textId="77777777">
      <w:pPr>
        <w:pStyle w:val="Normaallaadveeb"/>
        <w:shd w:val="clear" w:color="auto" w:fill="FFFFFF"/>
        <w:spacing w:before="0" w:beforeAutospacing="0" w:after="0" w:afterAutospacing="0"/>
        <w:contextualSpacing/>
        <w:jc w:val="both"/>
        <w:rPr>
          <w:color w:val="202020"/>
        </w:rPr>
      </w:pPr>
      <w:r>
        <w:rPr>
          <w:color w:val="202020"/>
        </w:rPr>
        <w:t xml:space="preserve">(4) </w:t>
      </w:r>
      <w:r w:rsidRPr="009800AE">
        <w:rPr>
          <w:color w:val="202020"/>
        </w:rPr>
        <w:t>Kui komisjoni liige võib preemia kandidaadi suhtes olla erapoolik või esineb huvide konflikt, taandab ta ennast sellele kandidaadile preemia määramise arutelust ja hääletamisest.</w:t>
      </w:r>
    </w:p>
    <w:p w:rsidR="00E867B8" w:rsidP="00E867B8" w:rsidRDefault="00E867B8" w14:paraId="5FDF569E" w14:textId="77777777">
      <w:pPr>
        <w:pStyle w:val="Normaallaadveeb"/>
        <w:shd w:val="clear" w:color="auto" w:fill="FFFFFF"/>
        <w:spacing w:before="0" w:beforeAutospacing="0" w:after="0" w:afterAutospacing="0"/>
        <w:ind w:left="-124"/>
        <w:contextualSpacing/>
        <w:jc w:val="both"/>
        <w:rPr>
          <w:color w:val="202020"/>
        </w:rPr>
      </w:pPr>
    </w:p>
    <w:p w:rsidRPr="009800AE" w:rsidR="00E867B8" w:rsidP="00E867B8" w:rsidRDefault="00E867B8" w14:paraId="160AC5B1" w14:textId="77777777">
      <w:pPr>
        <w:pStyle w:val="Normaallaadveeb"/>
        <w:shd w:val="clear" w:color="auto" w:fill="FFFFFF" w:themeFill="background1"/>
        <w:spacing w:before="0" w:beforeAutospacing="0" w:after="0" w:afterAutospacing="0"/>
        <w:ind w:left="-4"/>
        <w:contextualSpacing/>
        <w:jc w:val="both"/>
        <w:rPr>
          <w:color w:val="202020"/>
        </w:rPr>
      </w:pPr>
      <w:r w:rsidRPr="12136524">
        <w:rPr>
          <w:color w:val="202020"/>
        </w:rPr>
        <w:t xml:space="preserve">(5) Kui komisjoni liige ei osale lõigete 3 ja 4 alusel preemiate hindamisel, arvestatakse    lihthäälteenamus vastavalt hääleõiguslike komisjoni liikmete arvule. </w:t>
      </w:r>
    </w:p>
    <w:p w:rsidR="00E867B8" w:rsidP="00E867B8" w:rsidRDefault="00E867B8" w14:paraId="364EC60F" w14:textId="77777777">
      <w:pPr>
        <w:pStyle w:val="Normaallaadveeb"/>
        <w:shd w:val="clear" w:color="auto" w:fill="FFFFFF"/>
        <w:spacing w:before="0" w:beforeAutospacing="0" w:after="0" w:afterAutospacing="0"/>
        <w:ind w:left="-124"/>
        <w:contextualSpacing/>
        <w:jc w:val="both"/>
        <w:rPr>
          <w:color w:val="202020"/>
        </w:rPr>
      </w:pPr>
    </w:p>
    <w:p w:rsidRPr="001D0C9C" w:rsidR="00E867B8" w:rsidP="00E867B8" w:rsidRDefault="00E867B8" w14:paraId="0710EE1E" w14:textId="77777777">
      <w:pPr>
        <w:pStyle w:val="Normaallaadveeb"/>
        <w:shd w:val="clear" w:color="auto" w:fill="FFFFFF"/>
        <w:spacing w:before="0" w:beforeAutospacing="0" w:after="0" w:afterAutospacing="0"/>
        <w:ind w:left="-4"/>
        <w:contextualSpacing/>
        <w:jc w:val="both"/>
        <w:rPr>
          <w:color w:val="202020"/>
        </w:rPr>
      </w:pPr>
      <w:r>
        <w:rPr>
          <w:color w:val="202020"/>
        </w:rPr>
        <w:t xml:space="preserve">(6) </w:t>
      </w:r>
      <w:r w:rsidRPr="009800AE">
        <w:rPr>
          <w:color w:val="202020"/>
        </w:rPr>
        <w:t>Komisjoni esimehe äraolekul või juhul, kui tal on huvide konflikt lõigete 3 ja 4 alusel, asendab teda komisjoni vanim hääleõiguslik liige.</w:t>
      </w:r>
    </w:p>
    <w:p w:rsidRPr="00E867B8" w:rsidR="00E867B8" w:rsidP="00E867B8" w:rsidRDefault="00E867B8" w14:paraId="2F8B9F02" w14:textId="77777777">
      <w:pPr>
        <w:pStyle w:val="Pealkiri1"/>
        <w:spacing w:line="240" w:lineRule="auto"/>
        <w:contextualSpacing/>
        <w:jc w:val="both"/>
        <w:rPr>
          <w:rFonts w:ascii="Times New Roman" w:hAnsi="Times New Roman" w:cs="Times New Roman"/>
          <w:b/>
          <w:bCs/>
          <w:sz w:val="24"/>
          <w:szCs w:val="24"/>
        </w:rPr>
      </w:pPr>
      <w:r w:rsidRPr="00E867B8">
        <w:rPr>
          <w:rFonts w:ascii="Times New Roman" w:hAnsi="Times New Roman" w:cs="Times New Roman"/>
          <w:b/>
          <w:bCs/>
          <w:color w:val="000000" w:themeColor="text1"/>
          <w:sz w:val="24"/>
          <w:szCs w:val="24"/>
        </w:rPr>
        <w:t>§</w:t>
      </w:r>
      <w:r w:rsidRPr="00E867B8">
        <w:rPr>
          <w:rFonts w:ascii="Times New Roman" w:hAnsi="Times New Roman" w:cs="Times New Roman"/>
          <w:b/>
          <w:bCs/>
          <w:color w:val="000000" w:themeColor="text1"/>
          <w:spacing w:val="-2"/>
          <w:sz w:val="24"/>
          <w:szCs w:val="24"/>
        </w:rPr>
        <w:t xml:space="preserve"> </w:t>
      </w:r>
      <w:r w:rsidRPr="00E867B8">
        <w:rPr>
          <w:rFonts w:ascii="Times New Roman" w:hAnsi="Times New Roman" w:cs="Times New Roman"/>
          <w:b/>
          <w:bCs/>
          <w:color w:val="000000" w:themeColor="text1"/>
          <w:sz w:val="24"/>
          <w:szCs w:val="24"/>
        </w:rPr>
        <w:t>6.</w:t>
      </w:r>
      <w:r w:rsidRPr="00E867B8">
        <w:rPr>
          <w:rFonts w:ascii="Times New Roman" w:hAnsi="Times New Roman" w:cs="Times New Roman"/>
          <w:b/>
          <w:bCs/>
          <w:color w:val="000000" w:themeColor="text1"/>
          <w:spacing w:val="-2"/>
          <w:sz w:val="24"/>
          <w:szCs w:val="24"/>
        </w:rPr>
        <w:t xml:space="preserve"> </w:t>
      </w:r>
      <w:r w:rsidRPr="00E867B8">
        <w:rPr>
          <w:rFonts w:ascii="Times New Roman" w:hAnsi="Times New Roman" w:cs="Times New Roman"/>
          <w:b/>
          <w:bCs/>
          <w:color w:val="000000" w:themeColor="text1"/>
          <w:sz w:val="24"/>
          <w:szCs w:val="24"/>
        </w:rPr>
        <w:t>Preemiate</w:t>
      </w:r>
      <w:r w:rsidRPr="00E867B8">
        <w:rPr>
          <w:rFonts w:ascii="Times New Roman" w:hAnsi="Times New Roman" w:cs="Times New Roman"/>
          <w:b/>
          <w:bCs/>
          <w:color w:val="000000" w:themeColor="text1"/>
          <w:spacing w:val="-1"/>
          <w:sz w:val="24"/>
          <w:szCs w:val="24"/>
        </w:rPr>
        <w:t xml:space="preserve"> </w:t>
      </w:r>
      <w:r w:rsidRPr="00E867B8">
        <w:rPr>
          <w:rFonts w:ascii="Times New Roman" w:hAnsi="Times New Roman" w:cs="Times New Roman"/>
          <w:b/>
          <w:bCs/>
          <w:color w:val="000000" w:themeColor="text1"/>
          <w:spacing w:val="-2"/>
          <w:sz w:val="24"/>
          <w:szCs w:val="24"/>
        </w:rPr>
        <w:t>määramine ja üleandmine</w:t>
      </w:r>
    </w:p>
    <w:p w:rsidRPr="00E867B8" w:rsidR="00E867B8" w:rsidP="00E867B8" w:rsidRDefault="00E867B8" w14:paraId="1A5FECB7" w14:textId="77777777">
      <w:pPr>
        <w:tabs>
          <w:tab w:val="left" w:pos="493"/>
        </w:tabs>
        <w:spacing w:line="240" w:lineRule="auto"/>
        <w:ind w:right="854"/>
        <w:contextualSpacing/>
        <w:jc w:val="both"/>
        <w:rPr>
          <w:rFonts w:ascii="Times New Roman" w:hAnsi="Times New Roman" w:cs="Times New Roman"/>
          <w:sz w:val="24"/>
          <w:szCs w:val="24"/>
        </w:rPr>
      </w:pPr>
    </w:p>
    <w:p w:rsidRPr="00E867B8" w:rsidR="00E867B8" w:rsidP="00E867B8" w:rsidRDefault="00E867B8" w14:paraId="6D08EBEA" w14:textId="77777777">
      <w:pPr>
        <w:tabs>
          <w:tab w:val="left" w:pos="493"/>
        </w:tabs>
        <w:spacing w:line="240" w:lineRule="auto"/>
        <w:ind w:right="854"/>
        <w:contextualSpacing/>
        <w:jc w:val="both"/>
        <w:rPr>
          <w:rFonts w:ascii="Times New Roman" w:hAnsi="Times New Roman" w:cs="Times New Roman"/>
          <w:sz w:val="24"/>
          <w:szCs w:val="24"/>
        </w:rPr>
      </w:pPr>
      <w:r w:rsidRPr="00E867B8">
        <w:rPr>
          <w:rFonts w:ascii="Times New Roman" w:hAnsi="Times New Roman" w:cs="Times New Roman"/>
          <w:sz w:val="24"/>
          <w:szCs w:val="24"/>
        </w:rPr>
        <w:t>(1) Preemiad</w:t>
      </w:r>
      <w:r w:rsidRPr="00E867B8">
        <w:rPr>
          <w:rFonts w:ascii="Times New Roman" w:hAnsi="Times New Roman" w:cs="Times New Roman"/>
          <w:spacing w:val="-10"/>
          <w:sz w:val="24"/>
          <w:szCs w:val="24"/>
        </w:rPr>
        <w:t xml:space="preserve"> </w:t>
      </w:r>
      <w:r w:rsidRPr="00E867B8">
        <w:rPr>
          <w:rFonts w:ascii="Times New Roman" w:hAnsi="Times New Roman" w:cs="Times New Roman"/>
          <w:sz w:val="24"/>
          <w:szCs w:val="24"/>
        </w:rPr>
        <w:t>määrab</w:t>
      </w:r>
      <w:r w:rsidRPr="00E867B8">
        <w:rPr>
          <w:rFonts w:ascii="Times New Roman" w:hAnsi="Times New Roman" w:cs="Times New Roman"/>
          <w:spacing w:val="-10"/>
          <w:sz w:val="24"/>
          <w:szCs w:val="24"/>
        </w:rPr>
        <w:t xml:space="preserve"> </w:t>
      </w:r>
      <w:r w:rsidRPr="00E867B8">
        <w:rPr>
          <w:rFonts w:ascii="Times New Roman" w:hAnsi="Times New Roman" w:cs="Times New Roman"/>
          <w:sz w:val="24"/>
          <w:szCs w:val="24"/>
        </w:rPr>
        <w:t>Vabariigi</w:t>
      </w:r>
      <w:r w:rsidRPr="00E867B8">
        <w:rPr>
          <w:rFonts w:ascii="Times New Roman" w:hAnsi="Times New Roman" w:cs="Times New Roman"/>
          <w:spacing w:val="-10"/>
          <w:sz w:val="24"/>
          <w:szCs w:val="24"/>
        </w:rPr>
        <w:t xml:space="preserve"> </w:t>
      </w:r>
      <w:r w:rsidRPr="00E867B8">
        <w:rPr>
          <w:rFonts w:ascii="Times New Roman" w:hAnsi="Times New Roman" w:cs="Times New Roman"/>
          <w:sz w:val="24"/>
          <w:szCs w:val="24"/>
        </w:rPr>
        <w:t>Valitsus</w:t>
      </w:r>
      <w:r w:rsidRPr="00E867B8">
        <w:rPr>
          <w:rFonts w:ascii="Times New Roman" w:hAnsi="Times New Roman" w:cs="Times New Roman"/>
          <w:spacing w:val="-10"/>
          <w:sz w:val="24"/>
          <w:szCs w:val="24"/>
        </w:rPr>
        <w:t xml:space="preserve"> </w:t>
      </w:r>
      <w:r w:rsidRPr="00E867B8">
        <w:rPr>
          <w:rFonts w:ascii="Times New Roman" w:hAnsi="Times New Roman" w:cs="Times New Roman"/>
          <w:sz w:val="24"/>
          <w:szCs w:val="24"/>
        </w:rPr>
        <w:t>kultuuriministri</w:t>
      </w:r>
      <w:r w:rsidRPr="00E867B8">
        <w:rPr>
          <w:rFonts w:ascii="Times New Roman" w:hAnsi="Times New Roman" w:cs="Times New Roman"/>
          <w:spacing w:val="-10"/>
          <w:sz w:val="24"/>
          <w:szCs w:val="24"/>
        </w:rPr>
        <w:t xml:space="preserve"> </w:t>
      </w:r>
      <w:r w:rsidRPr="00E867B8">
        <w:rPr>
          <w:rFonts w:ascii="Times New Roman" w:hAnsi="Times New Roman" w:cs="Times New Roman"/>
          <w:sz w:val="24"/>
          <w:szCs w:val="24"/>
        </w:rPr>
        <w:t>esildisel</w:t>
      </w:r>
      <w:r w:rsidRPr="00E867B8">
        <w:rPr>
          <w:rFonts w:ascii="Times New Roman" w:hAnsi="Times New Roman" w:cs="Times New Roman"/>
          <w:spacing w:val="-10"/>
          <w:sz w:val="24"/>
          <w:szCs w:val="24"/>
        </w:rPr>
        <w:t xml:space="preserve"> </w:t>
      </w:r>
      <w:r w:rsidRPr="00E867B8">
        <w:rPr>
          <w:rFonts w:ascii="Times New Roman" w:hAnsi="Times New Roman" w:cs="Times New Roman"/>
          <w:sz w:val="24"/>
          <w:szCs w:val="24"/>
        </w:rPr>
        <w:t>komisjoni ettepanekute alusel.</w:t>
      </w:r>
    </w:p>
    <w:p w:rsidRPr="00E867B8" w:rsidR="00E867B8" w:rsidP="00E867B8" w:rsidRDefault="00E867B8" w14:paraId="0A4F5C22" w14:textId="77777777">
      <w:pPr>
        <w:pStyle w:val="Kehatekst"/>
        <w:spacing w:before="195"/>
        <w:ind w:left="0"/>
        <w:contextualSpacing/>
        <w:jc w:val="both"/>
        <w:rPr>
          <w:sz w:val="24"/>
          <w:szCs w:val="24"/>
        </w:rPr>
      </w:pPr>
      <w:r w:rsidRPr="00E867B8">
        <w:rPr>
          <w:sz w:val="24"/>
          <w:szCs w:val="24"/>
        </w:rPr>
        <w:t xml:space="preserve">(2) Preemiad antakse üle Eesti Vabariigi aastapäeva tähistamise raames. </w:t>
      </w:r>
    </w:p>
    <w:p w:rsidRPr="00E867B8" w:rsidR="00E867B8" w:rsidP="00E867B8" w:rsidRDefault="00E867B8" w14:paraId="218E3C07" w14:textId="77777777">
      <w:pPr>
        <w:pStyle w:val="Kehatekst"/>
        <w:spacing w:before="195"/>
        <w:ind w:left="0"/>
        <w:contextualSpacing/>
        <w:jc w:val="both"/>
        <w:rPr>
          <w:sz w:val="24"/>
          <w:szCs w:val="24"/>
        </w:rPr>
      </w:pPr>
    </w:p>
    <w:p w:rsidRPr="00E53091" w:rsidR="00E867B8" w:rsidP="00E867B8" w:rsidRDefault="00E867B8" w14:paraId="68A18A71" w14:textId="77777777">
      <w:pPr>
        <w:pStyle w:val="Vahedeta"/>
        <w:contextualSpacing/>
        <w:jc w:val="both"/>
        <w:rPr>
          <w:rFonts w:ascii="Times New Roman" w:hAnsi="Times New Roman" w:eastAsia="Times New Roman" w:cs="Times New Roman"/>
          <w:color w:val="000000" w:themeColor="text1"/>
          <w:sz w:val="24"/>
          <w:szCs w:val="24"/>
        </w:rPr>
      </w:pPr>
      <w:r w:rsidRPr="00E53091">
        <w:rPr>
          <w:rFonts w:ascii="Times New Roman" w:hAnsi="Times New Roman" w:eastAsia="Times New Roman" w:cs="Times New Roman"/>
          <w:b/>
          <w:bCs/>
          <w:color w:val="000000" w:themeColor="text1"/>
          <w:sz w:val="24"/>
          <w:szCs w:val="24"/>
        </w:rPr>
        <w:t>§ 7. Preemia tagasinõudmine</w:t>
      </w:r>
    </w:p>
    <w:p w:rsidRPr="00E53091" w:rsidR="00E867B8" w:rsidP="00E867B8" w:rsidRDefault="00E867B8" w14:paraId="18491035" w14:textId="77777777">
      <w:pPr>
        <w:pStyle w:val="Vahedeta"/>
        <w:contextualSpacing/>
        <w:jc w:val="both"/>
        <w:rPr>
          <w:rFonts w:ascii="Times New Roman" w:hAnsi="Times New Roman" w:eastAsia="Times New Roman" w:cs="Times New Roman"/>
          <w:color w:val="000000" w:themeColor="text1"/>
          <w:sz w:val="24"/>
          <w:szCs w:val="24"/>
        </w:rPr>
      </w:pPr>
      <w:r w:rsidRPr="00E53091">
        <w:rPr>
          <w:rFonts w:ascii="Times New Roman" w:hAnsi="Times New Roman" w:eastAsia="Times New Roman" w:cs="Times New Roman"/>
          <w:color w:val="000000" w:themeColor="text1"/>
          <w:sz w:val="24"/>
          <w:szCs w:val="24"/>
        </w:rPr>
        <w:t> </w:t>
      </w:r>
    </w:p>
    <w:p w:rsidR="00E867B8" w:rsidP="00E867B8" w:rsidRDefault="00E867B8" w14:paraId="2375E7EC" w14:textId="77777777">
      <w:pPr>
        <w:pStyle w:val="Vahedeta"/>
        <w:contextualSpacing/>
        <w:jc w:val="both"/>
        <w:rPr>
          <w:rFonts w:ascii="Times New Roman" w:hAnsi="Times New Roman" w:eastAsia="Times New Roman" w:cs="Times New Roman"/>
          <w:color w:val="000000" w:themeColor="text1"/>
          <w:sz w:val="24"/>
          <w:szCs w:val="24"/>
        </w:rPr>
      </w:pPr>
      <w:r w:rsidRPr="00E53091">
        <w:rPr>
          <w:rFonts w:ascii="Times New Roman" w:hAnsi="Times New Roman" w:eastAsia="Times New Roman" w:cs="Times New Roman"/>
          <w:color w:val="000000" w:themeColor="text1"/>
          <w:sz w:val="24"/>
          <w:szCs w:val="24"/>
        </w:rPr>
        <w:t xml:space="preserve">(1) Kui dopinguvastane organisatsioon, rahvusvaheline spordiorganisatsioon, rahvuslik olümpiakomitee, rahvuslik </w:t>
      </w:r>
      <w:proofErr w:type="spellStart"/>
      <w:r w:rsidRPr="00E53091">
        <w:rPr>
          <w:rFonts w:ascii="Times New Roman" w:hAnsi="Times New Roman" w:eastAsia="Times New Roman" w:cs="Times New Roman"/>
          <w:color w:val="000000" w:themeColor="text1"/>
          <w:sz w:val="24"/>
          <w:szCs w:val="24"/>
        </w:rPr>
        <w:t>paralümpiakomitee</w:t>
      </w:r>
      <w:proofErr w:type="spellEnd"/>
      <w:r w:rsidRPr="00E53091">
        <w:rPr>
          <w:rFonts w:ascii="Times New Roman" w:hAnsi="Times New Roman" w:eastAsia="Times New Roman" w:cs="Times New Roman"/>
          <w:color w:val="000000" w:themeColor="text1"/>
          <w:sz w:val="24"/>
          <w:szCs w:val="24"/>
        </w:rPr>
        <w:t xml:space="preserve"> või spordialaliit on määranud spordiseaduse § 11 lõikes 1 nimetatud isikule karistuse samas lõikes nimetatud reeglite rikkumise eest, on Vabariigi Valitsusel õigus aasta jooksul karistuse määramise otsuse jõustumisest arvates nõuda pärast reeglite rikkumist määratud preemia isikult tagasi.</w:t>
      </w:r>
    </w:p>
    <w:p w:rsidR="00E867B8" w:rsidP="00E867B8" w:rsidRDefault="00E867B8" w14:paraId="5C679BAE" w14:textId="77777777">
      <w:pPr>
        <w:pStyle w:val="Vahedeta"/>
        <w:contextualSpacing/>
        <w:jc w:val="both"/>
        <w:rPr>
          <w:rFonts w:ascii="Times New Roman" w:hAnsi="Times New Roman" w:eastAsia="Times New Roman" w:cs="Times New Roman"/>
          <w:color w:val="000000" w:themeColor="text1"/>
          <w:sz w:val="24"/>
          <w:szCs w:val="24"/>
        </w:rPr>
      </w:pPr>
    </w:p>
    <w:p w:rsidRPr="00E53091" w:rsidR="00E867B8" w:rsidP="00E867B8" w:rsidRDefault="00E867B8" w14:paraId="7B7BF707" w14:textId="7D4F0B0B">
      <w:pPr>
        <w:pStyle w:val="Vahedeta"/>
        <w:contextualSpacing/>
        <w:jc w:val="both"/>
        <w:rPr>
          <w:rFonts w:ascii="Times New Roman" w:hAnsi="Times New Roman" w:eastAsia="Times New Roman" w:cs="Times New Roman"/>
          <w:color w:val="000000" w:themeColor="text1"/>
          <w:sz w:val="24"/>
          <w:szCs w:val="24"/>
        </w:rPr>
      </w:pPr>
      <w:r w:rsidRPr="00E53091">
        <w:rPr>
          <w:rFonts w:ascii="Times New Roman" w:hAnsi="Times New Roman" w:eastAsia="Times New Roman" w:cs="Times New Roman"/>
          <w:color w:val="000000" w:themeColor="text1"/>
          <w:sz w:val="24"/>
          <w:szCs w:val="24"/>
        </w:rPr>
        <w:t>(2) Tagasinõudmise otsustamiseks teeb Vabariigi Valitsusele ettepaneku kultuuriminister.</w:t>
      </w:r>
    </w:p>
    <w:p w:rsidRPr="00E53091" w:rsidR="00E867B8" w:rsidP="00E867B8" w:rsidRDefault="00E867B8" w14:paraId="5DC0C4BF" w14:textId="77777777">
      <w:pPr>
        <w:pStyle w:val="Vahedeta"/>
        <w:contextualSpacing/>
        <w:jc w:val="both"/>
        <w:rPr>
          <w:rFonts w:ascii="Times New Roman" w:hAnsi="Times New Roman" w:eastAsia="Times New Roman" w:cs="Times New Roman"/>
          <w:color w:val="000000" w:themeColor="text1"/>
          <w:sz w:val="24"/>
          <w:szCs w:val="24"/>
        </w:rPr>
      </w:pPr>
    </w:p>
    <w:p w:rsidRPr="00E53091" w:rsidR="00E867B8" w:rsidP="00E867B8" w:rsidRDefault="00E867B8" w14:paraId="4748C14E" w14:textId="77777777">
      <w:pPr>
        <w:pStyle w:val="Vahedeta"/>
        <w:contextualSpacing/>
        <w:jc w:val="both"/>
        <w:rPr>
          <w:rFonts w:ascii="Times New Roman" w:hAnsi="Times New Roman" w:eastAsia="Times New Roman" w:cs="Times New Roman"/>
          <w:color w:val="000000" w:themeColor="text1"/>
          <w:sz w:val="24"/>
          <w:szCs w:val="24"/>
        </w:rPr>
      </w:pPr>
      <w:r w:rsidRPr="00E53091">
        <w:rPr>
          <w:rFonts w:ascii="Times New Roman" w:hAnsi="Times New Roman" w:eastAsia="Times New Roman" w:cs="Times New Roman"/>
          <w:color w:val="000000" w:themeColor="text1"/>
          <w:sz w:val="24"/>
          <w:szCs w:val="24"/>
        </w:rPr>
        <w:t>(3) Preemia saaja tagastab preemia selle tagasinõudmise otsuses nimetatud tähtpäevaks.</w:t>
      </w:r>
    </w:p>
    <w:p w:rsidR="00E867B8" w:rsidP="00E867B8" w:rsidRDefault="00E867B8" w14:paraId="4D2CB915" w14:textId="77777777">
      <w:pPr>
        <w:pStyle w:val="Kehatekst"/>
        <w:spacing w:before="195"/>
        <w:ind w:left="0"/>
        <w:contextualSpacing/>
        <w:jc w:val="both"/>
        <w:rPr>
          <w:sz w:val="24"/>
          <w:szCs w:val="24"/>
        </w:rPr>
      </w:pPr>
    </w:p>
    <w:p w:rsidRPr="009800AE" w:rsidR="00E52E1C" w:rsidP="00E867B8" w:rsidRDefault="00E52E1C" w14:paraId="2C287747" w14:textId="77777777">
      <w:pPr>
        <w:pStyle w:val="Kehatekst"/>
        <w:spacing w:before="195"/>
        <w:ind w:left="0"/>
        <w:contextualSpacing/>
        <w:jc w:val="both"/>
        <w:rPr>
          <w:sz w:val="24"/>
          <w:szCs w:val="24"/>
        </w:rPr>
      </w:pPr>
    </w:p>
    <w:p w:rsidR="00E52E1C" w:rsidP="00E867B8" w:rsidRDefault="00E52E1C" w14:paraId="2774B5F0" w14:textId="77777777">
      <w:pPr>
        <w:pStyle w:val="Kehatekst"/>
        <w:spacing w:before="195"/>
        <w:ind w:left="0"/>
        <w:contextualSpacing/>
        <w:jc w:val="both"/>
        <w:rPr>
          <w:sz w:val="24"/>
          <w:szCs w:val="24"/>
        </w:rPr>
      </w:pPr>
    </w:p>
    <w:p w:rsidR="00E52E1C" w:rsidP="00E867B8" w:rsidRDefault="00E52E1C" w14:paraId="4374752E" w14:textId="77777777">
      <w:pPr>
        <w:spacing w:line="240" w:lineRule="auto"/>
        <w:contextualSpacing/>
        <w:rPr>
          <w:rFonts w:ascii="Arial" w:hAnsi="Arial" w:eastAsia="Arial" w:cs="Arial"/>
          <w:sz w:val="21"/>
          <w:szCs w:val="21"/>
        </w:rPr>
      </w:pPr>
    </w:p>
    <w:p w:rsidR="00CC62F9" w:rsidP="00CC1852" w:rsidRDefault="00CC62F9" w14:paraId="4225E260" w14:textId="77777777">
      <w:pPr>
        <w:jc w:val="both"/>
        <w:rPr>
          <w:rFonts w:ascii="Times New Roman" w:hAnsi="Times New Roman" w:cs="Times New Roman"/>
          <w:sz w:val="24"/>
          <w:szCs w:val="24"/>
        </w:rPr>
      </w:pPr>
    </w:p>
    <w:p w:rsidRPr="00CC5C21" w:rsidR="006C4994" w:rsidP="00CC5C21" w:rsidRDefault="006C4994" w14:paraId="298EF35C" w14:textId="77777777">
      <w:pPr>
        <w:jc w:val="both"/>
        <w:rPr>
          <w:rFonts w:ascii="Times New Roman" w:hAnsi="Times New Roman" w:cs="Times New Roman"/>
          <w:sz w:val="24"/>
          <w:szCs w:val="24"/>
        </w:rPr>
      </w:pPr>
    </w:p>
    <w:sectPr w:rsidRPr="00CC5C21" w:rsidR="006C4994">
      <w:footerReference w:type="default" r:id="rId12"/>
      <w:pgSz w:w="11906" w:h="16838" w:orient="portrait"/>
      <w:pgMar w:top="1417" w:right="1417" w:bottom="1417" w:left="1417" w:header="708" w:footer="708" w:gutter="0"/>
      <w:cols w:space="708"/>
      <w:docGrid w:linePitch="360"/>
    </w:sectPr>
  </w:body>
</w:document>
</file>

<file path=word/comments.xml><?xml version="1.0" encoding="utf-8"?>
<w:comments xmlns:w14="http://schemas.microsoft.com/office/word/2010/wordml" xmlns:w="http://schemas.openxmlformats.org/wordprocessingml/2006/main">
  <w:comment xmlns:w="http://schemas.openxmlformats.org/wordprocessingml/2006/main" w:initials="JJ" w:author="Johanna Maria Kosk - JUSTDIGI" w:date="2026-01-12T11:18:50" w:id="1075584587">
    <w:p xmlns:w14="http://schemas.microsoft.com/office/word/2010/wordml" xmlns:w="http://schemas.openxmlformats.org/wordprocessingml/2006/main" w:rsidR="0D507E67" w:rsidRDefault="28B1C453" w14:paraId="072A2324" w14:textId="5A6A6DFF">
      <w:pPr>
        <w:pStyle w:val="CommentText"/>
      </w:pPr>
      <w:r>
        <w:rPr>
          <w:rStyle w:val="CommentReference"/>
        </w:rPr>
        <w:annotationRef/>
      </w:r>
      <w:r w:rsidRPr="1760BA8E" w:rsidR="169BC20E">
        <w:t xml:space="preserve">Riigikogu juhatuse 2014. aasta 10. aprilli otsusega nr 70 kehtestatud eelnõu ja seletuskirja vormistamise juhendi kohaselt peaksid veerised olema vasakul 3 cm ja ülal, all, paremal 2 cm (otsuse lk 2). </w:t>
      </w:r>
    </w:p>
  </w:comment>
  <w:comment xmlns:w="http://schemas.openxmlformats.org/wordprocessingml/2006/main" w:initials="JJ" w:author="Johanna Maria Kosk - JUSTDIGI" w:date="2026-01-12T12:12:39" w:id="1083369907">
    <w:p xmlns:w14="http://schemas.microsoft.com/office/word/2010/wordml" xmlns:w="http://schemas.openxmlformats.org/wordprocessingml/2006/main" w:rsidR="2A2176FE" w:rsidRDefault="0B71CE82" w14:paraId="5525801D" w14:textId="01AF6A42">
      <w:pPr>
        <w:pStyle w:val="CommentText"/>
      </w:pPr>
      <w:r>
        <w:rPr>
          <w:rStyle w:val="CommentReference"/>
        </w:rPr>
        <w:annotationRef/>
      </w:r>
      <w:r w:rsidRPr="15E1C2B8" w:rsidR="5E4CA83D">
        <w:t xml:space="preserve">Analüüsis võiks selgelt sõnastada, mis on see legitiimne eesmärk, mille nimel põhiõigust piiratakse. </w:t>
      </w:r>
    </w:p>
  </w:comment>
  <w:comment xmlns:w="http://schemas.openxmlformats.org/wordprocessingml/2006/main" w:initials="JJ" w:author="Johanna Maria Kosk - JUSTDIGI" w:date="2026-01-13T09:19:42" w:id="1210942454">
    <w:p xmlns:w14="http://schemas.microsoft.com/office/word/2010/wordml" xmlns:w="http://schemas.openxmlformats.org/wordprocessingml/2006/main" w:rsidR="2B125FDA" w:rsidRDefault="6C9A2717" w14:paraId="4DF14675" w14:textId="5FF85531">
      <w:pPr>
        <w:pStyle w:val="CommentText"/>
      </w:pPr>
      <w:r>
        <w:rPr>
          <w:rStyle w:val="CommentReference"/>
        </w:rPr>
        <w:annotationRef/>
      </w:r>
      <w:r w:rsidRPr="4C3BEA7D" w:rsidR="2B6C8555">
        <w:t>5</w:t>
      </w:r>
    </w:p>
  </w:comment>
  <w:comment xmlns:w="http://schemas.openxmlformats.org/wordprocessingml/2006/main" w:initials="JJ" w:author="Johanna Maria Kosk - JUSTDIGI" w:date="2026-01-13T09:27:45" w:id="1604548350">
    <w:p xmlns:w14="http://schemas.microsoft.com/office/word/2010/wordml" xmlns:w="http://schemas.openxmlformats.org/wordprocessingml/2006/main" w:rsidR="2B330E7B" w:rsidRDefault="2FF17CA3" w14:paraId="561CB9CB" w14:textId="5CFBB7B0">
      <w:pPr>
        <w:pStyle w:val="CommentText"/>
      </w:pPr>
      <w:r>
        <w:rPr>
          <w:rStyle w:val="CommentReference"/>
        </w:rPr>
        <w:annotationRef/>
      </w:r>
      <w:r w:rsidRPr="78FA2C86" w:rsidR="39B5B767">
        <w:t xml:space="preserve">Tegemist on muutmise seaduse avaldamismärkega, mitte seaduse viimase redaktsiooniga. </w:t>
      </w:r>
    </w:p>
  </w:comment>
</w:comments>
</file>

<file path=word/commentsExtended.xml><?xml version="1.0" encoding="utf-8"?>
<w15:commentsEx xmlns:mc="http://schemas.openxmlformats.org/markup-compatibility/2006" xmlns:w15="http://schemas.microsoft.com/office/word/2012/wordml" mc:Ignorable="w15">
  <w15:commentEx w15:done="0" w15:paraId="072A2324"/>
  <w15:commentEx w15:done="0" w15:paraId="5525801D"/>
  <w15:commentEx w15:done="0" w15:paraId="4DF14675"/>
  <w15:commentEx w15:done="0" w15:paraId="561CB9CB"/>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680F899" w16cex:dateUtc="2026-01-12T09:18:50.935Z"/>
  <w16cex:commentExtensible w16cex:durableId="1B65697C" w16cex:dateUtc="2026-01-12T10:12:39.87Z"/>
  <w16cex:commentExtensible w16cex:durableId="3F5DF597" w16cex:dateUtc="2026-01-13T07:19:42.359Z"/>
  <w16cex:commentExtensible w16cex:durableId="6C1AE600" w16cex:dateUtc="2026-01-13T07:27:45.71Z"/>
</w16cex:commentsExtensible>
</file>

<file path=word/commentsIds.xml><?xml version="1.0" encoding="utf-8"?>
<w16cid:commentsIds xmlns:mc="http://schemas.openxmlformats.org/markup-compatibility/2006" xmlns:w16cid="http://schemas.microsoft.com/office/word/2016/wordml/cid" mc:Ignorable="w16cid">
  <w16cid:commentId w16cid:paraId="072A2324" w16cid:durableId="5680F899"/>
  <w16cid:commentId w16cid:paraId="5525801D" w16cid:durableId="1B65697C"/>
  <w16cid:commentId w16cid:paraId="4DF14675" w16cid:durableId="3F5DF597"/>
  <w16cid:commentId w16cid:paraId="561CB9CB" w16cid:durableId="6C1AE60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239A4" w:rsidP="009E107F" w:rsidRDefault="006239A4" w14:paraId="6FA5ABE8" w14:textId="77777777">
      <w:pPr>
        <w:spacing w:after="0" w:line="240" w:lineRule="auto"/>
      </w:pPr>
      <w:r>
        <w:separator/>
      </w:r>
    </w:p>
  </w:endnote>
  <w:endnote w:type="continuationSeparator" w:id="0">
    <w:p w:rsidR="006239A4" w:rsidP="009E107F" w:rsidRDefault="006239A4" w14:paraId="1F17C6E7" w14:textId="77777777">
      <w:pPr>
        <w:spacing w:after="0" w:line="240" w:lineRule="auto"/>
      </w:pPr>
      <w:r>
        <w:continuationSeparator/>
      </w:r>
    </w:p>
  </w:endnote>
  <w:endnote w:type="continuationNotice" w:id="1">
    <w:p w:rsidR="006239A4" w:rsidRDefault="006239A4" w14:paraId="35B44EA0"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onsolas">
    <w:panose1 w:val="020B0609020204030204"/>
    <w:charset w:val="BA"/>
    <w:family w:val="modern"/>
    <w:pitch w:val="fixed"/>
    <w:sig w:usb0="E00006FF" w:usb1="0000F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01466712"/>
      <w:docPartObj>
        <w:docPartGallery w:val="Page Numbers (Bottom of Page)"/>
        <w:docPartUnique/>
      </w:docPartObj>
    </w:sdtPr>
    <w:sdtEndPr>
      <w:rPr>
        <w:rFonts w:ascii="Times New Roman" w:hAnsi="Times New Roman" w:cs="Times New Roman"/>
      </w:rPr>
    </w:sdtEndPr>
    <w:sdtContent>
      <w:p w:rsidRPr="00AE0669" w:rsidR="00AE0669" w:rsidRDefault="00AE0669" w14:paraId="75C03C70" w14:textId="35A597DB">
        <w:pPr>
          <w:pStyle w:val="Jalus"/>
          <w:jc w:val="center"/>
          <w:rPr>
            <w:rFonts w:ascii="Times New Roman" w:hAnsi="Times New Roman" w:cs="Times New Roman"/>
          </w:rPr>
        </w:pPr>
        <w:r w:rsidRPr="00AE0669">
          <w:rPr>
            <w:rFonts w:ascii="Times New Roman" w:hAnsi="Times New Roman" w:cs="Times New Roman"/>
          </w:rPr>
          <w:fldChar w:fldCharType="begin"/>
        </w:r>
        <w:r w:rsidRPr="00AE0669">
          <w:rPr>
            <w:rFonts w:ascii="Times New Roman" w:hAnsi="Times New Roman" w:cs="Times New Roman"/>
          </w:rPr>
          <w:instrText>PAGE   \* MERGEFORMAT</w:instrText>
        </w:r>
        <w:r w:rsidRPr="00AE0669">
          <w:rPr>
            <w:rFonts w:ascii="Times New Roman" w:hAnsi="Times New Roman" w:cs="Times New Roman"/>
          </w:rPr>
          <w:fldChar w:fldCharType="separate"/>
        </w:r>
        <w:r w:rsidRPr="00AE0669">
          <w:rPr>
            <w:rFonts w:ascii="Times New Roman" w:hAnsi="Times New Roman" w:cs="Times New Roman"/>
          </w:rPr>
          <w:t>2</w:t>
        </w:r>
        <w:r w:rsidRPr="00AE0669">
          <w:rPr>
            <w:rFonts w:ascii="Times New Roman" w:hAnsi="Times New Roman" w:cs="Times New Roman"/>
          </w:rPr>
          <w:fldChar w:fldCharType="end"/>
        </w:r>
      </w:p>
    </w:sdtContent>
  </w:sdt>
  <w:p w:rsidR="00AE0669" w:rsidRDefault="00AE0669" w14:paraId="0D062428" w14:textId="7777777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239A4" w:rsidP="009E107F" w:rsidRDefault="006239A4" w14:paraId="12A52E3B" w14:textId="77777777">
      <w:pPr>
        <w:spacing w:after="0" w:line="240" w:lineRule="auto"/>
      </w:pPr>
      <w:r>
        <w:separator/>
      </w:r>
    </w:p>
  </w:footnote>
  <w:footnote w:type="continuationSeparator" w:id="0">
    <w:p w:rsidR="006239A4" w:rsidP="009E107F" w:rsidRDefault="006239A4" w14:paraId="0BECAA6B" w14:textId="77777777">
      <w:pPr>
        <w:spacing w:after="0" w:line="240" w:lineRule="auto"/>
      </w:pPr>
      <w:r>
        <w:continuationSeparator/>
      </w:r>
    </w:p>
  </w:footnote>
  <w:footnote w:type="continuationNotice" w:id="1">
    <w:p w:rsidR="006239A4" w:rsidRDefault="006239A4" w14:paraId="2308620D" w14:textId="77777777">
      <w:pPr>
        <w:spacing w:after="0" w:line="240" w:lineRule="auto"/>
      </w:pPr>
    </w:p>
  </w:footnote>
  <w:footnote w:id="2">
    <w:p w:rsidRPr="00811EED" w:rsidR="0095089C" w:rsidRDefault="0095089C" w14:paraId="4EA49283" w14:textId="122B607F">
      <w:pPr>
        <w:pStyle w:val="Allmrkusetekst"/>
        <w:rPr>
          <w:rFonts w:ascii="Times New Roman" w:hAnsi="Times New Roman" w:cs="Times New Roman"/>
        </w:rPr>
      </w:pPr>
      <w:r w:rsidRPr="00DE66D8">
        <w:rPr>
          <w:rStyle w:val="Allmrkuseviide"/>
          <w:rFonts w:ascii="Times New Roman" w:hAnsi="Times New Roman" w:cs="Times New Roman"/>
        </w:rPr>
        <w:footnoteRef/>
      </w:r>
      <w:r w:rsidRPr="00DE66D8">
        <w:rPr>
          <w:rFonts w:ascii="Times New Roman" w:hAnsi="Times New Roman" w:cs="Times New Roman"/>
        </w:rPr>
        <w:t xml:space="preserve"> </w:t>
      </w:r>
      <w:r w:rsidR="00060B4C">
        <w:rPr>
          <w:rFonts w:ascii="Times New Roman" w:hAnsi="Times New Roman" w:cs="Times New Roman"/>
        </w:rPr>
        <w:t>Kultuuri</w:t>
      </w:r>
      <w:r w:rsidRPr="00DE66D8" w:rsidR="00E2733B">
        <w:rPr>
          <w:rFonts w:ascii="Times New Roman" w:hAnsi="Times New Roman" w:cs="Times New Roman"/>
        </w:rPr>
        <w:t>stipendiumi</w:t>
      </w:r>
      <w:r w:rsidR="008910B7">
        <w:rPr>
          <w:rFonts w:ascii="Times New Roman" w:hAnsi="Times New Roman" w:cs="Times New Roman"/>
        </w:rPr>
        <w:t>d</w:t>
      </w:r>
      <w:r w:rsidRPr="00DE66D8" w:rsidR="00E2733B">
        <w:rPr>
          <w:rFonts w:ascii="Times New Roman" w:hAnsi="Times New Roman" w:cs="Times New Roman"/>
        </w:rPr>
        <w:t>e</w:t>
      </w:r>
      <w:r w:rsidRPr="00811EED" w:rsidR="00E2733B">
        <w:rPr>
          <w:rFonts w:ascii="Times New Roman" w:hAnsi="Times New Roman" w:cs="Times New Roman"/>
        </w:rPr>
        <w:t xml:space="preserve"> aastaeelarve on 46 000 eurot</w:t>
      </w:r>
      <w:r w:rsidRPr="00811EED" w:rsidR="00573FE9">
        <w:rPr>
          <w:rFonts w:ascii="Times New Roman" w:hAnsi="Times New Roman" w:cs="Times New Roman"/>
        </w:rPr>
        <w:t>. RKPSS</w:t>
      </w:r>
      <w:r w:rsidR="00614B6A">
        <w:rPr>
          <w:rFonts w:ascii="Times New Roman" w:hAnsi="Times New Roman" w:cs="Times New Roman"/>
        </w:rPr>
        <w:t>-i</w:t>
      </w:r>
      <w:r w:rsidRPr="00811EED" w:rsidR="00573FE9">
        <w:rPr>
          <w:rFonts w:ascii="Times New Roman" w:hAnsi="Times New Roman" w:cs="Times New Roman"/>
        </w:rPr>
        <w:t xml:space="preserve"> </w:t>
      </w:r>
      <w:r w:rsidRPr="00811EED" w:rsidR="00063526">
        <w:rPr>
          <w:rFonts w:ascii="Times New Roman" w:hAnsi="Times New Roman" w:cs="Times New Roman"/>
        </w:rPr>
        <w:t xml:space="preserve">§ 8 lg 1 alusel määratakse igal aastal 20 stipendiumi. Ühe stipendiumi suurus on </w:t>
      </w:r>
      <w:r w:rsidRPr="00811EED" w:rsidR="00811EED">
        <w:rPr>
          <w:rFonts w:ascii="Times New Roman" w:hAnsi="Times New Roman" w:cs="Times New Roman"/>
        </w:rPr>
        <w:t>2300 eurot.</w:t>
      </w:r>
    </w:p>
  </w:footnote>
  <w:footnote w:id="3">
    <w:p w:rsidR="00E67146" w:rsidRDefault="00E67146" w14:paraId="167EAADA" w14:textId="3C776A1C">
      <w:pPr>
        <w:pStyle w:val="Allmrkusetekst"/>
      </w:pPr>
      <w:r>
        <w:rPr>
          <w:rStyle w:val="Allmrkuseviide"/>
        </w:rPr>
        <w:footnoteRef/>
      </w:r>
      <w:r>
        <w:t xml:space="preserve"> </w:t>
      </w:r>
      <w:r w:rsidR="00545EC0">
        <w:t>Eesti Vabariigi põhiseaduse kommenteeritud väljaanne</w:t>
      </w:r>
      <w:r w:rsidR="00257A73">
        <w:t xml:space="preserve">. Paragrahv 12. Kättesaadav: </w:t>
      </w:r>
      <w:r w:rsidRPr="00341024" w:rsidR="00341024">
        <w:t>https://pohiseadus.ee/sisu/3483</w:t>
      </w:r>
    </w:p>
  </w:footnote>
  <w:footnote w:id="4">
    <w:p w:rsidR="009E107F" w:rsidRDefault="009E107F" w14:paraId="142BB427" w14:textId="249CFCCA">
      <w:pPr>
        <w:pStyle w:val="Allmrkusetekst"/>
      </w:pPr>
      <w:r>
        <w:rPr>
          <w:rStyle w:val="Allmrkuseviide"/>
        </w:rPr>
        <w:footnoteRef/>
      </w:r>
      <w:r>
        <w:t xml:space="preserve"> </w:t>
      </w:r>
      <w:hyperlink w:history="1" r:id="rId1">
        <w:r w:rsidRPr="00E93B49" w:rsidR="002A5DC6">
          <w:rPr>
            <w:rStyle w:val="Hperlink"/>
          </w:rPr>
          <w:t>https://www.riigiteataja.ee/akt/112122017024</w:t>
        </w:r>
      </w:hyperlink>
    </w:p>
    <w:p w:rsidR="002A5DC6" w:rsidRDefault="002A5DC6" w14:paraId="2667888F" w14:textId="77777777">
      <w:pPr>
        <w:pStyle w:val="Allmrkusetekst"/>
      </w:pPr>
    </w:p>
  </w:footnote>
  <w:footnote w:id="5">
    <w:p w:rsidR="001C1887" w:rsidRDefault="001C1887" w14:paraId="2CE6F74D" w14:textId="7F9E463E">
      <w:pPr>
        <w:pStyle w:val="Allmrkusetekst"/>
      </w:pPr>
      <w:r>
        <w:rPr>
          <w:rStyle w:val="Allmrkuseviide"/>
        </w:rPr>
        <w:footnoteRef/>
      </w:r>
      <w:r>
        <w:t xml:space="preserve"> </w:t>
      </w:r>
      <w:r>
        <w:t>Nende osakaal on väiksem, nt 2024.</w:t>
      </w:r>
      <w:r w:rsidR="00742AB3">
        <w:t xml:space="preserve"> </w:t>
      </w:r>
      <w:r>
        <w:t xml:space="preserve">a määrati stipendium 7 </w:t>
      </w:r>
      <w:proofErr w:type="spellStart"/>
      <w:r>
        <w:t>parasportlasele</w:t>
      </w:r>
      <w:proofErr w:type="spellEnd"/>
      <w:r>
        <w:t xml:space="preserve">. </w:t>
      </w:r>
    </w:p>
  </w:footnote>
  <w:footnote w:id="6">
    <w:p w:rsidR="00A05594" w:rsidRDefault="00A05594" w14:paraId="38EDC494" w14:textId="4086DE40">
      <w:pPr>
        <w:pStyle w:val="Allmrkusetekst"/>
      </w:pPr>
      <w:r>
        <w:rPr>
          <w:rStyle w:val="Allmrkuseviide"/>
        </w:rPr>
        <w:footnoteRef/>
      </w:r>
      <w:r>
        <w:t xml:space="preserve"> </w:t>
      </w:r>
      <w:hyperlink w:history="1" r:id="rId2">
        <w:r w:rsidRPr="00E93B49" w:rsidR="00FB15AB">
          <w:rPr>
            <w:rStyle w:val="Hperlink"/>
          </w:rPr>
          <w:t>https://www.riigiteataja.ee/akt/114122018006</w:t>
        </w:r>
      </w:hyperlink>
    </w:p>
    <w:p w:rsidR="00FB15AB" w:rsidRDefault="00FB15AB" w14:paraId="59268B09" w14:textId="77777777">
      <w:pPr>
        <w:pStyle w:val="Allmrkusetekst"/>
      </w:pPr>
    </w:p>
  </w:footnote>
  <w:footnote w:id="7">
    <w:p w:rsidR="00D272BC" w:rsidRDefault="00D272BC" w14:paraId="66971062" w14:textId="58F0B43A">
      <w:pPr>
        <w:pStyle w:val="Allmrkusetekst"/>
      </w:pPr>
      <w:r>
        <w:rPr>
          <w:rStyle w:val="Allmrkuseviide"/>
        </w:rPr>
        <w:footnoteRef/>
      </w:r>
      <w:r>
        <w:t xml:space="preserve"> </w:t>
      </w:r>
      <w:hyperlink w:history="1" r:id="rId3">
        <w:r w:rsidRPr="00A67354" w:rsidR="00A67354">
          <w:rPr>
            <w:rStyle w:val="Hperlink"/>
          </w:rPr>
          <w:t>KUM_m12_lisa.pdf</w:t>
        </w:r>
      </w:hyperlink>
    </w:p>
    <w:p w:rsidR="00D272BC" w:rsidRDefault="00D272BC" w14:paraId="590306F9" w14:textId="77777777">
      <w:pPr>
        <w:pStyle w:val="Allmrkusetekst"/>
      </w:pPr>
    </w:p>
  </w:footnote>
  <w:footnote w:id="8">
    <w:p w:rsidR="00C93BE0" w:rsidRDefault="00C93BE0" w14:paraId="6972FB91" w14:textId="79928072">
      <w:pPr>
        <w:pStyle w:val="Allmrkusetekst"/>
      </w:pPr>
      <w:r>
        <w:rPr>
          <w:rStyle w:val="Allmrkuseviide"/>
        </w:rPr>
        <w:footnoteRef/>
      </w:r>
      <w:r>
        <w:t xml:space="preserve"> </w:t>
      </w:r>
      <w:r>
        <w:t>132 000 eurot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27A3D"/>
    <w:multiLevelType w:val="hybridMultilevel"/>
    <w:tmpl w:val="9C04AF6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F667EED"/>
    <w:multiLevelType w:val="hybridMultilevel"/>
    <w:tmpl w:val="B100BA4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2DC047E"/>
    <w:multiLevelType w:val="hybridMultilevel"/>
    <w:tmpl w:val="4428382C"/>
    <w:lvl w:ilvl="0" w:tplc="4B6A9DC8">
      <w:start w:val="1"/>
      <w:numFmt w:val="decimal"/>
      <w:lvlText w:val="%1)"/>
      <w:lvlJc w:val="left"/>
      <w:pPr>
        <w:ind w:left="360" w:hanging="360"/>
      </w:pPr>
      <w:rPr>
        <w:rFonts w:ascii="Times New Roman" w:hAnsi="Times New Roman" w:cs="Times New Roman" w:eastAsiaTheme="minorHAnsi"/>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563C0F1F"/>
    <w:multiLevelType w:val="hybridMultilevel"/>
    <w:tmpl w:val="4E961EE4"/>
    <w:lvl w:ilvl="0" w:tplc="4D3A152A">
      <w:start w:val="1"/>
      <w:numFmt w:val="decimal"/>
      <w:lvlText w:val="(%1)"/>
      <w:lvlJc w:val="left"/>
      <w:pPr>
        <w:ind w:left="735" w:hanging="37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72237632">
    <w:abstractNumId w:val="1"/>
  </w:num>
  <w:num w:numId="2" w16cid:durableId="1836070592">
    <w:abstractNumId w:val="3"/>
  </w:num>
  <w:num w:numId="3" w16cid:durableId="1848859400">
    <w:abstractNumId w:val="0"/>
  </w:num>
  <w:num w:numId="4" w16cid:durableId="1796825856">
    <w:abstractNumId w:val="2"/>
  </w:num>
</w:numbering>
</file>

<file path=word/people.xml><?xml version="1.0" encoding="utf-8"?>
<w15:people xmlns:mc="http://schemas.openxmlformats.org/markup-compatibility/2006" xmlns:w15="http://schemas.microsoft.com/office/word/2012/wordml" mc:Ignorable="w15">
  <w15:person w15:author="Johanna Maria Kosk - JUSTDIGI">
    <w15:presenceInfo w15:providerId="AD" w15:userId="S::johanna.kosk@justdigi.ee::f9f517bd-c3dc-4ed7-93b7-35e515b09de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true"/>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C21"/>
    <w:rsid w:val="00002A80"/>
    <w:rsid w:val="00002B46"/>
    <w:rsid w:val="000041FB"/>
    <w:rsid w:val="00004EE7"/>
    <w:rsid w:val="00007313"/>
    <w:rsid w:val="00007F35"/>
    <w:rsid w:val="00010AED"/>
    <w:rsid w:val="00011D18"/>
    <w:rsid w:val="0001371D"/>
    <w:rsid w:val="0001390B"/>
    <w:rsid w:val="00014CB3"/>
    <w:rsid w:val="00014FE7"/>
    <w:rsid w:val="0001514B"/>
    <w:rsid w:val="00016655"/>
    <w:rsid w:val="00020251"/>
    <w:rsid w:val="0002072A"/>
    <w:rsid w:val="000212F7"/>
    <w:rsid w:val="00021413"/>
    <w:rsid w:val="00022484"/>
    <w:rsid w:val="00023719"/>
    <w:rsid w:val="000257F9"/>
    <w:rsid w:val="00026619"/>
    <w:rsid w:val="00026DBD"/>
    <w:rsid w:val="00027823"/>
    <w:rsid w:val="000279DE"/>
    <w:rsid w:val="00027F59"/>
    <w:rsid w:val="00030BFF"/>
    <w:rsid w:val="00030D73"/>
    <w:rsid w:val="0003277A"/>
    <w:rsid w:val="00033771"/>
    <w:rsid w:val="00034C97"/>
    <w:rsid w:val="00035A67"/>
    <w:rsid w:val="00035FE2"/>
    <w:rsid w:val="00037163"/>
    <w:rsid w:val="00037DD4"/>
    <w:rsid w:val="000417FE"/>
    <w:rsid w:val="00041D2C"/>
    <w:rsid w:val="00042833"/>
    <w:rsid w:val="00045A82"/>
    <w:rsid w:val="00046F47"/>
    <w:rsid w:val="0004773A"/>
    <w:rsid w:val="0005097B"/>
    <w:rsid w:val="00051486"/>
    <w:rsid w:val="00052751"/>
    <w:rsid w:val="000544D3"/>
    <w:rsid w:val="000549FF"/>
    <w:rsid w:val="00055374"/>
    <w:rsid w:val="00055CE9"/>
    <w:rsid w:val="00055EA9"/>
    <w:rsid w:val="00055F84"/>
    <w:rsid w:val="00057132"/>
    <w:rsid w:val="00057885"/>
    <w:rsid w:val="00057D67"/>
    <w:rsid w:val="00057F28"/>
    <w:rsid w:val="00060B4C"/>
    <w:rsid w:val="00060E92"/>
    <w:rsid w:val="00061453"/>
    <w:rsid w:val="00061E41"/>
    <w:rsid w:val="00063526"/>
    <w:rsid w:val="000646E0"/>
    <w:rsid w:val="00067278"/>
    <w:rsid w:val="00071972"/>
    <w:rsid w:val="00071CD8"/>
    <w:rsid w:val="00072236"/>
    <w:rsid w:val="00073EC3"/>
    <w:rsid w:val="00074410"/>
    <w:rsid w:val="0007492C"/>
    <w:rsid w:val="00074FA9"/>
    <w:rsid w:val="00075B7C"/>
    <w:rsid w:val="00076F53"/>
    <w:rsid w:val="000812DF"/>
    <w:rsid w:val="00081E61"/>
    <w:rsid w:val="00082AC8"/>
    <w:rsid w:val="0008364E"/>
    <w:rsid w:val="00083FCD"/>
    <w:rsid w:val="00084078"/>
    <w:rsid w:val="000861C9"/>
    <w:rsid w:val="000862AD"/>
    <w:rsid w:val="00090F1E"/>
    <w:rsid w:val="000A751D"/>
    <w:rsid w:val="000B1393"/>
    <w:rsid w:val="000B2B55"/>
    <w:rsid w:val="000B355A"/>
    <w:rsid w:val="000B4149"/>
    <w:rsid w:val="000B4B87"/>
    <w:rsid w:val="000B51B1"/>
    <w:rsid w:val="000B6105"/>
    <w:rsid w:val="000B61AF"/>
    <w:rsid w:val="000B7532"/>
    <w:rsid w:val="000B7819"/>
    <w:rsid w:val="000C0BAB"/>
    <w:rsid w:val="000C2A1B"/>
    <w:rsid w:val="000C3ACB"/>
    <w:rsid w:val="000C3E2D"/>
    <w:rsid w:val="000C47E1"/>
    <w:rsid w:val="000C5569"/>
    <w:rsid w:val="000C5799"/>
    <w:rsid w:val="000C667E"/>
    <w:rsid w:val="000D008C"/>
    <w:rsid w:val="000D0248"/>
    <w:rsid w:val="000D0636"/>
    <w:rsid w:val="000D127B"/>
    <w:rsid w:val="000D139E"/>
    <w:rsid w:val="000D3B03"/>
    <w:rsid w:val="000D3B26"/>
    <w:rsid w:val="000D693D"/>
    <w:rsid w:val="000D69A8"/>
    <w:rsid w:val="000D7482"/>
    <w:rsid w:val="000E0521"/>
    <w:rsid w:val="000E1DE9"/>
    <w:rsid w:val="000E20C4"/>
    <w:rsid w:val="000E22ED"/>
    <w:rsid w:val="000E35FD"/>
    <w:rsid w:val="000E3AD7"/>
    <w:rsid w:val="000E3B2C"/>
    <w:rsid w:val="000E3E8A"/>
    <w:rsid w:val="000F0C39"/>
    <w:rsid w:val="000F1414"/>
    <w:rsid w:val="000F2085"/>
    <w:rsid w:val="000F2A77"/>
    <w:rsid w:val="000F3F93"/>
    <w:rsid w:val="000F62A4"/>
    <w:rsid w:val="000F64BD"/>
    <w:rsid w:val="000F7520"/>
    <w:rsid w:val="00100106"/>
    <w:rsid w:val="001031E4"/>
    <w:rsid w:val="00103208"/>
    <w:rsid w:val="001033FB"/>
    <w:rsid w:val="00104222"/>
    <w:rsid w:val="00105062"/>
    <w:rsid w:val="001052A9"/>
    <w:rsid w:val="001067D8"/>
    <w:rsid w:val="00110C98"/>
    <w:rsid w:val="001113DE"/>
    <w:rsid w:val="001117F6"/>
    <w:rsid w:val="0011180C"/>
    <w:rsid w:val="00113411"/>
    <w:rsid w:val="0011353D"/>
    <w:rsid w:val="00113F8E"/>
    <w:rsid w:val="00114FCC"/>
    <w:rsid w:val="00116F44"/>
    <w:rsid w:val="001171FD"/>
    <w:rsid w:val="0011722C"/>
    <w:rsid w:val="00117355"/>
    <w:rsid w:val="00120A71"/>
    <w:rsid w:val="00121015"/>
    <w:rsid w:val="00121622"/>
    <w:rsid w:val="00123626"/>
    <w:rsid w:val="001239ED"/>
    <w:rsid w:val="00123D44"/>
    <w:rsid w:val="00123DA2"/>
    <w:rsid w:val="00123F7E"/>
    <w:rsid w:val="00124B19"/>
    <w:rsid w:val="00130E7C"/>
    <w:rsid w:val="00131407"/>
    <w:rsid w:val="00131871"/>
    <w:rsid w:val="0013245B"/>
    <w:rsid w:val="00132967"/>
    <w:rsid w:val="00133A60"/>
    <w:rsid w:val="001344F2"/>
    <w:rsid w:val="00134A9B"/>
    <w:rsid w:val="0013570C"/>
    <w:rsid w:val="00135B18"/>
    <w:rsid w:val="0013714A"/>
    <w:rsid w:val="00140334"/>
    <w:rsid w:val="00144461"/>
    <w:rsid w:val="00144F62"/>
    <w:rsid w:val="00144FD0"/>
    <w:rsid w:val="00152B9A"/>
    <w:rsid w:val="00153404"/>
    <w:rsid w:val="0015410D"/>
    <w:rsid w:val="00154A13"/>
    <w:rsid w:val="00154F9B"/>
    <w:rsid w:val="0015591D"/>
    <w:rsid w:val="00156B5B"/>
    <w:rsid w:val="00156D18"/>
    <w:rsid w:val="00157B02"/>
    <w:rsid w:val="00160521"/>
    <w:rsid w:val="00166204"/>
    <w:rsid w:val="0016658B"/>
    <w:rsid w:val="00167507"/>
    <w:rsid w:val="0017138F"/>
    <w:rsid w:val="0017354C"/>
    <w:rsid w:val="0017384B"/>
    <w:rsid w:val="00175E93"/>
    <w:rsid w:val="00181695"/>
    <w:rsid w:val="00181D08"/>
    <w:rsid w:val="001824ED"/>
    <w:rsid w:val="001843E9"/>
    <w:rsid w:val="001854F1"/>
    <w:rsid w:val="0018555B"/>
    <w:rsid w:val="00185890"/>
    <w:rsid w:val="001864B2"/>
    <w:rsid w:val="0018678B"/>
    <w:rsid w:val="001873F3"/>
    <w:rsid w:val="001875A6"/>
    <w:rsid w:val="0018777F"/>
    <w:rsid w:val="0018791D"/>
    <w:rsid w:val="00190326"/>
    <w:rsid w:val="001904DD"/>
    <w:rsid w:val="001909AC"/>
    <w:rsid w:val="00191981"/>
    <w:rsid w:val="00191B7C"/>
    <w:rsid w:val="00193C88"/>
    <w:rsid w:val="00194A34"/>
    <w:rsid w:val="00194EC5"/>
    <w:rsid w:val="00195143"/>
    <w:rsid w:val="001951F9"/>
    <w:rsid w:val="0019541A"/>
    <w:rsid w:val="001955F3"/>
    <w:rsid w:val="0019609D"/>
    <w:rsid w:val="00196D47"/>
    <w:rsid w:val="00196F18"/>
    <w:rsid w:val="001A003B"/>
    <w:rsid w:val="001A296B"/>
    <w:rsid w:val="001A29E1"/>
    <w:rsid w:val="001A3E8B"/>
    <w:rsid w:val="001A4AF4"/>
    <w:rsid w:val="001A6882"/>
    <w:rsid w:val="001A75E3"/>
    <w:rsid w:val="001B3AF0"/>
    <w:rsid w:val="001B3C16"/>
    <w:rsid w:val="001B3CFC"/>
    <w:rsid w:val="001B4ACC"/>
    <w:rsid w:val="001B5500"/>
    <w:rsid w:val="001B7050"/>
    <w:rsid w:val="001B755C"/>
    <w:rsid w:val="001C08E2"/>
    <w:rsid w:val="001C1887"/>
    <w:rsid w:val="001C2541"/>
    <w:rsid w:val="001C5385"/>
    <w:rsid w:val="001C540D"/>
    <w:rsid w:val="001C559C"/>
    <w:rsid w:val="001C6939"/>
    <w:rsid w:val="001C7554"/>
    <w:rsid w:val="001D09C0"/>
    <w:rsid w:val="001D1DDA"/>
    <w:rsid w:val="001D5006"/>
    <w:rsid w:val="001D65D9"/>
    <w:rsid w:val="001D7393"/>
    <w:rsid w:val="001D7743"/>
    <w:rsid w:val="001D7FB8"/>
    <w:rsid w:val="001E1CD1"/>
    <w:rsid w:val="001E4569"/>
    <w:rsid w:val="001E4F7D"/>
    <w:rsid w:val="001E7357"/>
    <w:rsid w:val="001F036C"/>
    <w:rsid w:val="001F193B"/>
    <w:rsid w:val="001F1E30"/>
    <w:rsid w:val="001F2B93"/>
    <w:rsid w:val="001F3438"/>
    <w:rsid w:val="001F3E34"/>
    <w:rsid w:val="001F5656"/>
    <w:rsid w:val="001F581F"/>
    <w:rsid w:val="001F5BF1"/>
    <w:rsid w:val="001F735A"/>
    <w:rsid w:val="00202913"/>
    <w:rsid w:val="002032B4"/>
    <w:rsid w:val="00206C49"/>
    <w:rsid w:val="00206DBF"/>
    <w:rsid w:val="00207491"/>
    <w:rsid w:val="002101B3"/>
    <w:rsid w:val="002111A9"/>
    <w:rsid w:val="002112DF"/>
    <w:rsid w:val="00212572"/>
    <w:rsid w:val="00212EDB"/>
    <w:rsid w:val="0021358A"/>
    <w:rsid w:val="00213963"/>
    <w:rsid w:val="00213EDD"/>
    <w:rsid w:val="00214E55"/>
    <w:rsid w:val="00214F30"/>
    <w:rsid w:val="00216759"/>
    <w:rsid w:val="00217E6D"/>
    <w:rsid w:val="00220B36"/>
    <w:rsid w:val="00221003"/>
    <w:rsid w:val="0022255F"/>
    <w:rsid w:val="00222C45"/>
    <w:rsid w:val="00223A13"/>
    <w:rsid w:val="00223D74"/>
    <w:rsid w:val="00225567"/>
    <w:rsid w:val="00227CE2"/>
    <w:rsid w:val="00234197"/>
    <w:rsid w:val="002346C4"/>
    <w:rsid w:val="00234D94"/>
    <w:rsid w:val="00234FF6"/>
    <w:rsid w:val="00235C34"/>
    <w:rsid w:val="00237B8C"/>
    <w:rsid w:val="00237C5E"/>
    <w:rsid w:val="0024117E"/>
    <w:rsid w:val="00241F8F"/>
    <w:rsid w:val="00242845"/>
    <w:rsid w:val="00242BDF"/>
    <w:rsid w:val="00243450"/>
    <w:rsid w:val="0024362C"/>
    <w:rsid w:val="00244C6D"/>
    <w:rsid w:val="002463A3"/>
    <w:rsid w:val="0024788E"/>
    <w:rsid w:val="00247AC8"/>
    <w:rsid w:val="00250742"/>
    <w:rsid w:val="002541B6"/>
    <w:rsid w:val="00256167"/>
    <w:rsid w:val="00257382"/>
    <w:rsid w:val="00257A73"/>
    <w:rsid w:val="00257DF5"/>
    <w:rsid w:val="00260972"/>
    <w:rsid w:val="0026487B"/>
    <w:rsid w:val="00264C82"/>
    <w:rsid w:val="00264DBE"/>
    <w:rsid w:val="002667E9"/>
    <w:rsid w:val="00266A74"/>
    <w:rsid w:val="002671A2"/>
    <w:rsid w:val="00270B15"/>
    <w:rsid w:val="002731B8"/>
    <w:rsid w:val="00273438"/>
    <w:rsid w:val="00274FBB"/>
    <w:rsid w:val="00275749"/>
    <w:rsid w:val="00275C78"/>
    <w:rsid w:val="00276819"/>
    <w:rsid w:val="00277BBF"/>
    <w:rsid w:val="0028435D"/>
    <w:rsid w:val="0028482E"/>
    <w:rsid w:val="00285DF0"/>
    <w:rsid w:val="00290272"/>
    <w:rsid w:val="002903D5"/>
    <w:rsid w:val="002910FA"/>
    <w:rsid w:val="00291A8F"/>
    <w:rsid w:val="0029253D"/>
    <w:rsid w:val="00292C0D"/>
    <w:rsid w:val="00294125"/>
    <w:rsid w:val="00295244"/>
    <w:rsid w:val="00295777"/>
    <w:rsid w:val="00296F9E"/>
    <w:rsid w:val="00297196"/>
    <w:rsid w:val="00297C02"/>
    <w:rsid w:val="002A0FD8"/>
    <w:rsid w:val="002A3859"/>
    <w:rsid w:val="002A4419"/>
    <w:rsid w:val="002A57DD"/>
    <w:rsid w:val="002A5DC6"/>
    <w:rsid w:val="002A6548"/>
    <w:rsid w:val="002A6894"/>
    <w:rsid w:val="002A77A1"/>
    <w:rsid w:val="002B2613"/>
    <w:rsid w:val="002B38F7"/>
    <w:rsid w:val="002B48E1"/>
    <w:rsid w:val="002B60D6"/>
    <w:rsid w:val="002B6F62"/>
    <w:rsid w:val="002C0F4F"/>
    <w:rsid w:val="002C1CEC"/>
    <w:rsid w:val="002C26A7"/>
    <w:rsid w:val="002C26EA"/>
    <w:rsid w:val="002C2D0E"/>
    <w:rsid w:val="002C383B"/>
    <w:rsid w:val="002C4BAB"/>
    <w:rsid w:val="002C5923"/>
    <w:rsid w:val="002C6587"/>
    <w:rsid w:val="002D0922"/>
    <w:rsid w:val="002D0FC9"/>
    <w:rsid w:val="002D28C1"/>
    <w:rsid w:val="002D2ED8"/>
    <w:rsid w:val="002D2FAE"/>
    <w:rsid w:val="002D4C54"/>
    <w:rsid w:val="002D6DA1"/>
    <w:rsid w:val="002D6F94"/>
    <w:rsid w:val="002D72C7"/>
    <w:rsid w:val="002D7790"/>
    <w:rsid w:val="002E34AD"/>
    <w:rsid w:val="002E44E2"/>
    <w:rsid w:val="002E4D20"/>
    <w:rsid w:val="002E668D"/>
    <w:rsid w:val="002F11BC"/>
    <w:rsid w:val="002F13A8"/>
    <w:rsid w:val="002F1F34"/>
    <w:rsid w:val="002F2F78"/>
    <w:rsid w:val="002F2FA5"/>
    <w:rsid w:val="002F3935"/>
    <w:rsid w:val="002F55F3"/>
    <w:rsid w:val="002F6848"/>
    <w:rsid w:val="002F6A88"/>
    <w:rsid w:val="002F7AD3"/>
    <w:rsid w:val="002F7E46"/>
    <w:rsid w:val="003006D9"/>
    <w:rsid w:val="00300F0C"/>
    <w:rsid w:val="00301378"/>
    <w:rsid w:val="00303F84"/>
    <w:rsid w:val="00306063"/>
    <w:rsid w:val="00306499"/>
    <w:rsid w:val="00307660"/>
    <w:rsid w:val="00310E55"/>
    <w:rsid w:val="003127F8"/>
    <w:rsid w:val="00312FFB"/>
    <w:rsid w:val="003139EF"/>
    <w:rsid w:val="003141D2"/>
    <w:rsid w:val="00314825"/>
    <w:rsid w:val="00314CEF"/>
    <w:rsid w:val="00314E4F"/>
    <w:rsid w:val="003171C2"/>
    <w:rsid w:val="003204DF"/>
    <w:rsid w:val="003241D6"/>
    <w:rsid w:val="00324DBC"/>
    <w:rsid w:val="00327877"/>
    <w:rsid w:val="003317AC"/>
    <w:rsid w:val="0033222B"/>
    <w:rsid w:val="00341024"/>
    <w:rsid w:val="00341215"/>
    <w:rsid w:val="00343312"/>
    <w:rsid w:val="0034446B"/>
    <w:rsid w:val="0034576E"/>
    <w:rsid w:val="0034605F"/>
    <w:rsid w:val="003462D4"/>
    <w:rsid w:val="00347DCD"/>
    <w:rsid w:val="00351AC4"/>
    <w:rsid w:val="003544DA"/>
    <w:rsid w:val="00360B96"/>
    <w:rsid w:val="003619E8"/>
    <w:rsid w:val="0036303C"/>
    <w:rsid w:val="003649A6"/>
    <w:rsid w:val="00364ED3"/>
    <w:rsid w:val="003666C7"/>
    <w:rsid w:val="0037030D"/>
    <w:rsid w:val="00373468"/>
    <w:rsid w:val="003735E6"/>
    <w:rsid w:val="00373AB4"/>
    <w:rsid w:val="00373D10"/>
    <w:rsid w:val="003744BB"/>
    <w:rsid w:val="0037480E"/>
    <w:rsid w:val="0037552F"/>
    <w:rsid w:val="0037741E"/>
    <w:rsid w:val="00380B51"/>
    <w:rsid w:val="00381764"/>
    <w:rsid w:val="003822AB"/>
    <w:rsid w:val="00383BEF"/>
    <w:rsid w:val="00383F95"/>
    <w:rsid w:val="00390C80"/>
    <w:rsid w:val="00391182"/>
    <w:rsid w:val="003914C8"/>
    <w:rsid w:val="00393A2A"/>
    <w:rsid w:val="00393F56"/>
    <w:rsid w:val="00394D03"/>
    <w:rsid w:val="00397E13"/>
    <w:rsid w:val="003A0D30"/>
    <w:rsid w:val="003A3C80"/>
    <w:rsid w:val="003A3E84"/>
    <w:rsid w:val="003A4E2E"/>
    <w:rsid w:val="003A5BA8"/>
    <w:rsid w:val="003B0E6F"/>
    <w:rsid w:val="003B22CE"/>
    <w:rsid w:val="003B2F6C"/>
    <w:rsid w:val="003B5400"/>
    <w:rsid w:val="003B566A"/>
    <w:rsid w:val="003B56EE"/>
    <w:rsid w:val="003B5ECD"/>
    <w:rsid w:val="003B7C10"/>
    <w:rsid w:val="003C2002"/>
    <w:rsid w:val="003C28BE"/>
    <w:rsid w:val="003C5769"/>
    <w:rsid w:val="003D0753"/>
    <w:rsid w:val="003D32D1"/>
    <w:rsid w:val="003D3F4A"/>
    <w:rsid w:val="003D4DF5"/>
    <w:rsid w:val="003E026E"/>
    <w:rsid w:val="003E13C5"/>
    <w:rsid w:val="003E3561"/>
    <w:rsid w:val="003E36EA"/>
    <w:rsid w:val="003E3F47"/>
    <w:rsid w:val="003E490C"/>
    <w:rsid w:val="003E590B"/>
    <w:rsid w:val="003E5B51"/>
    <w:rsid w:val="003E7CD1"/>
    <w:rsid w:val="003F025E"/>
    <w:rsid w:val="003F15C3"/>
    <w:rsid w:val="003F283C"/>
    <w:rsid w:val="003F3B20"/>
    <w:rsid w:val="003F4FFB"/>
    <w:rsid w:val="003F7981"/>
    <w:rsid w:val="004016E2"/>
    <w:rsid w:val="004017EC"/>
    <w:rsid w:val="00403CD7"/>
    <w:rsid w:val="00403FDA"/>
    <w:rsid w:val="00405FF1"/>
    <w:rsid w:val="00406333"/>
    <w:rsid w:val="004067E3"/>
    <w:rsid w:val="00407D99"/>
    <w:rsid w:val="00407E88"/>
    <w:rsid w:val="00410CA6"/>
    <w:rsid w:val="00412625"/>
    <w:rsid w:val="00412959"/>
    <w:rsid w:val="00413298"/>
    <w:rsid w:val="00414652"/>
    <w:rsid w:val="0041652B"/>
    <w:rsid w:val="004166E3"/>
    <w:rsid w:val="0042198B"/>
    <w:rsid w:val="0042211D"/>
    <w:rsid w:val="00422269"/>
    <w:rsid w:val="00423BB2"/>
    <w:rsid w:val="00423F44"/>
    <w:rsid w:val="004240B0"/>
    <w:rsid w:val="00426ADB"/>
    <w:rsid w:val="004271DC"/>
    <w:rsid w:val="00427D76"/>
    <w:rsid w:val="00427EB9"/>
    <w:rsid w:val="00430057"/>
    <w:rsid w:val="004310CF"/>
    <w:rsid w:val="004313C4"/>
    <w:rsid w:val="0043762C"/>
    <w:rsid w:val="00437A3B"/>
    <w:rsid w:val="0044063A"/>
    <w:rsid w:val="00440860"/>
    <w:rsid w:val="004418ED"/>
    <w:rsid w:val="00442F1B"/>
    <w:rsid w:val="00450469"/>
    <w:rsid w:val="00450C5B"/>
    <w:rsid w:val="00453306"/>
    <w:rsid w:val="00453EF6"/>
    <w:rsid w:val="00454F71"/>
    <w:rsid w:val="00455188"/>
    <w:rsid w:val="00455215"/>
    <w:rsid w:val="004557AF"/>
    <w:rsid w:val="00456E5E"/>
    <w:rsid w:val="00457732"/>
    <w:rsid w:val="00461D49"/>
    <w:rsid w:val="00461F7F"/>
    <w:rsid w:val="00462DE9"/>
    <w:rsid w:val="00463EBC"/>
    <w:rsid w:val="00463F7D"/>
    <w:rsid w:val="004641C0"/>
    <w:rsid w:val="004650ED"/>
    <w:rsid w:val="004662F7"/>
    <w:rsid w:val="00472426"/>
    <w:rsid w:val="00473577"/>
    <w:rsid w:val="0047634C"/>
    <w:rsid w:val="004775A7"/>
    <w:rsid w:val="00480BFF"/>
    <w:rsid w:val="00481852"/>
    <w:rsid w:val="00481B80"/>
    <w:rsid w:val="004820FF"/>
    <w:rsid w:val="004838E6"/>
    <w:rsid w:val="00484D06"/>
    <w:rsid w:val="00484EC9"/>
    <w:rsid w:val="00485BF6"/>
    <w:rsid w:val="004860D9"/>
    <w:rsid w:val="0048625B"/>
    <w:rsid w:val="00487E4E"/>
    <w:rsid w:val="00490161"/>
    <w:rsid w:val="004904F2"/>
    <w:rsid w:val="00490631"/>
    <w:rsid w:val="00491405"/>
    <w:rsid w:val="00493124"/>
    <w:rsid w:val="004933A9"/>
    <w:rsid w:val="004941E5"/>
    <w:rsid w:val="0049600D"/>
    <w:rsid w:val="00496745"/>
    <w:rsid w:val="004969F0"/>
    <w:rsid w:val="00496F7A"/>
    <w:rsid w:val="0049715C"/>
    <w:rsid w:val="004A115B"/>
    <w:rsid w:val="004A1BC4"/>
    <w:rsid w:val="004A263D"/>
    <w:rsid w:val="004A3E1A"/>
    <w:rsid w:val="004A3FF9"/>
    <w:rsid w:val="004A4EA4"/>
    <w:rsid w:val="004A51CE"/>
    <w:rsid w:val="004A7C1D"/>
    <w:rsid w:val="004B0CFC"/>
    <w:rsid w:val="004B234C"/>
    <w:rsid w:val="004B37F5"/>
    <w:rsid w:val="004B3D12"/>
    <w:rsid w:val="004B432E"/>
    <w:rsid w:val="004B5091"/>
    <w:rsid w:val="004B509D"/>
    <w:rsid w:val="004B5FCD"/>
    <w:rsid w:val="004C3406"/>
    <w:rsid w:val="004C53D7"/>
    <w:rsid w:val="004C76CB"/>
    <w:rsid w:val="004C7EED"/>
    <w:rsid w:val="004D2225"/>
    <w:rsid w:val="004D576A"/>
    <w:rsid w:val="004D6BE9"/>
    <w:rsid w:val="004E1807"/>
    <w:rsid w:val="004E324E"/>
    <w:rsid w:val="004E3C41"/>
    <w:rsid w:val="004E4870"/>
    <w:rsid w:val="004E5480"/>
    <w:rsid w:val="004E6D9B"/>
    <w:rsid w:val="004E7DAB"/>
    <w:rsid w:val="004F2B19"/>
    <w:rsid w:val="004F327E"/>
    <w:rsid w:val="004F36A2"/>
    <w:rsid w:val="004F4507"/>
    <w:rsid w:val="004F7443"/>
    <w:rsid w:val="004F7744"/>
    <w:rsid w:val="004F7D8D"/>
    <w:rsid w:val="00500BE4"/>
    <w:rsid w:val="00501957"/>
    <w:rsid w:val="0050213E"/>
    <w:rsid w:val="0050231A"/>
    <w:rsid w:val="005046E2"/>
    <w:rsid w:val="005047D5"/>
    <w:rsid w:val="005049B8"/>
    <w:rsid w:val="005054DF"/>
    <w:rsid w:val="0050598B"/>
    <w:rsid w:val="00505B22"/>
    <w:rsid w:val="005067EA"/>
    <w:rsid w:val="00506828"/>
    <w:rsid w:val="00506A47"/>
    <w:rsid w:val="0051263C"/>
    <w:rsid w:val="005158CE"/>
    <w:rsid w:val="0051790A"/>
    <w:rsid w:val="00517B54"/>
    <w:rsid w:val="005205A3"/>
    <w:rsid w:val="00520733"/>
    <w:rsid w:val="0052089F"/>
    <w:rsid w:val="0052150D"/>
    <w:rsid w:val="005219F9"/>
    <w:rsid w:val="00522799"/>
    <w:rsid w:val="00523074"/>
    <w:rsid w:val="00523D0D"/>
    <w:rsid w:val="005248C2"/>
    <w:rsid w:val="00526A28"/>
    <w:rsid w:val="005307D5"/>
    <w:rsid w:val="00530A6C"/>
    <w:rsid w:val="0053158B"/>
    <w:rsid w:val="005316CF"/>
    <w:rsid w:val="00531F80"/>
    <w:rsid w:val="00532626"/>
    <w:rsid w:val="005334F5"/>
    <w:rsid w:val="0053533B"/>
    <w:rsid w:val="0053599A"/>
    <w:rsid w:val="00536B98"/>
    <w:rsid w:val="00537B6C"/>
    <w:rsid w:val="005402A4"/>
    <w:rsid w:val="005410CB"/>
    <w:rsid w:val="00542E46"/>
    <w:rsid w:val="0054305F"/>
    <w:rsid w:val="00545EC0"/>
    <w:rsid w:val="00546395"/>
    <w:rsid w:val="00546EB9"/>
    <w:rsid w:val="0055051D"/>
    <w:rsid w:val="0055066B"/>
    <w:rsid w:val="00550928"/>
    <w:rsid w:val="005551AA"/>
    <w:rsid w:val="005559C3"/>
    <w:rsid w:val="00555BF3"/>
    <w:rsid w:val="005609F7"/>
    <w:rsid w:val="00560EA4"/>
    <w:rsid w:val="00561F0D"/>
    <w:rsid w:val="00563421"/>
    <w:rsid w:val="00563E43"/>
    <w:rsid w:val="00564B9C"/>
    <w:rsid w:val="00565CDC"/>
    <w:rsid w:val="00565EEA"/>
    <w:rsid w:val="00566331"/>
    <w:rsid w:val="0057189E"/>
    <w:rsid w:val="005727DC"/>
    <w:rsid w:val="00573FE9"/>
    <w:rsid w:val="00574EF6"/>
    <w:rsid w:val="00575D88"/>
    <w:rsid w:val="0058029C"/>
    <w:rsid w:val="00581DA4"/>
    <w:rsid w:val="005829A2"/>
    <w:rsid w:val="005835CC"/>
    <w:rsid w:val="0058421E"/>
    <w:rsid w:val="00586879"/>
    <w:rsid w:val="00590DE7"/>
    <w:rsid w:val="00593FEB"/>
    <w:rsid w:val="00594BE9"/>
    <w:rsid w:val="005950DC"/>
    <w:rsid w:val="005952D0"/>
    <w:rsid w:val="00595F59"/>
    <w:rsid w:val="00597C23"/>
    <w:rsid w:val="005A0B00"/>
    <w:rsid w:val="005A0B0C"/>
    <w:rsid w:val="005A2C8D"/>
    <w:rsid w:val="005A2F3B"/>
    <w:rsid w:val="005A3977"/>
    <w:rsid w:val="005A5824"/>
    <w:rsid w:val="005A5FEA"/>
    <w:rsid w:val="005A786E"/>
    <w:rsid w:val="005A7F7C"/>
    <w:rsid w:val="005B1B57"/>
    <w:rsid w:val="005B1C1A"/>
    <w:rsid w:val="005B4932"/>
    <w:rsid w:val="005B59A6"/>
    <w:rsid w:val="005B649A"/>
    <w:rsid w:val="005C3859"/>
    <w:rsid w:val="005C3E00"/>
    <w:rsid w:val="005C5928"/>
    <w:rsid w:val="005C5C9D"/>
    <w:rsid w:val="005C651C"/>
    <w:rsid w:val="005C71A5"/>
    <w:rsid w:val="005D017C"/>
    <w:rsid w:val="005D0526"/>
    <w:rsid w:val="005D4B62"/>
    <w:rsid w:val="005D5412"/>
    <w:rsid w:val="005D661E"/>
    <w:rsid w:val="005D6CD9"/>
    <w:rsid w:val="005E0CC0"/>
    <w:rsid w:val="005E167D"/>
    <w:rsid w:val="005E70F2"/>
    <w:rsid w:val="005E7D14"/>
    <w:rsid w:val="005F14B8"/>
    <w:rsid w:val="005F2B7F"/>
    <w:rsid w:val="005F32CC"/>
    <w:rsid w:val="005F3308"/>
    <w:rsid w:val="005F4241"/>
    <w:rsid w:val="005F6221"/>
    <w:rsid w:val="005F677E"/>
    <w:rsid w:val="005F7327"/>
    <w:rsid w:val="005F7696"/>
    <w:rsid w:val="005F7B8D"/>
    <w:rsid w:val="006040AC"/>
    <w:rsid w:val="0060556A"/>
    <w:rsid w:val="006058B9"/>
    <w:rsid w:val="00606383"/>
    <w:rsid w:val="00612F48"/>
    <w:rsid w:val="00614B6A"/>
    <w:rsid w:val="00616108"/>
    <w:rsid w:val="00616EC2"/>
    <w:rsid w:val="00617E9A"/>
    <w:rsid w:val="00617F93"/>
    <w:rsid w:val="00622147"/>
    <w:rsid w:val="0062225D"/>
    <w:rsid w:val="006239A4"/>
    <w:rsid w:val="00625890"/>
    <w:rsid w:val="00626C82"/>
    <w:rsid w:val="00627F61"/>
    <w:rsid w:val="006310B4"/>
    <w:rsid w:val="006332BD"/>
    <w:rsid w:val="00633876"/>
    <w:rsid w:val="006352B4"/>
    <w:rsid w:val="006420DB"/>
    <w:rsid w:val="00642E71"/>
    <w:rsid w:val="00645325"/>
    <w:rsid w:val="00645A2D"/>
    <w:rsid w:val="00646D31"/>
    <w:rsid w:val="006502F2"/>
    <w:rsid w:val="00651F17"/>
    <w:rsid w:val="00654125"/>
    <w:rsid w:val="00654A7F"/>
    <w:rsid w:val="00654E5E"/>
    <w:rsid w:val="00654F7F"/>
    <w:rsid w:val="00656501"/>
    <w:rsid w:val="0066012D"/>
    <w:rsid w:val="006603E5"/>
    <w:rsid w:val="0066189B"/>
    <w:rsid w:val="00661C72"/>
    <w:rsid w:val="00662BC2"/>
    <w:rsid w:val="00662BEC"/>
    <w:rsid w:val="00663B18"/>
    <w:rsid w:val="0066414E"/>
    <w:rsid w:val="00664F8D"/>
    <w:rsid w:val="006651FC"/>
    <w:rsid w:val="0066526D"/>
    <w:rsid w:val="0066532B"/>
    <w:rsid w:val="006738D2"/>
    <w:rsid w:val="00673D43"/>
    <w:rsid w:val="00673D66"/>
    <w:rsid w:val="006768BA"/>
    <w:rsid w:val="0067770C"/>
    <w:rsid w:val="0068085C"/>
    <w:rsid w:val="00680871"/>
    <w:rsid w:val="00682B7F"/>
    <w:rsid w:val="006838BD"/>
    <w:rsid w:val="006854BE"/>
    <w:rsid w:val="00686789"/>
    <w:rsid w:val="00690589"/>
    <w:rsid w:val="00690C23"/>
    <w:rsid w:val="00691CED"/>
    <w:rsid w:val="00692605"/>
    <w:rsid w:val="00693F31"/>
    <w:rsid w:val="00695117"/>
    <w:rsid w:val="00695A34"/>
    <w:rsid w:val="0069771A"/>
    <w:rsid w:val="00697F5C"/>
    <w:rsid w:val="006A3279"/>
    <w:rsid w:val="006A433E"/>
    <w:rsid w:val="006A4B56"/>
    <w:rsid w:val="006A4D98"/>
    <w:rsid w:val="006A56A4"/>
    <w:rsid w:val="006A62B8"/>
    <w:rsid w:val="006A691D"/>
    <w:rsid w:val="006A7587"/>
    <w:rsid w:val="006B0C86"/>
    <w:rsid w:val="006B305A"/>
    <w:rsid w:val="006B3086"/>
    <w:rsid w:val="006B3C55"/>
    <w:rsid w:val="006B409B"/>
    <w:rsid w:val="006B4F71"/>
    <w:rsid w:val="006B5B5D"/>
    <w:rsid w:val="006B7629"/>
    <w:rsid w:val="006B7F2C"/>
    <w:rsid w:val="006C0242"/>
    <w:rsid w:val="006C05E4"/>
    <w:rsid w:val="006C169D"/>
    <w:rsid w:val="006C212E"/>
    <w:rsid w:val="006C2AEA"/>
    <w:rsid w:val="006C4994"/>
    <w:rsid w:val="006C4F9C"/>
    <w:rsid w:val="006C534B"/>
    <w:rsid w:val="006C5E8B"/>
    <w:rsid w:val="006C6683"/>
    <w:rsid w:val="006C781B"/>
    <w:rsid w:val="006C7D3E"/>
    <w:rsid w:val="006D10C4"/>
    <w:rsid w:val="006D1981"/>
    <w:rsid w:val="006D1FB5"/>
    <w:rsid w:val="006D2F86"/>
    <w:rsid w:val="006D300B"/>
    <w:rsid w:val="006D3E65"/>
    <w:rsid w:val="006D5CAA"/>
    <w:rsid w:val="006D6AA8"/>
    <w:rsid w:val="006D7F53"/>
    <w:rsid w:val="006E0006"/>
    <w:rsid w:val="006E10C3"/>
    <w:rsid w:val="006E16B4"/>
    <w:rsid w:val="006E1FEE"/>
    <w:rsid w:val="006E3424"/>
    <w:rsid w:val="006E404B"/>
    <w:rsid w:val="006E4B96"/>
    <w:rsid w:val="006E6665"/>
    <w:rsid w:val="006F00EB"/>
    <w:rsid w:val="006F04B2"/>
    <w:rsid w:val="006F087A"/>
    <w:rsid w:val="006F2092"/>
    <w:rsid w:val="006F26B0"/>
    <w:rsid w:val="006F3CF3"/>
    <w:rsid w:val="006F3E88"/>
    <w:rsid w:val="006F3FA9"/>
    <w:rsid w:val="006F4571"/>
    <w:rsid w:val="006F4EAD"/>
    <w:rsid w:val="006F6B2D"/>
    <w:rsid w:val="006F7F4A"/>
    <w:rsid w:val="007003F1"/>
    <w:rsid w:val="007010AE"/>
    <w:rsid w:val="00701EC0"/>
    <w:rsid w:val="0070319D"/>
    <w:rsid w:val="00705520"/>
    <w:rsid w:val="00706370"/>
    <w:rsid w:val="00706B63"/>
    <w:rsid w:val="007074D5"/>
    <w:rsid w:val="007074E8"/>
    <w:rsid w:val="00710577"/>
    <w:rsid w:val="0071101F"/>
    <w:rsid w:val="007112AD"/>
    <w:rsid w:val="00711593"/>
    <w:rsid w:val="007123B9"/>
    <w:rsid w:val="0071294C"/>
    <w:rsid w:val="00714211"/>
    <w:rsid w:val="00715F7E"/>
    <w:rsid w:val="007168F7"/>
    <w:rsid w:val="007213FD"/>
    <w:rsid w:val="007216F4"/>
    <w:rsid w:val="0072197B"/>
    <w:rsid w:val="007240FC"/>
    <w:rsid w:val="00724F65"/>
    <w:rsid w:val="0072594E"/>
    <w:rsid w:val="007262DB"/>
    <w:rsid w:val="00727BDE"/>
    <w:rsid w:val="00732AF7"/>
    <w:rsid w:val="007332B3"/>
    <w:rsid w:val="00734747"/>
    <w:rsid w:val="00735F72"/>
    <w:rsid w:val="00737260"/>
    <w:rsid w:val="007409BF"/>
    <w:rsid w:val="007409CE"/>
    <w:rsid w:val="00741011"/>
    <w:rsid w:val="0074151F"/>
    <w:rsid w:val="00742AB3"/>
    <w:rsid w:val="00743960"/>
    <w:rsid w:val="00745236"/>
    <w:rsid w:val="0075097B"/>
    <w:rsid w:val="0075493D"/>
    <w:rsid w:val="00756BAE"/>
    <w:rsid w:val="00763EDE"/>
    <w:rsid w:val="007645C0"/>
    <w:rsid w:val="00764BF5"/>
    <w:rsid w:val="00765750"/>
    <w:rsid w:val="007665BA"/>
    <w:rsid w:val="0076667C"/>
    <w:rsid w:val="00766B76"/>
    <w:rsid w:val="007670AC"/>
    <w:rsid w:val="00767266"/>
    <w:rsid w:val="007703CC"/>
    <w:rsid w:val="007709BA"/>
    <w:rsid w:val="00771B18"/>
    <w:rsid w:val="007760AC"/>
    <w:rsid w:val="0077647B"/>
    <w:rsid w:val="00777EFA"/>
    <w:rsid w:val="00780443"/>
    <w:rsid w:val="00782167"/>
    <w:rsid w:val="00782170"/>
    <w:rsid w:val="007829C5"/>
    <w:rsid w:val="00782AEB"/>
    <w:rsid w:val="00784B1C"/>
    <w:rsid w:val="007851C8"/>
    <w:rsid w:val="00785AFD"/>
    <w:rsid w:val="00785F38"/>
    <w:rsid w:val="007866CC"/>
    <w:rsid w:val="00787FF4"/>
    <w:rsid w:val="0079271A"/>
    <w:rsid w:val="00792F6E"/>
    <w:rsid w:val="0079325B"/>
    <w:rsid w:val="00793D79"/>
    <w:rsid w:val="0079610E"/>
    <w:rsid w:val="00797D03"/>
    <w:rsid w:val="00797EF8"/>
    <w:rsid w:val="007A07D4"/>
    <w:rsid w:val="007A43F6"/>
    <w:rsid w:val="007A5BDC"/>
    <w:rsid w:val="007A6131"/>
    <w:rsid w:val="007B2268"/>
    <w:rsid w:val="007B69CE"/>
    <w:rsid w:val="007B6FA1"/>
    <w:rsid w:val="007C0186"/>
    <w:rsid w:val="007C081F"/>
    <w:rsid w:val="007C0EDD"/>
    <w:rsid w:val="007C3080"/>
    <w:rsid w:val="007C375E"/>
    <w:rsid w:val="007C44AF"/>
    <w:rsid w:val="007C46FF"/>
    <w:rsid w:val="007C506E"/>
    <w:rsid w:val="007C507D"/>
    <w:rsid w:val="007C54F8"/>
    <w:rsid w:val="007C5A58"/>
    <w:rsid w:val="007C61E9"/>
    <w:rsid w:val="007C7023"/>
    <w:rsid w:val="007D0788"/>
    <w:rsid w:val="007D147E"/>
    <w:rsid w:val="007D2AAB"/>
    <w:rsid w:val="007D3C1C"/>
    <w:rsid w:val="007D4438"/>
    <w:rsid w:val="007D65A3"/>
    <w:rsid w:val="007D7382"/>
    <w:rsid w:val="007D7738"/>
    <w:rsid w:val="007E0C8E"/>
    <w:rsid w:val="007E2E33"/>
    <w:rsid w:val="007E2F25"/>
    <w:rsid w:val="007E33DC"/>
    <w:rsid w:val="007E3CC3"/>
    <w:rsid w:val="007E52C7"/>
    <w:rsid w:val="007E5DFA"/>
    <w:rsid w:val="007E5E08"/>
    <w:rsid w:val="007F0C0C"/>
    <w:rsid w:val="007F3B6D"/>
    <w:rsid w:val="007F3BF1"/>
    <w:rsid w:val="007F77C2"/>
    <w:rsid w:val="007F7CC0"/>
    <w:rsid w:val="00803F86"/>
    <w:rsid w:val="0080443F"/>
    <w:rsid w:val="008047AF"/>
    <w:rsid w:val="00806133"/>
    <w:rsid w:val="00807036"/>
    <w:rsid w:val="00810112"/>
    <w:rsid w:val="008102C5"/>
    <w:rsid w:val="00810386"/>
    <w:rsid w:val="008119B5"/>
    <w:rsid w:val="00811EED"/>
    <w:rsid w:val="00812556"/>
    <w:rsid w:val="00814B9A"/>
    <w:rsid w:val="008160EA"/>
    <w:rsid w:val="00820590"/>
    <w:rsid w:val="00821015"/>
    <w:rsid w:val="008220AE"/>
    <w:rsid w:val="00822BC2"/>
    <w:rsid w:val="0082318A"/>
    <w:rsid w:val="0082690D"/>
    <w:rsid w:val="008276FE"/>
    <w:rsid w:val="00831BE9"/>
    <w:rsid w:val="00832148"/>
    <w:rsid w:val="00832FA2"/>
    <w:rsid w:val="008333E7"/>
    <w:rsid w:val="00833DDE"/>
    <w:rsid w:val="00833E24"/>
    <w:rsid w:val="00834059"/>
    <w:rsid w:val="00835769"/>
    <w:rsid w:val="00835C8F"/>
    <w:rsid w:val="00835CAC"/>
    <w:rsid w:val="008379F9"/>
    <w:rsid w:val="00837C98"/>
    <w:rsid w:val="008414B8"/>
    <w:rsid w:val="00842C73"/>
    <w:rsid w:val="0084366B"/>
    <w:rsid w:val="00844D4A"/>
    <w:rsid w:val="00846BEB"/>
    <w:rsid w:val="00850271"/>
    <w:rsid w:val="00851F30"/>
    <w:rsid w:val="00851F80"/>
    <w:rsid w:val="00852B3C"/>
    <w:rsid w:val="008534CE"/>
    <w:rsid w:val="00855084"/>
    <w:rsid w:val="0085617A"/>
    <w:rsid w:val="0085680D"/>
    <w:rsid w:val="00856A3F"/>
    <w:rsid w:val="00861634"/>
    <w:rsid w:val="00861743"/>
    <w:rsid w:val="008631F0"/>
    <w:rsid w:val="00864C07"/>
    <w:rsid w:val="00865111"/>
    <w:rsid w:val="008749C2"/>
    <w:rsid w:val="00875D10"/>
    <w:rsid w:val="00877440"/>
    <w:rsid w:val="0087754C"/>
    <w:rsid w:val="00877742"/>
    <w:rsid w:val="00877B55"/>
    <w:rsid w:val="00880E4A"/>
    <w:rsid w:val="0088173A"/>
    <w:rsid w:val="00882365"/>
    <w:rsid w:val="008824C5"/>
    <w:rsid w:val="00883023"/>
    <w:rsid w:val="008837C8"/>
    <w:rsid w:val="00883AE8"/>
    <w:rsid w:val="00884487"/>
    <w:rsid w:val="008856FA"/>
    <w:rsid w:val="00890837"/>
    <w:rsid w:val="008910B7"/>
    <w:rsid w:val="00891C9A"/>
    <w:rsid w:val="00893E92"/>
    <w:rsid w:val="008958F7"/>
    <w:rsid w:val="00895D81"/>
    <w:rsid w:val="00896D9A"/>
    <w:rsid w:val="008A03CC"/>
    <w:rsid w:val="008A0A1E"/>
    <w:rsid w:val="008A218E"/>
    <w:rsid w:val="008A2F16"/>
    <w:rsid w:val="008A4305"/>
    <w:rsid w:val="008A54F6"/>
    <w:rsid w:val="008A55D0"/>
    <w:rsid w:val="008A695B"/>
    <w:rsid w:val="008B0313"/>
    <w:rsid w:val="008B0AD2"/>
    <w:rsid w:val="008B0C44"/>
    <w:rsid w:val="008B2CEE"/>
    <w:rsid w:val="008B39BE"/>
    <w:rsid w:val="008B5AA7"/>
    <w:rsid w:val="008B5E2F"/>
    <w:rsid w:val="008C0D47"/>
    <w:rsid w:val="008C0F27"/>
    <w:rsid w:val="008C1ED6"/>
    <w:rsid w:val="008C2571"/>
    <w:rsid w:val="008C28E9"/>
    <w:rsid w:val="008C5428"/>
    <w:rsid w:val="008C5AA8"/>
    <w:rsid w:val="008C6A0E"/>
    <w:rsid w:val="008C76CE"/>
    <w:rsid w:val="008D3B1D"/>
    <w:rsid w:val="008D3C17"/>
    <w:rsid w:val="008D4257"/>
    <w:rsid w:val="008D4357"/>
    <w:rsid w:val="008E006B"/>
    <w:rsid w:val="008E0C1C"/>
    <w:rsid w:val="008E1592"/>
    <w:rsid w:val="008E15C9"/>
    <w:rsid w:val="008E2DAD"/>
    <w:rsid w:val="008E305B"/>
    <w:rsid w:val="008E3D7F"/>
    <w:rsid w:val="008E436D"/>
    <w:rsid w:val="008F1999"/>
    <w:rsid w:val="008F19DB"/>
    <w:rsid w:val="008F1BE7"/>
    <w:rsid w:val="008F2DB3"/>
    <w:rsid w:val="008F3703"/>
    <w:rsid w:val="008F47A5"/>
    <w:rsid w:val="008F51CA"/>
    <w:rsid w:val="008F7251"/>
    <w:rsid w:val="0090230A"/>
    <w:rsid w:val="00902ECE"/>
    <w:rsid w:val="00906A2D"/>
    <w:rsid w:val="00910ED3"/>
    <w:rsid w:val="00912857"/>
    <w:rsid w:val="009128B2"/>
    <w:rsid w:val="009128BD"/>
    <w:rsid w:val="00912F5A"/>
    <w:rsid w:val="0091383B"/>
    <w:rsid w:val="00913B5C"/>
    <w:rsid w:val="009142AB"/>
    <w:rsid w:val="00914732"/>
    <w:rsid w:val="00916AAC"/>
    <w:rsid w:val="00917757"/>
    <w:rsid w:val="0091EFD2"/>
    <w:rsid w:val="00920B76"/>
    <w:rsid w:val="00921994"/>
    <w:rsid w:val="00922F97"/>
    <w:rsid w:val="009231AD"/>
    <w:rsid w:val="00924407"/>
    <w:rsid w:val="009248DB"/>
    <w:rsid w:val="00924E51"/>
    <w:rsid w:val="0093059C"/>
    <w:rsid w:val="00931C8A"/>
    <w:rsid w:val="0093210C"/>
    <w:rsid w:val="0093297B"/>
    <w:rsid w:val="00933687"/>
    <w:rsid w:val="009340D3"/>
    <w:rsid w:val="0093427F"/>
    <w:rsid w:val="00935F4D"/>
    <w:rsid w:val="00937E0E"/>
    <w:rsid w:val="0094006A"/>
    <w:rsid w:val="009410E5"/>
    <w:rsid w:val="009417B6"/>
    <w:rsid w:val="00943BEC"/>
    <w:rsid w:val="00945877"/>
    <w:rsid w:val="00945ACB"/>
    <w:rsid w:val="00945B86"/>
    <w:rsid w:val="00947765"/>
    <w:rsid w:val="00947973"/>
    <w:rsid w:val="0095051E"/>
    <w:rsid w:val="0095089C"/>
    <w:rsid w:val="00950B86"/>
    <w:rsid w:val="009516F3"/>
    <w:rsid w:val="00951D6C"/>
    <w:rsid w:val="0095257B"/>
    <w:rsid w:val="00954ACF"/>
    <w:rsid w:val="00955FC3"/>
    <w:rsid w:val="009569E7"/>
    <w:rsid w:val="009606D8"/>
    <w:rsid w:val="0096078A"/>
    <w:rsid w:val="00960D47"/>
    <w:rsid w:val="009617A2"/>
    <w:rsid w:val="00964BD9"/>
    <w:rsid w:val="00966C70"/>
    <w:rsid w:val="009700BF"/>
    <w:rsid w:val="0097081D"/>
    <w:rsid w:val="00972373"/>
    <w:rsid w:val="009723AF"/>
    <w:rsid w:val="0097354E"/>
    <w:rsid w:val="00976D68"/>
    <w:rsid w:val="00977B09"/>
    <w:rsid w:val="009821DE"/>
    <w:rsid w:val="009830C7"/>
    <w:rsid w:val="009839CF"/>
    <w:rsid w:val="00983A70"/>
    <w:rsid w:val="00983CE1"/>
    <w:rsid w:val="00985010"/>
    <w:rsid w:val="00987529"/>
    <w:rsid w:val="0098758E"/>
    <w:rsid w:val="00987699"/>
    <w:rsid w:val="00987A82"/>
    <w:rsid w:val="00993050"/>
    <w:rsid w:val="00993052"/>
    <w:rsid w:val="00997924"/>
    <w:rsid w:val="00997F64"/>
    <w:rsid w:val="009A075F"/>
    <w:rsid w:val="009A179E"/>
    <w:rsid w:val="009A21A0"/>
    <w:rsid w:val="009A51F1"/>
    <w:rsid w:val="009A5B72"/>
    <w:rsid w:val="009B040B"/>
    <w:rsid w:val="009B16D3"/>
    <w:rsid w:val="009B22F1"/>
    <w:rsid w:val="009B2933"/>
    <w:rsid w:val="009B3598"/>
    <w:rsid w:val="009B4A8F"/>
    <w:rsid w:val="009B4E46"/>
    <w:rsid w:val="009B51CE"/>
    <w:rsid w:val="009B66F0"/>
    <w:rsid w:val="009C0442"/>
    <w:rsid w:val="009C1245"/>
    <w:rsid w:val="009C1A2B"/>
    <w:rsid w:val="009C209C"/>
    <w:rsid w:val="009C31FC"/>
    <w:rsid w:val="009C4714"/>
    <w:rsid w:val="009C7425"/>
    <w:rsid w:val="009C7A5C"/>
    <w:rsid w:val="009D01C5"/>
    <w:rsid w:val="009D0DDB"/>
    <w:rsid w:val="009D1373"/>
    <w:rsid w:val="009D2751"/>
    <w:rsid w:val="009D3665"/>
    <w:rsid w:val="009D3837"/>
    <w:rsid w:val="009D5567"/>
    <w:rsid w:val="009D59C8"/>
    <w:rsid w:val="009D699C"/>
    <w:rsid w:val="009D6CDD"/>
    <w:rsid w:val="009D7619"/>
    <w:rsid w:val="009E023F"/>
    <w:rsid w:val="009E107F"/>
    <w:rsid w:val="009E3A90"/>
    <w:rsid w:val="009E4025"/>
    <w:rsid w:val="009E500B"/>
    <w:rsid w:val="009E74AB"/>
    <w:rsid w:val="009F2C8A"/>
    <w:rsid w:val="009F3673"/>
    <w:rsid w:val="009F392D"/>
    <w:rsid w:val="009F3D90"/>
    <w:rsid w:val="009F5416"/>
    <w:rsid w:val="009F5747"/>
    <w:rsid w:val="009F7635"/>
    <w:rsid w:val="009F7C0D"/>
    <w:rsid w:val="00A00985"/>
    <w:rsid w:val="00A0120D"/>
    <w:rsid w:val="00A033CD"/>
    <w:rsid w:val="00A03FC9"/>
    <w:rsid w:val="00A053C3"/>
    <w:rsid w:val="00A05594"/>
    <w:rsid w:val="00A07BF7"/>
    <w:rsid w:val="00A12D40"/>
    <w:rsid w:val="00A13000"/>
    <w:rsid w:val="00A13B2E"/>
    <w:rsid w:val="00A13F6E"/>
    <w:rsid w:val="00A14368"/>
    <w:rsid w:val="00A16541"/>
    <w:rsid w:val="00A1670E"/>
    <w:rsid w:val="00A16F94"/>
    <w:rsid w:val="00A20004"/>
    <w:rsid w:val="00A20242"/>
    <w:rsid w:val="00A226B7"/>
    <w:rsid w:val="00A22724"/>
    <w:rsid w:val="00A26CC4"/>
    <w:rsid w:val="00A301AA"/>
    <w:rsid w:val="00A30A10"/>
    <w:rsid w:val="00A31979"/>
    <w:rsid w:val="00A34333"/>
    <w:rsid w:val="00A34A97"/>
    <w:rsid w:val="00A35712"/>
    <w:rsid w:val="00A36CA9"/>
    <w:rsid w:val="00A36E11"/>
    <w:rsid w:val="00A37AAD"/>
    <w:rsid w:val="00A412FC"/>
    <w:rsid w:val="00A41336"/>
    <w:rsid w:val="00A4274C"/>
    <w:rsid w:val="00A4274E"/>
    <w:rsid w:val="00A472BD"/>
    <w:rsid w:val="00A5072B"/>
    <w:rsid w:val="00A55F1D"/>
    <w:rsid w:val="00A574FB"/>
    <w:rsid w:val="00A577DA"/>
    <w:rsid w:val="00A60820"/>
    <w:rsid w:val="00A6135B"/>
    <w:rsid w:val="00A61966"/>
    <w:rsid w:val="00A6255E"/>
    <w:rsid w:val="00A626F3"/>
    <w:rsid w:val="00A64354"/>
    <w:rsid w:val="00A65496"/>
    <w:rsid w:val="00A66604"/>
    <w:rsid w:val="00A667D2"/>
    <w:rsid w:val="00A66CE7"/>
    <w:rsid w:val="00A67354"/>
    <w:rsid w:val="00A67FE7"/>
    <w:rsid w:val="00A70BED"/>
    <w:rsid w:val="00A71FC1"/>
    <w:rsid w:val="00A7239A"/>
    <w:rsid w:val="00A73997"/>
    <w:rsid w:val="00A73B38"/>
    <w:rsid w:val="00A75FD4"/>
    <w:rsid w:val="00A7706D"/>
    <w:rsid w:val="00A7776E"/>
    <w:rsid w:val="00A80B1A"/>
    <w:rsid w:val="00A82578"/>
    <w:rsid w:val="00A836B9"/>
    <w:rsid w:val="00A83C73"/>
    <w:rsid w:val="00A84362"/>
    <w:rsid w:val="00A85EE0"/>
    <w:rsid w:val="00A85FE9"/>
    <w:rsid w:val="00A86800"/>
    <w:rsid w:val="00A86D10"/>
    <w:rsid w:val="00A87F23"/>
    <w:rsid w:val="00A915AD"/>
    <w:rsid w:val="00A930F7"/>
    <w:rsid w:val="00A96DC7"/>
    <w:rsid w:val="00A970C8"/>
    <w:rsid w:val="00A97932"/>
    <w:rsid w:val="00AA0495"/>
    <w:rsid w:val="00AA0D85"/>
    <w:rsid w:val="00AA16A5"/>
    <w:rsid w:val="00AA16F3"/>
    <w:rsid w:val="00AA2772"/>
    <w:rsid w:val="00AA2BCA"/>
    <w:rsid w:val="00AA3799"/>
    <w:rsid w:val="00AA389B"/>
    <w:rsid w:val="00AA4329"/>
    <w:rsid w:val="00AA70E2"/>
    <w:rsid w:val="00AB284A"/>
    <w:rsid w:val="00AB4AE1"/>
    <w:rsid w:val="00AB6B05"/>
    <w:rsid w:val="00AB75FC"/>
    <w:rsid w:val="00AC2DE8"/>
    <w:rsid w:val="00AC3CAF"/>
    <w:rsid w:val="00AC4E5F"/>
    <w:rsid w:val="00AC4FF6"/>
    <w:rsid w:val="00AD0D15"/>
    <w:rsid w:val="00AD10F5"/>
    <w:rsid w:val="00AD1866"/>
    <w:rsid w:val="00AD1ACC"/>
    <w:rsid w:val="00AD1D93"/>
    <w:rsid w:val="00AD27DB"/>
    <w:rsid w:val="00AD6D88"/>
    <w:rsid w:val="00AE0669"/>
    <w:rsid w:val="00AE0F60"/>
    <w:rsid w:val="00AE1331"/>
    <w:rsid w:val="00AE2574"/>
    <w:rsid w:val="00AE30D9"/>
    <w:rsid w:val="00AE3DD4"/>
    <w:rsid w:val="00AE4596"/>
    <w:rsid w:val="00AE46E0"/>
    <w:rsid w:val="00AE5CCF"/>
    <w:rsid w:val="00AE63C0"/>
    <w:rsid w:val="00AE76BC"/>
    <w:rsid w:val="00AE7F89"/>
    <w:rsid w:val="00AF079F"/>
    <w:rsid w:val="00AF1FFD"/>
    <w:rsid w:val="00AF5DDE"/>
    <w:rsid w:val="00AF68BE"/>
    <w:rsid w:val="00AF7013"/>
    <w:rsid w:val="00AF72AD"/>
    <w:rsid w:val="00AF769B"/>
    <w:rsid w:val="00B003E6"/>
    <w:rsid w:val="00B0569D"/>
    <w:rsid w:val="00B06B1F"/>
    <w:rsid w:val="00B07E4C"/>
    <w:rsid w:val="00B10158"/>
    <w:rsid w:val="00B102C2"/>
    <w:rsid w:val="00B104EE"/>
    <w:rsid w:val="00B11AD4"/>
    <w:rsid w:val="00B130DC"/>
    <w:rsid w:val="00B13495"/>
    <w:rsid w:val="00B1530E"/>
    <w:rsid w:val="00B158B7"/>
    <w:rsid w:val="00B15B19"/>
    <w:rsid w:val="00B15EBF"/>
    <w:rsid w:val="00B1618D"/>
    <w:rsid w:val="00B16363"/>
    <w:rsid w:val="00B23341"/>
    <w:rsid w:val="00B238B1"/>
    <w:rsid w:val="00B24181"/>
    <w:rsid w:val="00B248A1"/>
    <w:rsid w:val="00B25FD3"/>
    <w:rsid w:val="00B27254"/>
    <w:rsid w:val="00B30794"/>
    <w:rsid w:val="00B3381B"/>
    <w:rsid w:val="00B34652"/>
    <w:rsid w:val="00B34E32"/>
    <w:rsid w:val="00B4116B"/>
    <w:rsid w:val="00B412EB"/>
    <w:rsid w:val="00B419CC"/>
    <w:rsid w:val="00B41D65"/>
    <w:rsid w:val="00B41E4B"/>
    <w:rsid w:val="00B421D4"/>
    <w:rsid w:val="00B42B61"/>
    <w:rsid w:val="00B42E9A"/>
    <w:rsid w:val="00B43E00"/>
    <w:rsid w:val="00B4414A"/>
    <w:rsid w:val="00B4676F"/>
    <w:rsid w:val="00B4794D"/>
    <w:rsid w:val="00B50064"/>
    <w:rsid w:val="00B51725"/>
    <w:rsid w:val="00B51AC1"/>
    <w:rsid w:val="00B52A2E"/>
    <w:rsid w:val="00B53310"/>
    <w:rsid w:val="00B5497B"/>
    <w:rsid w:val="00B5727C"/>
    <w:rsid w:val="00B60965"/>
    <w:rsid w:val="00B60D5F"/>
    <w:rsid w:val="00B61B7F"/>
    <w:rsid w:val="00B64905"/>
    <w:rsid w:val="00B6554A"/>
    <w:rsid w:val="00B65DED"/>
    <w:rsid w:val="00B7042F"/>
    <w:rsid w:val="00B70D98"/>
    <w:rsid w:val="00B71FC0"/>
    <w:rsid w:val="00B72765"/>
    <w:rsid w:val="00B73F40"/>
    <w:rsid w:val="00B743EE"/>
    <w:rsid w:val="00B74BEC"/>
    <w:rsid w:val="00B74E66"/>
    <w:rsid w:val="00B751C9"/>
    <w:rsid w:val="00B76B55"/>
    <w:rsid w:val="00B80A7B"/>
    <w:rsid w:val="00B8108D"/>
    <w:rsid w:val="00B83B74"/>
    <w:rsid w:val="00B8410A"/>
    <w:rsid w:val="00B84FA7"/>
    <w:rsid w:val="00B86E66"/>
    <w:rsid w:val="00B87341"/>
    <w:rsid w:val="00B87605"/>
    <w:rsid w:val="00B93032"/>
    <w:rsid w:val="00BA005F"/>
    <w:rsid w:val="00BA04AB"/>
    <w:rsid w:val="00BA1056"/>
    <w:rsid w:val="00BA2D3F"/>
    <w:rsid w:val="00BA2F06"/>
    <w:rsid w:val="00BA4389"/>
    <w:rsid w:val="00BA7A4A"/>
    <w:rsid w:val="00BB009B"/>
    <w:rsid w:val="00BB0603"/>
    <w:rsid w:val="00BB2597"/>
    <w:rsid w:val="00BB26FD"/>
    <w:rsid w:val="00BB28CB"/>
    <w:rsid w:val="00BB2904"/>
    <w:rsid w:val="00BB44A0"/>
    <w:rsid w:val="00BB4FFC"/>
    <w:rsid w:val="00BB5344"/>
    <w:rsid w:val="00BB76EA"/>
    <w:rsid w:val="00BC00DD"/>
    <w:rsid w:val="00BC0286"/>
    <w:rsid w:val="00BC1E8F"/>
    <w:rsid w:val="00BC3D30"/>
    <w:rsid w:val="00BC46B1"/>
    <w:rsid w:val="00BC4C57"/>
    <w:rsid w:val="00BC51AB"/>
    <w:rsid w:val="00BC5893"/>
    <w:rsid w:val="00BD005A"/>
    <w:rsid w:val="00BD02F4"/>
    <w:rsid w:val="00BD2384"/>
    <w:rsid w:val="00BD3DFB"/>
    <w:rsid w:val="00BD7CFD"/>
    <w:rsid w:val="00BE02D6"/>
    <w:rsid w:val="00BE0DD9"/>
    <w:rsid w:val="00BE1CBB"/>
    <w:rsid w:val="00BE210A"/>
    <w:rsid w:val="00BE58EA"/>
    <w:rsid w:val="00BE5B14"/>
    <w:rsid w:val="00BE5B20"/>
    <w:rsid w:val="00BE78DA"/>
    <w:rsid w:val="00BF0547"/>
    <w:rsid w:val="00BF06C7"/>
    <w:rsid w:val="00BF06D0"/>
    <w:rsid w:val="00BF07FF"/>
    <w:rsid w:val="00BF1BDA"/>
    <w:rsid w:val="00BF221B"/>
    <w:rsid w:val="00BF2358"/>
    <w:rsid w:val="00BF45FB"/>
    <w:rsid w:val="00BF4D8F"/>
    <w:rsid w:val="00BF50DC"/>
    <w:rsid w:val="00BF6D1D"/>
    <w:rsid w:val="00BF7589"/>
    <w:rsid w:val="00C00272"/>
    <w:rsid w:val="00C02C9F"/>
    <w:rsid w:val="00C03022"/>
    <w:rsid w:val="00C0406E"/>
    <w:rsid w:val="00C04FCB"/>
    <w:rsid w:val="00C056FB"/>
    <w:rsid w:val="00C10BC2"/>
    <w:rsid w:val="00C13D6C"/>
    <w:rsid w:val="00C14740"/>
    <w:rsid w:val="00C147DB"/>
    <w:rsid w:val="00C17CDB"/>
    <w:rsid w:val="00C20E66"/>
    <w:rsid w:val="00C21D03"/>
    <w:rsid w:val="00C229DC"/>
    <w:rsid w:val="00C231A1"/>
    <w:rsid w:val="00C2474E"/>
    <w:rsid w:val="00C2484B"/>
    <w:rsid w:val="00C268F2"/>
    <w:rsid w:val="00C277BC"/>
    <w:rsid w:val="00C27BF6"/>
    <w:rsid w:val="00C3063B"/>
    <w:rsid w:val="00C322AD"/>
    <w:rsid w:val="00C33AE7"/>
    <w:rsid w:val="00C33F10"/>
    <w:rsid w:val="00C352A9"/>
    <w:rsid w:val="00C35C28"/>
    <w:rsid w:val="00C35ECF"/>
    <w:rsid w:val="00C37C9F"/>
    <w:rsid w:val="00C37F12"/>
    <w:rsid w:val="00C4056E"/>
    <w:rsid w:val="00C40CF0"/>
    <w:rsid w:val="00C41558"/>
    <w:rsid w:val="00C44759"/>
    <w:rsid w:val="00C44BF6"/>
    <w:rsid w:val="00C45A50"/>
    <w:rsid w:val="00C47406"/>
    <w:rsid w:val="00C50E90"/>
    <w:rsid w:val="00C52437"/>
    <w:rsid w:val="00C53A13"/>
    <w:rsid w:val="00C54BAC"/>
    <w:rsid w:val="00C55BFB"/>
    <w:rsid w:val="00C5627C"/>
    <w:rsid w:val="00C57B04"/>
    <w:rsid w:val="00C60B93"/>
    <w:rsid w:val="00C60BEE"/>
    <w:rsid w:val="00C6228A"/>
    <w:rsid w:val="00C62E71"/>
    <w:rsid w:val="00C65B97"/>
    <w:rsid w:val="00C6609A"/>
    <w:rsid w:val="00C67A1F"/>
    <w:rsid w:val="00C67A7B"/>
    <w:rsid w:val="00C711AB"/>
    <w:rsid w:val="00C720D3"/>
    <w:rsid w:val="00C73726"/>
    <w:rsid w:val="00C737DD"/>
    <w:rsid w:val="00C745A2"/>
    <w:rsid w:val="00C75514"/>
    <w:rsid w:val="00C75EA9"/>
    <w:rsid w:val="00C76B1F"/>
    <w:rsid w:val="00C777A8"/>
    <w:rsid w:val="00C82AA5"/>
    <w:rsid w:val="00C83295"/>
    <w:rsid w:val="00C842C0"/>
    <w:rsid w:val="00C84ADA"/>
    <w:rsid w:val="00C9136A"/>
    <w:rsid w:val="00C9170F"/>
    <w:rsid w:val="00C91C01"/>
    <w:rsid w:val="00C92904"/>
    <w:rsid w:val="00C934DC"/>
    <w:rsid w:val="00C93BE0"/>
    <w:rsid w:val="00C94787"/>
    <w:rsid w:val="00C950FA"/>
    <w:rsid w:val="00C96CB0"/>
    <w:rsid w:val="00CA17AF"/>
    <w:rsid w:val="00CA36A5"/>
    <w:rsid w:val="00CA41E7"/>
    <w:rsid w:val="00CA43AF"/>
    <w:rsid w:val="00CA492A"/>
    <w:rsid w:val="00CA5168"/>
    <w:rsid w:val="00CA623F"/>
    <w:rsid w:val="00CA6287"/>
    <w:rsid w:val="00CA6D35"/>
    <w:rsid w:val="00CA7131"/>
    <w:rsid w:val="00CA71D7"/>
    <w:rsid w:val="00CA7627"/>
    <w:rsid w:val="00CB0301"/>
    <w:rsid w:val="00CB0A10"/>
    <w:rsid w:val="00CB19D2"/>
    <w:rsid w:val="00CB1A80"/>
    <w:rsid w:val="00CB28A4"/>
    <w:rsid w:val="00CB2BE5"/>
    <w:rsid w:val="00CB4CBC"/>
    <w:rsid w:val="00CB5094"/>
    <w:rsid w:val="00CC017D"/>
    <w:rsid w:val="00CC11F3"/>
    <w:rsid w:val="00CC1852"/>
    <w:rsid w:val="00CC1A8A"/>
    <w:rsid w:val="00CC3BA0"/>
    <w:rsid w:val="00CC4BDE"/>
    <w:rsid w:val="00CC5174"/>
    <w:rsid w:val="00CC5C21"/>
    <w:rsid w:val="00CC6176"/>
    <w:rsid w:val="00CC62F9"/>
    <w:rsid w:val="00CD17CF"/>
    <w:rsid w:val="00CD2270"/>
    <w:rsid w:val="00CD4A30"/>
    <w:rsid w:val="00CD593A"/>
    <w:rsid w:val="00CD5F07"/>
    <w:rsid w:val="00CE0C9A"/>
    <w:rsid w:val="00CE2DF4"/>
    <w:rsid w:val="00CE4221"/>
    <w:rsid w:val="00CE43D7"/>
    <w:rsid w:val="00CE4AD5"/>
    <w:rsid w:val="00CE4C2A"/>
    <w:rsid w:val="00CE5C48"/>
    <w:rsid w:val="00CE7D6A"/>
    <w:rsid w:val="00CF03E5"/>
    <w:rsid w:val="00CF21C7"/>
    <w:rsid w:val="00CF264A"/>
    <w:rsid w:val="00CF42BE"/>
    <w:rsid w:val="00CF42E9"/>
    <w:rsid w:val="00CF5516"/>
    <w:rsid w:val="00CF68BB"/>
    <w:rsid w:val="00D001D8"/>
    <w:rsid w:val="00D006FD"/>
    <w:rsid w:val="00D00CDC"/>
    <w:rsid w:val="00D0187C"/>
    <w:rsid w:val="00D023CD"/>
    <w:rsid w:val="00D04B9B"/>
    <w:rsid w:val="00D04C92"/>
    <w:rsid w:val="00D0568E"/>
    <w:rsid w:val="00D1099F"/>
    <w:rsid w:val="00D10F65"/>
    <w:rsid w:val="00D125D0"/>
    <w:rsid w:val="00D1271A"/>
    <w:rsid w:val="00D12972"/>
    <w:rsid w:val="00D12B0B"/>
    <w:rsid w:val="00D1715C"/>
    <w:rsid w:val="00D2031D"/>
    <w:rsid w:val="00D21E2C"/>
    <w:rsid w:val="00D23A1D"/>
    <w:rsid w:val="00D23AE3"/>
    <w:rsid w:val="00D2418B"/>
    <w:rsid w:val="00D26457"/>
    <w:rsid w:val="00D272BC"/>
    <w:rsid w:val="00D32AC6"/>
    <w:rsid w:val="00D32B79"/>
    <w:rsid w:val="00D34AF2"/>
    <w:rsid w:val="00D3607F"/>
    <w:rsid w:val="00D37D2D"/>
    <w:rsid w:val="00D37E91"/>
    <w:rsid w:val="00D40A2C"/>
    <w:rsid w:val="00D41631"/>
    <w:rsid w:val="00D41DDD"/>
    <w:rsid w:val="00D43934"/>
    <w:rsid w:val="00D43FDA"/>
    <w:rsid w:val="00D446EA"/>
    <w:rsid w:val="00D448D0"/>
    <w:rsid w:val="00D44AE8"/>
    <w:rsid w:val="00D458C4"/>
    <w:rsid w:val="00D470C7"/>
    <w:rsid w:val="00D479B8"/>
    <w:rsid w:val="00D5090B"/>
    <w:rsid w:val="00D511FF"/>
    <w:rsid w:val="00D51712"/>
    <w:rsid w:val="00D52049"/>
    <w:rsid w:val="00D52395"/>
    <w:rsid w:val="00D53D1F"/>
    <w:rsid w:val="00D574B0"/>
    <w:rsid w:val="00D614C6"/>
    <w:rsid w:val="00D622A3"/>
    <w:rsid w:val="00D6484B"/>
    <w:rsid w:val="00D64D7D"/>
    <w:rsid w:val="00D65317"/>
    <w:rsid w:val="00D6693B"/>
    <w:rsid w:val="00D7016B"/>
    <w:rsid w:val="00D70802"/>
    <w:rsid w:val="00D73A7C"/>
    <w:rsid w:val="00D75DC5"/>
    <w:rsid w:val="00D76C49"/>
    <w:rsid w:val="00D82FE3"/>
    <w:rsid w:val="00D830A3"/>
    <w:rsid w:val="00D83E40"/>
    <w:rsid w:val="00D84341"/>
    <w:rsid w:val="00D851C4"/>
    <w:rsid w:val="00D85530"/>
    <w:rsid w:val="00D862A8"/>
    <w:rsid w:val="00D86883"/>
    <w:rsid w:val="00D900CC"/>
    <w:rsid w:val="00D92C16"/>
    <w:rsid w:val="00D9607F"/>
    <w:rsid w:val="00D97A35"/>
    <w:rsid w:val="00D97CF4"/>
    <w:rsid w:val="00DA1FE0"/>
    <w:rsid w:val="00DA2AEF"/>
    <w:rsid w:val="00DA2B0A"/>
    <w:rsid w:val="00DA2CA1"/>
    <w:rsid w:val="00DA342C"/>
    <w:rsid w:val="00DA3E4C"/>
    <w:rsid w:val="00DA7AFC"/>
    <w:rsid w:val="00DB0BF3"/>
    <w:rsid w:val="00DB1834"/>
    <w:rsid w:val="00DB2FAB"/>
    <w:rsid w:val="00DB328E"/>
    <w:rsid w:val="00DB4243"/>
    <w:rsid w:val="00DB42BD"/>
    <w:rsid w:val="00DB492C"/>
    <w:rsid w:val="00DB4AF0"/>
    <w:rsid w:val="00DB6B8D"/>
    <w:rsid w:val="00DB7041"/>
    <w:rsid w:val="00DB7AD7"/>
    <w:rsid w:val="00DC18E2"/>
    <w:rsid w:val="00DC2ED0"/>
    <w:rsid w:val="00DC30C1"/>
    <w:rsid w:val="00DC3789"/>
    <w:rsid w:val="00DC3E78"/>
    <w:rsid w:val="00DC6E75"/>
    <w:rsid w:val="00DC71F0"/>
    <w:rsid w:val="00DD0F8A"/>
    <w:rsid w:val="00DD1795"/>
    <w:rsid w:val="00DD3DA4"/>
    <w:rsid w:val="00DD44F0"/>
    <w:rsid w:val="00DD5DD0"/>
    <w:rsid w:val="00DD62F8"/>
    <w:rsid w:val="00DD70AC"/>
    <w:rsid w:val="00DD7602"/>
    <w:rsid w:val="00DE1A23"/>
    <w:rsid w:val="00DE2BFC"/>
    <w:rsid w:val="00DE3765"/>
    <w:rsid w:val="00DE5F13"/>
    <w:rsid w:val="00DE66D8"/>
    <w:rsid w:val="00DE6F31"/>
    <w:rsid w:val="00DE6F72"/>
    <w:rsid w:val="00DF216A"/>
    <w:rsid w:val="00DF3521"/>
    <w:rsid w:val="00DF3820"/>
    <w:rsid w:val="00DF74D1"/>
    <w:rsid w:val="00E0649B"/>
    <w:rsid w:val="00E07BEB"/>
    <w:rsid w:val="00E1053B"/>
    <w:rsid w:val="00E1129E"/>
    <w:rsid w:val="00E11361"/>
    <w:rsid w:val="00E12D34"/>
    <w:rsid w:val="00E13AFB"/>
    <w:rsid w:val="00E1453D"/>
    <w:rsid w:val="00E14E2C"/>
    <w:rsid w:val="00E1798B"/>
    <w:rsid w:val="00E20B3E"/>
    <w:rsid w:val="00E22E07"/>
    <w:rsid w:val="00E25747"/>
    <w:rsid w:val="00E259E1"/>
    <w:rsid w:val="00E25B8B"/>
    <w:rsid w:val="00E2733B"/>
    <w:rsid w:val="00E303C3"/>
    <w:rsid w:val="00E30F8F"/>
    <w:rsid w:val="00E3160B"/>
    <w:rsid w:val="00E33566"/>
    <w:rsid w:val="00E33D1C"/>
    <w:rsid w:val="00E35E55"/>
    <w:rsid w:val="00E40502"/>
    <w:rsid w:val="00E414FE"/>
    <w:rsid w:val="00E41BCC"/>
    <w:rsid w:val="00E4264F"/>
    <w:rsid w:val="00E43EC1"/>
    <w:rsid w:val="00E45394"/>
    <w:rsid w:val="00E479BE"/>
    <w:rsid w:val="00E47EA3"/>
    <w:rsid w:val="00E5010C"/>
    <w:rsid w:val="00E515DC"/>
    <w:rsid w:val="00E51D98"/>
    <w:rsid w:val="00E51E25"/>
    <w:rsid w:val="00E52D6D"/>
    <w:rsid w:val="00E52E1C"/>
    <w:rsid w:val="00E5424A"/>
    <w:rsid w:val="00E55722"/>
    <w:rsid w:val="00E60E44"/>
    <w:rsid w:val="00E6126D"/>
    <w:rsid w:val="00E613A6"/>
    <w:rsid w:val="00E62625"/>
    <w:rsid w:val="00E63610"/>
    <w:rsid w:val="00E63711"/>
    <w:rsid w:val="00E638A6"/>
    <w:rsid w:val="00E6640E"/>
    <w:rsid w:val="00E66A7D"/>
    <w:rsid w:val="00E67146"/>
    <w:rsid w:val="00E70ABA"/>
    <w:rsid w:val="00E73549"/>
    <w:rsid w:val="00E75599"/>
    <w:rsid w:val="00E76D52"/>
    <w:rsid w:val="00E7756A"/>
    <w:rsid w:val="00E82171"/>
    <w:rsid w:val="00E8227F"/>
    <w:rsid w:val="00E85A3F"/>
    <w:rsid w:val="00E867B8"/>
    <w:rsid w:val="00E86A84"/>
    <w:rsid w:val="00E87D71"/>
    <w:rsid w:val="00E905A1"/>
    <w:rsid w:val="00E9061E"/>
    <w:rsid w:val="00E9074B"/>
    <w:rsid w:val="00E9076E"/>
    <w:rsid w:val="00E924A7"/>
    <w:rsid w:val="00E92F4B"/>
    <w:rsid w:val="00E94D7A"/>
    <w:rsid w:val="00E961A7"/>
    <w:rsid w:val="00E97F04"/>
    <w:rsid w:val="00E99C27"/>
    <w:rsid w:val="00EA16BA"/>
    <w:rsid w:val="00EB05EC"/>
    <w:rsid w:val="00EB06AC"/>
    <w:rsid w:val="00EB2E3E"/>
    <w:rsid w:val="00EB351E"/>
    <w:rsid w:val="00EB3DC5"/>
    <w:rsid w:val="00EB493E"/>
    <w:rsid w:val="00EB7268"/>
    <w:rsid w:val="00EC165C"/>
    <w:rsid w:val="00EC2E92"/>
    <w:rsid w:val="00EC5DAE"/>
    <w:rsid w:val="00EC6649"/>
    <w:rsid w:val="00EC7DCD"/>
    <w:rsid w:val="00ED1244"/>
    <w:rsid w:val="00ED1331"/>
    <w:rsid w:val="00ED2A26"/>
    <w:rsid w:val="00ED2FF8"/>
    <w:rsid w:val="00ED3D1B"/>
    <w:rsid w:val="00ED5018"/>
    <w:rsid w:val="00ED7131"/>
    <w:rsid w:val="00EE0EB0"/>
    <w:rsid w:val="00EE17A2"/>
    <w:rsid w:val="00EE1B65"/>
    <w:rsid w:val="00EE1C00"/>
    <w:rsid w:val="00EE1ED6"/>
    <w:rsid w:val="00EE1FAB"/>
    <w:rsid w:val="00EE2BC2"/>
    <w:rsid w:val="00EE3022"/>
    <w:rsid w:val="00EE376F"/>
    <w:rsid w:val="00EE4EEF"/>
    <w:rsid w:val="00EE5B1C"/>
    <w:rsid w:val="00EE75A3"/>
    <w:rsid w:val="00EF18E4"/>
    <w:rsid w:val="00EF274B"/>
    <w:rsid w:val="00EF611D"/>
    <w:rsid w:val="00EF6DE8"/>
    <w:rsid w:val="00F004DE"/>
    <w:rsid w:val="00F01313"/>
    <w:rsid w:val="00F01775"/>
    <w:rsid w:val="00F01F7D"/>
    <w:rsid w:val="00F0292D"/>
    <w:rsid w:val="00F03DEC"/>
    <w:rsid w:val="00F06B71"/>
    <w:rsid w:val="00F06FAC"/>
    <w:rsid w:val="00F07D4A"/>
    <w:rsid w:val="00F120E3"/>
    <w:rsid w:val="00F13850"/>
    <w:rsid w:val="00F1537C"/>
    <w:rsid w:val="00F15BD6"/>
    <w:rsid w:val="00F201A7"/>
    <w:rsid w:val="00F2034B"/>
    <w:rsid w:val="00F20D32"/>
    <w:rsid w:val="00F2151D"/>
    <w:rsid w:val="00F21F02"/>
    <w:rsid w:val="00F22289"/>
    <w:rsid w:val="00F22748"/>
    <w:rsid w:val="00F2285D"/>
    <w:rsid w:val="00F22A57"/>
    <w:rsid w:val="00F23B64"/>
    <w:rsid w:val="00F24275"/>
    <w:rsid w:val="00F24486"/>
    <w:rsid w:val="00F27BCF"/>
    <w:rsid w:val="00F27C6B"/>
    <w:rsid w:val="00F30738"/>
    <w:rsid w:val="00F30856"/>
    <w:rsid w:val="00F315FF"/>
    <w:rsid w:val="00F31D29"/>
    <w:rsid w:val="00F31DD9"/>
    <w:rsid w:val="00F338FE"/>
    <w:rsid w:val="00F34781"/>
    <w:rsid w:val="00F35AA6"/>
    <w:rsid w:val="00F35BB8"/>
    <w:rsid w:val="00F37211"/>
    <w:rsid w:val="00F403D4"/>
    <w:rsid w:val="00F40DF7"/>
    <w:rsid w:val="00F42D73"/>
    <w:rsid w:val="00F457CA"/>
    <w:rsid w:val="00F47497"/>
    <w:rsid w:val="00F47D9E"/>
    <w:rsid w:val="00F515DA"/>
    <w:rsid w:val="00F51725"/>
    <w:rsid w:val="00F5244C"/>
    <w:rsid w:val="00F53D27"/>
    <w:rsid w:val="00F5582E"/>
    <w:rsid w:val="00F55993"/>
    <w:rsid w:val="00F61687"/>
    <w:rsid w:val="00F61D51"/>
    <w:rsid w:val="00F7161C"/>
    <w:rsid w:val="00F7448A"/>
    <w:rsid w:val="00F744E0"/>
    <w:rsid w:val="00F760DA"/>
    <w:rsid w:val="00F76414"/>
    <w:rsid w:val="00F76910"/>
    <w:rsid w:val="00F77646"/>
    <w:rsid w:val="00F80831"/>
    <w:rsid w:val="00F81A10"/>
    <w:rsid w:val="00F8262F"/>
    <w:rsid w:val="00F836E0"/>
    <w:rsid w:val="00F83C93"/>
    <w:rsid w:val="00F841CE"/>
    <w:rsid w:val="00F84F58"/>
    <w:rsid w:val="00F9244F"/>
    <w:rsid w:val="00F9530C"/>
    <w:rsid w:val="00F959FA"/>
    <w:rsid w:val="00F96EB2"/>
    <w:rsid w:val="00F97BA7"/>
    <w:rsid w:val="00FA51FA"/>
    <w:rsid w:val="00FA6455"/>
    <w:rsid w:val="00FB15AB"/>
    <w:rsid w:val="00FB3728"/>
    <w:rsid w:val="00FC0D64"/>
    <w:rsid w:val="00FC115F"/>
    <w:rsid w:val="00FC29FD"/>
    <w:rsid w:val="00FC423A"/>
    <w:rsid w:val="00FC43F7"/>
    <w:rsid w:val="00FC5716"/>
    <w:rsid w:val="00FC6EFF"/>
    <w:rsid w:val="00FD090F"/>
    <w:rsid w:val="00FD0936"/>
    <w:rsid w:val="00FD3BC9"/>
    <w:rsid w:val="00FD3D0B"/>
    <w:rsid w:val="00FD425B"/>
    <w:rsid w:val="00FD4592"/>
    <w:rsid w:val="00FD4FA0"/>
    <w:rsid w:val="00FD5E24"/>
    <w:rsid w:val="00FD616B"/>
    <w:rsid w:val="00FD650E"/>
    <w:rsid w:val="00FD6B71"/>
    <w:rsid w:val="00FD7A7D"/>
    <w:rsid w:val="00FE02DD"/>
    <w:rsid w:val="00FE07BE"/>
    <w:rsid w:val="00FE3343"/>
    <w:rsid w:val="00FE40A7"/>
    <w:rsid w:val="00FE44FE"/>
    <w:rsid w:val="00FE4D0C"/>
    <w:rsid w:val="00FE6E9B"/>
    <w:rsid w:val="00FF10B5"/>
    <w:rsid w:val="00FF634F"/>
    <w:rsid w:val="00FF683F"/>
    <w:rsid w:val="00FF7A06"/>
    <w:rsid w:val="00FF7EFD"/>
    <w:rsid w:val="01132A43"/>
    <w:rsid w:val="0116E83D"/>
    <w:rsid w:val="01199629"/>
    <w:rsid w:val="015CF489"/>
    <w:rsid w:val="01D35313"/>
    <w:rsid w:val="02AA1B6A"/>
    <w:rsid w:val="02ECA9D4"/>
    <w:rsid w:val="03328AB6"/>
    <w:rsid w:val="038F8FEB"/>
    <w:rsid w:val="038FCD4A"/>
    <w:rsid w:val="03D38B00"/>
    <w:rsid w:val="053386BA"/>
    <w:rsid w:val="0534CB8F"/>
    <w:rsid w:val="055652B5"/>
    <w:rsid w:val="05A5D402"/>
    <w:rsid w:val="0640297A"/>
    <w:rsid w:val="06722EEC"/>
    <w:rsid w:val="0677B2B2"/>
    <w:rsid w:val="07ACA784"/>
    <w:rsid w:val="07B0802C"/>
    <w:rsid w:val="08579F39"/>
    <w:rsid w:val="08C7AE63"/>
    <w:rsid w:val="09100913"/>
    <w:rsid w:val="095C9C74"/>
    <w:rsid w:val="09C8A874"/>
    <w:rsid w:val="09EF5A97"/>
    <w:rsid w:val="0A129921"/>
    <w:rsid w:val="0A6630F9"/>
    <w:rsid w:val="0A6CEEC7"/>
    <w:rsid w:val="0AE63A8F"/>
    <w:rsid w:val="0B3CDEE6"/>
    <w:rsid w:val="0BA8B2BD"/>
    <w:rsid w:val="0BD7229D"/>
    <w:rsid w:val="0C154CAA"/>
    <w:rsid w:val="0C29A33F"/>
    <w:rsid w:val="0C4DFE5E"/>
    <w:rsid w:val="0C8AC9F8"/>
    <w:rsid w:val="0C8BB820"/>
    <w:rsid w:val="0C9AB815"/>
    <w:rsid w:val="0C9DA39F"/>
    <w:rsid w:val="0CC9F653"/>
    <w:rsid w:val="0CEC36D1"/>
    <w:rsid w:val="0CFAF8AD"/>
    <w:rsid w:val="0D36FDCF"/>
    <w:rsid w:val="0D52464E"/>
    <w:rsid w:val="0D95076E"/>
    <w:rsid w:val="0DDCB0C6"/>
    <w:rsid w:val="0E126104"/>
    <w:rsid w:val="0E6321E0"/>
    <w:rsid w:val="0E916239"/>
    <w:rsid w:val="0EE6A7B6"/>
    <w:rsid w:val="0F2B35B7"/>
    <w:rsid w:val="0FA321F8"/>
    <w:rsid w:val="10BD1DC9"/>
    <w:rsid w:val="110AA374"/>
    <w:rsid w:val="11314ED1"/>
    <w:rsid w:val="127962D4"/>
    <w:rsid w:val="13E79E38"/>
    <w:rsid w:val="140F8D6B"/>
    <w:rsid w:val="14A38508"/>
    <w:rsid w:val="14AE94F9"/>
    <w:rsid w:val="1514A7E7"/>
    <w:rsid w:val="15C89EDE"/>
    <w:rsid w:val="168EC50A"/>
    <w:rsid w:val="16D5C907"/>
    <w:rsid w:val="16FDC0DA"/>
    <w:rsid w:val="1754F1E5"/>
    <w:rsid w:val="176784B0"/>
    <w:rsid w:val="1781A125"/>
    <w:rsid w:val="179DF248"/>
    <w:rsid w:val="17C58975"/>
    <w:rsid w:val="17CA8050"/>
    <w:rsid w:val="187EAF5E"/>
    <w:rsid w:val="190D877E"/>
    <w:rsid w:val="19420D6C"/>
    <w:rsid w:val="1A190558"/>
    <w:rsid w:val="1B72AD8B"/>
    <w:rsid w:val="1B878FBF"/>
    <w:rsid w:val="1BCB7945"/>
    <w:rsid w:val="1C3B5617"/>
    <w:rsid w:val="1CD4842B"/>
    <w:rsid w:val="1CE15617"/>
    <w:rsid w:val="1D02BC16"/>
    <w:rsid w:val="1E4A91B4"/>
    <w:rsid w:val="1E57A11A"/>
    <w:rsid w:val="1EB8B537"/>
    <w:rsid w:val="1EE95F71"/>
    <w:rsid w:val="1F2F6B27"/>
    <w:rsid w:val="2004D599"/>
    <w:rsid w:val="2015E3FE"/>
    <w:rsid w:val="20224E9A"/>
    <w:rsid w:val="205542E4"/>
    <w:rsid w:val="20973952"/>
    <w:rsid w:val="2110B8E3"/>
    <w:rsid w:val="212AC116"/>
    <w:rsid w:val="213C5785"/>
    <w:rsid w:val="21856DA3"/>
    <w:rsid w:val="21EAA8E5"/>
    <w:rsid w:val="22131BA1"/>
    <w:rsid w:val="2250A528"/>
    <w:rsid w:val="225D2C49"/>
    <w:rsid w:val="22776E91"/>
    <w:rsid w:val="228C9F47"/>
    <w:rsid w:val="22B2B886"/>
    <w:rsid w:val="234E043B"/>
    <w:rsid w:val="2392A2E1"/>
    <w:rsid w:val="23B3E93F"/>
    <w:rsid w:val="23C07D2D"/>
    <w:rsid w:val="24861AFC"/>
    <w:rsid w:val="250A5C39"/>
    <w:rsid w:val="25AB298E"/>
    <w:rsid w:val="25DCF267"/>
    <w:rsid w:val="25EBED23"/>
    <w:rsid w:val="266233EA"/>
    <w:rsid w:val="2667F0E3"/>
    <w:rsid w:val="26DBE7A3"/>
    <w:rsid w:val="26EAAC03"/>
    <w:rsid w:val="2702D7EC"/>
    <w:rsid w:val="27BE2567"/>
    <w:rsid w:val="2882C179"/>
    <w:rsid w:val="28E5E03D"/>
    <w:rsid w:val="297E990D"/>
    <w:rsid w:val="29998619"/>
    <w:rsid w:val="299BAE9D"/>
    <w:rsid w:val="29EF5193"/>
    <w:rsid w:val="2A0BB1E6"/>
    <w:rsid w:val="2A0D45B4"/>
    <w:rsid w:val="2A9510A6"/>
    <w:rsid w:val="2AEE2746"/>
    <w:rsid w:val="2AF4FCFD"/>
    <w:rsid w:val="2B1FB654"/>
    <w:rsid w:val="2B42282B"/>
    <w:rsid w:val="2BB15963"/>
    <w:rsid w:val="2BBBE1F2"/>
    <w:rsid w:val="2C4BB958"/>
    <w:rsid w:val="2C532A96"/>
    <w:rsid w:val="2CB03DDF"/>
    <w:rsid w:val="2CD56711"/>
    <w:rsid w:val="2D935425"/>
    <w:rsid w:val="2E1CDD92"/>
    <w:rsid w:val="2E92931E"/>
    <w:rsid w:val="2EE2C12D"/>
    <w:rsid w:val="2F4830A4"/>
    <w:rsid w:val="2FBA38CA"/>
    <w:rsid w:val="2FCBD5D5"/>
    <w:rsid w:val="2FF7AE66"/>
    <w:rsid w:val="302B46CB"/>
    <w:rsid w:val="3052530C"/>
    <w:rsid w:val="309A486D"/>
    <w:rsid w:val="31D26D69"/>
    <w:rsid w:val="31D6C089"/>
    <w:rsid w:val="31D6C52D"/>
    <w:rsid w:val="322E657F"/>
    <w:rsid w:val="326E30C9"/>
    <w:rsid w:val="32A5B323"/>
    <w:rsid w:val="33B2A528"/>
    <w:rsid w:val="33D16D2A"/>
    <w:rsid w:val="33D312A6"/>
    <w:rsid w:val="340C4F0D"/>
    <w:rsid w:val="3491DC8B"/>
    <w:rsid w:val="34A9CC12"/>
    <w:rsid w:val="34AE3E54"/>
    <w:rsid w:val="35D78D1D"/>
    <w:rsid w:val="36307EB1"/>
    <w:rsid w:val="36957CC4"/>
    <w:rsid w:val="36BB9415"/>
    <w:rsid w:val="36F2957F"/>
    <w:rsid w:val="36FBB12A"/>
    <w:rsid w:val="371B573D"/>
    <w:rsid w:val="37B5B917"/>
    <w:rsid w:val="37FE1C26"/>
    <w:rsid w:val="38208B9F"/>
    <w:rsid w:val="383F3A43"/>
    <w:rsid w:val="38556246"/>
    <w:rsid w:val="392E3554"/>
    <w:rsid w:val="393160AB"/>
    <w:rsid w:val="393CE869"/>
    <w:rsid w:val="39923DBD"/>
    <w:rsid w:val="3A105558"/>
    <w:rsid w:val="3A2DA6B1"/>
    <w:rsid w:val="3B561831"/>
    <w:rsid w:val="3B565B7E"/>
    <w:rsid w:val="3BA981CD"/>
    <w:rsid w:val="3C553C17"/>
    <w:rsid w:val="3CA53C2F"/>
    <w:rsid w:val="3D3352A3"/>
    <w:rsid w:val="3D6662BF"/>
    <w:rsid w:val="3DD9F881"/>
    <w:rsid w:val="3E5CACC3"/>
    <w:rsid w:val="3EFC1E6E"/>
    <w:rsid w:val="3F96AEDD"/>
    <w:rsid w:val="3FBAB6F2"/>
    <w:rsid w:val="4002AB58"/>
    <w:rsid w:val="400F7BE6"/>
    <w:rsid w:val="4034DC08"/>
    <w:rsid w:val="404A4194"/>
    <w:rsid w:val="406EBC6B"/>
    <w:rsid w:val="4170B671"/>
    <w:rsid w:val="421204CC"/>
    <w:rsid w:val="4218FF1A"/>
    <w:rsid w:val="42AEA7DD"/>
    <w:rsid w:val="436B64F3"/>
    <w:rsid w:val="4436BBCF"/>
    <w:rsid w:val="444DDDC7"/>
    <w:rsid w:val="450D5855"/>
    <w:rsid w:val="453C987D"/>
    <w:rsid w:val="454A32AB"/>
    <w:rsid w:val="45BC0A0E"/>
    <w:rsid w:val="45CCC81D"/>
    <w:rsid w:val="463A5906"/>
    <w:rsid w:val="46A995D9"/>
    <w:rsid w:val="4798B8E6"/>
    <w:rsid w:val="4819F686"/>
    <w:rsid w:val="4844B090"/>
    <w:rsid w:val="491C785C"/>
    <w:rsid w:val="49951E99"/>
    <w:rsid w:val="499DBBC1"/>
    <w:rsid w:val="4A315E4D"/>
    <w:rsid w:val="4A73B9E7"/>
    <w:rsid w:val="4AC3F8F7"/>
    <w:rsid w:val="4B1BB927"/>
    <w:rsid w:val="4B751B54"/>
    <w:rsid w:val="4B7FD858"/>
    <w:rsid w:val="4C057ED2"/>
    <w:rsid w:val="4C0A45BF"/>
    <w:rsid w:val="4C80FB1F"/>
    <w:rsid w:val="4C83AB20"/>
    <w:rsid w:val="4C8DB48E"/>
    <w:rsid w:val="4CE8EF47"/>
    <w:rsid w:val="4CF2CF20"/>
    <w:rsid w:val="4D3368EA"/>
    <w:rsid w:val="4DE3996A"/>
    <w:rsid w:val="4DE82232"/>
    <w:rsid w:val="4E41CEB0"/>
    <w:rsid w:val="4E5CD37C"/>
    <w:rsid w:val="4E7CA066"/>
    <w:rsid w:val="4F1875AA"/>
    <w:rsid w:val="4FD00D1B"/>
    <w:rsid w:val="4FD7FCBB"/>
    <w:rsid w:val="4FF049BA"/>
    <w:rsid w:val="5078EFC9"/>
    <w:rsid w:val="51507F57"/>
    <w:rsid w:val="51908622"/>
    <w:rsid w:val="51A65122"/>
    <w:rsid w:val="51C8342E"/>
    <w:rsid w:val="523A7607"/>
    <w:rsid w:val="52945AEC"/>
    <w:rsid w:val="52EFDD29"/>
    <w:rsid w:val="530D1C6B"/>
    <w:rsid w:val="5347DFB6"/>
    <w:rsid w:val="53883351"/>
    <w:rsid w:val="53E2427E"/>
    <w:rsid w:val="5467ECC5"/>
    <w:rsid w:val="5490D038"/>
    <w:rsid w:val="5589F2E8"/>
    <w:rsid w:val="55EB9A80"/>
    <w:rsid w:val="5601B2C9"/>
    <w:rsid w:val="56A83D3E"/>
    <w:rsid w:val="56E64699"/>
    <w:rsid w:val="56FA3436"/>
    <w:rsid w:val="57C3DFD5"/>
    <w:rsid w:val="5818957B"/>
    <w:rsid w:val="5883DD6A"/>
    <w:rsid w:val="58CA9E6E"/>
    <w:rsid w:val="5A151D1D"/>
    <w:rsid w:val="5A217BC7"/>
    <w:rsid w:val="5AFAE5F3"/>
    <w:rsid w:val="5B2A3E58"/>
    <w:rsid w:val="5B7A310C"/>
    <w:rsid w:val="5BC3D1A3"/>
    <w:rsid w:val="5C31AADF"/>
    <w:rsid w:val="5D17FF27"/>
    <w:rsid w:val="5D1C8C99"/>
    <w:rsid w:val="5DCEF7AD"/>
    <w:rsid w:val="5DF3C742"/>
    <w:rsid w:val="5E21013B"/>
    <w:rsid w:val="5FA12DC3"/>
    <w:rsid w:val="5FD78C82"/>
    <w:rsid w:val="5FDEB839"/>
    <w:rsid w:val="5FF8E88F"/>
    <w:rsid w:val="604AE466"/>
    <w:rsid w:val="60580881"/>
    <w:rsid w:val="606990BB"/>
    <w:rsid w:val="6077EFFB"/>
    <w:rsid w:val="60C07988"/>
    <w:rsid w:val="61157DDC"/>
    <w:rsid w:val="61377704"/>
    <w:rsid w:val="6207801E"/>
    <w:rsid w:val="62720A8F"/>
    <w:rsid w:val="63A6C663"/>
    <w:rsid w:val="65306E45"/>
    <w:rsid w:val="65D2AFF9"/>
    <w:rsid w:val="65E47256"/>
    <w:rsid w:val="6631FED3"/>
    <w:rsid w:val="66463AA7"/>
    <w:rsid w:val="6695D83D"/>
    <w:rsid w:val="66B35253"/>
    <w:rsid w:val="66D2BFF3"/>
    <w:rsid w:val="66F1819E"/>
    <w:rsid w:val="671EF02A"/>
    <w:rsid w:val="67652FEB"/>
    <w:rsid w:val="67A7CBE3"/>
    <w:rsid w:val="67EF1A15"/>
    <w:rsid w:val="68433DD5"/>
    <w:rsid w:val="688D8B3A"/>
    <w:rsid w:val="69EEC5F7"/>
    <w:rsid w:val="6A150977"/>
    <w:rsid w:val="6A6AC466"/>
    <w:rsid w:val="6B06B469"/>
    <w:rsid w:val="6B429F0E"/>
    <w:rsid w:val="6B71E271"/>
    <w:rsid w:val="6BB8A83C"/>
    <w:rsid w:val="6BBA5744"/>
    <w:rsid w:val="6BFE841F"/>
    <w:rsid w:val="6C279B70"/>
    <w:rsid w:val="6CD262AC"/>
    <w:rsid w:val="6CF963A7"/>
    <w:rsid w:val="6D83550E"/>
    <w:rsid w:val="6DE9388A"/>
    <w:rsid w:val="6DF94662"/>
    <w:rsid w:val="6E46506F"/>
    <w:rsid w:val="6E91BC2F"/>
    <w:rsid w:val="6F98856C"/>
    <w:rsid w:val="6FCA408D"/>
    <w:rsid w:val="707613F9"/>
    <w:rsid w:val="70EE3727"/>
    <w:rsid w:val="7140BEDE"/>
    <w:rsid w:val="71A14BE3"/>
    <w:rsid w:val="71E59D47"/>
    <w:rsid w:val="725465CD"/>
    <w:rsid w:val="729AB08B"/>
    <w:rsid w:val="72B60276"/>
    <w:rsid w:val="72BB3469"/>
    <w:rsid w:val="72CB8F99"/>
    <w:rsid w:val="735D68BF"/>
    <w:rsid w:val="73A59A8F"/>
    <w:rsid w:val="73D1A8CA"/>
    <w:rsid w:val="73EF1D1F"/>
    <w:rsid w:val="7410C3E0"/>
    <w:rsid w:val="74352BC4"/>
    <w:rsid w:val="74AFAC49"/>
    <w:rsid w:val="74CD587E"/>
    <w:rsid w:val="74D0E7E9"/>
    <w:rsid w:val="7563E284"/>
    <w:rsid w:val="7616672F"/>
    <w:rsid w:val="7740CBFA"/>
    <w:rsid w:val="77544891"/>
    <w:rsid w:val="776FDD65"/>
    <w:rsid w:val="77AEE027"/>
    <w:rsid w:val="780BA1AD"/>
    <w:rsid w:val="7837D21F"/>
    <w:rsid w:val="784AA2F0"/>
    <w:rsid w:val="7854909C"/>
    <w:rsid w:val="78A23ECC"/>
    <w:rsid w:val="78AC3289"/>
    <w:rsid w:val="78C57618"/>
    <w:rsid w:val="78ED5A1F"/>
    <w:rsid w:val="79341190"/>
    <w:rsid w:val="7973EEB0"/>
    <w:rsid w:val="797F73F1"/>
    <w:rsid w:val="79A5172F"/>
    <w:rsid w:val="7B0B4DBE"/>
    <w:rsid w:val="7B1C1F2B"/>
    <w:rsid w:val="7BB9B01B"/>
    <w:rsid w:val="7C03A3F8"/>
    <w:rsid w:val="7C09179E"/>
    <w:rsid w:val="7C216CEF"/>
    <w:rsid w:val="7C3B3365"/>
    <w:rsid w:val="7CF48F23"/>
    <w:rsid w:val="7D7D7874"/>
    <w:rsid w:val="7D90D265"/>
    <w:rsid w:val="7DE22211"/>
    <w:rsid w:val="7E0BBC72"/>
    <w:rsid w:val="7EADD1A1"/>
    <w:rsid w:val="7F0F843B"/>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626451"/>
  <w15:chartTrackingRefBased/>
  <w15:docId w15:val="{92F08EF6-6235-46A5-A395-6318F1878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allaad" w:default="1">
    <w:name w:val="Normal"/>
    <w:qFormat/>
  </w:style>
  <w:style w:type="paragraph" w:styleId="Pealkiri1">
    <w:name w:val="heading 1"/>
    <w:basedOn w:val="Normaallaad"/>
    <w:next w:val="Normaallaad"/>
    <w:link w:val="Pealkiri1Mrk"/>
    <w:uiPriority w:val="9"/>
    <w:qFormat/>
    <w:rsid w:val="001875A6"/>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Pealkiri3">
    <w:name w:val="heading 3"/>
    <w:basedOn w:val="Normaallaad"/>
    <w:next w:val="Normaallaad"/>
    <w:link w:val="Pealkiri3Mrk"/>
    <w:uiPriority w:val="9"/>
    <w:unhideWhenUsed/>
    <w:qFormat/>
    <w:rsid w:val="00C737DD"/>
    <w:pPr>
      <w:keepNext/>
      <w:keepLines/>
      <w:spacing w:before="40" w:after="0"/>
      <w:outlineLvl w:val="2"/>
    </w:pPr>
    <w:rPr>
      <w:rFonts w:asciiTheme="majorHAnsi" w:hAnsiTheme="majorHAnsi" w:eastAsiaTheme="majorEastAsia" w:cstheme="majorBidi"/>
      <w:color w:val="1F3763" w:themeColor="accent1" w:themeShade="7F"/>
      <w:sz w:val="24"/>
      <w:szCs w:val="24"/>
    </w:rPr>
  </w:style>
  <w:style w:type="character" w:styleId="Liguvaikefont" w:default="1">
    <w:name w:val="Default Paragraph Font"/>
    <w:uiPriority w:val="1"/>
    <w:unhideWhenUsed/>
  </w:style>
  <w:style w:type="table" w:styleId="Normaaltabel" w:default="1">
    <w:name w:val="Normal Table"/>
    <w:uiPriority w:val="99"/>
    <w:semiHidden/>
    <w:unhideWhenUsed/>
    <w:tblPr>
      <w:tblInd w:w="0" w:type="dxa"/>
      <w:tblCellMar>
        <w:top w:w="0" w:type="dxa"/>
        <w:left w:w="108" w:type="dxa"/>
        <w:bottom w:w="0" w:type="dxa"/>
        <w:right w:w="108" w:type="dxa"/>
      </w:tblCellMar>
    </w:tblPr>
  </w:style>
  <w:style w:type="numbering" w:styleId="Loendita" w:default="1">
    <w:name w:val="No List"/>
    <w:uiPriority w:val="99"/>
    <w:semiHidden/>
    <w:unhideWhenUsed/>
  </w:style>
  <w:style w:type="paragraph" w:styleId="Vahedeta">
    <w:name w:val="No Spacing"/>
    <w:uiPriority w:val="1"/>
    <w:qFormat/>
    <w:rsid w:val="00CC5C21"/>
    <w:pPr>
      <w:spacing w:after="0" w:line="240" w:lineRule="auto"/>
    </w:pPr>
    <w:rPr>
      <w:kern w:val="0"/>
      <w14:ligatures w14:val="none"/>
    </w:rPr>
  </w:style>
  <w:style w:type="character" w:styleId="Hperlink">
    <w:name w:val="Hyperlink"/>
    <w:basedOn w:val="Liguvaikefont"/>
    <w:uiPriority w:val="99"/>
    <w:unhideWhenUsed/>
    <w:rsid w:val="00057F28"/>
    <w:rPr>
      <w:color w:val="0563C1" w:themeColor="hyperlink"/>
      <w:u w:val="single"/>
    </w:rPr>
  </w:style>
  <w:style w:type="character" w:styleId="Lahendamatamainimine">
    <w:name w:val="Unresolved Mention"/>
    <w:basedOn w:val="Liguvaikefont"/>
    <w:uiPriority w:val="99"/>
    <w:semiHidden/>
    <w:unhideWhenUsed/>
    <w:rsid w:val="00057F28"/>
    <w:rPr>
      <w:color w:val="605E5C"/>
      <w:shd w:val="clear" w:color="auto" w:fill="E1DFDD"/>
    </w:rPr>
  </w:style>
  <w:style w:type="character" w:styleId="Pealkiri1Mrk" w:customStyle="1">
    <w:name w:val="Pealkiri 1 Märk"/>
    <w:basedOn w:val="Liguvaikefont"/>
    <w:link w:val="Pealkiri1"/>
    <w:uiPriority w:val="9"/>
    <w:rsid w:val="001875A6"/>
    <w:rPr>
      <w:rFonts w:asciiTheme="majorHAnsi" w:hAnsiTheme="majorHAnsi" w:eastAsiaTheme="majorEastAsia" w:cstheme="majorBidi"/>
      <w:color w:val="2F5496" w:themeColor="accent1" w:themeShade="BF"/>
      <w:sz w:val="32"/>
      <w:szCs w:val="32"/>
    </w:rPr>
  </w:style>
  <w:style w:type="character" w:styleId="mm" w:customStyle="1">
    <w:name w:val="mm"/>
    <w:basedOn w:val="Liguvaikefont"/>
    <w:rsid w:val="00D6484B"/>
  </w:style>
  <w:style w:type="character" w:styleId="Kommentaariviide">
    <w:name w:val="annotation reference"/>
    <w:basedOn w:val="Liguvaikefont"/>
    <w:uiPriority w:val="99"/>
    <w:semiHidden/>
    <w:unhideWhenUsed/>
    <w:rsid w:val="00964BD9"/>
    <w:rPr>
      <w:sz w:val="16"/>
      <w:szCs w:val="16"/>
    </w:rPr>
  </w:style>
  <w:style w:type="paragraph" w:styleId="Kommentaaritekst">
    <w:name w:val="annotation text"/>
    <w:basedOn w:val="Normaallaad"/>
    <w:link w:val="KommentaaritekstMrk"/>
    <w:uiPriority w:val="99"/>
    <w:unhideWhenUsed/>
    <w:rsid w:val="00964BD9"/>
    <w:pPr>
      <w:spacing w:line="240" w:lineRule="auto"/>
    </w:pPr>
    <w:rPr>
      <w:sz w:val="20"/>
      <w:szCs w:val="20"/>
    </w:rPr>
  </w:style>
  <w:style w:type="character" w:styleId="KommentaaritekstMrk" w:customStyle="1">
    <w:name w:val="Kommentaari tekst Märk"/>
    <w:basedOn w:val="Liguvaikefont"/>
    <w:link w:val="Kommentaaritekst"/>
    <w:uiPriority w:val="99"/>
    <w:rsid w:val="00964BD9"/>
    <w:rPr>
      <w:sz w:val="20"/>
      <w:szCs w:val="20"/>
    </w:rPr>
  </w:style>
  <w:style w:type="paragraph" w:styleId="Kommentaariteema">
    <w:name w:val="annotation subject"/>
    <w:basedOn w:val="Kommentaaritekst"/>
    <w:next w:val="Kommentaaritekst"/>
    <w:link w:val="KommentaariteemaMrk"/>
    <w:uiPriority w:val="99"/>
    <w:semiHidden/>
    <w:unhideWhenUsed/>
    <w:rsid w:val="009D3837"/>
    <w:rPr>
      <w:b/>
      <w:bCs/>
    </w:rPr>
  </w:style>
  <w:style w:type="character" w:styleId="KommentaariteemaMrk" w:customStyle="1">
    <w:name w:val="Kommentaari teema Märk"/>
    <w:basedOn w:val="KommentaaritekstMrk"/>
    <w:link w:val="Kommentaariteema"/>
    <w:uiPriority w:val="99"/>
    <w:semiHidden/>
    <w:rsid w:val="009D3837"/>
    <w:rPr>
      <w:b/>
      <w:bCs/>
      <w:sz w:val="20"/>
      <w:szCs w:val="20"/>
    </w:rPr>
  </w:style>
  <w:style w:type="paragraph" w:styleId="Redaktsioon">
    <w:name w:val="Revision"/>
    <w:hidden/>
    <w:uiPriority w:val="99"/>
    <w:semiHidden/>
    <w:rsid w:val="00705520"/>
    <w:pPr>
      <w:spacing w:after="0" w:line="240" w:lineRule="auto"/>
    </w:pPr>
  </w:style>
  <w:style w:type="paragraph" w:styleId="Lihttekst">
    <w:name w:val="Plain Text"/>
    <w:basedOn w:val="Normaallaad"/>
    <w:link w:val="LihttekstMrk"/>
    <w:uiPriority w:val="99"/>
    <w:semiHidden/>
    <w:unhideWhenUsed/>
    <w:rsid w:val="00F01313"/>
    <w:pPr>
      <w:spacing w:after="0" w:line="240" w:lineRule="auto"/>
    </w:pPr>
    <w:rPr>
      <w:rFonts w:ascii="Consolas" w:hAnsi="Consolas"/>
      <w:sz w:val="21"/>
      <w:szCs w:val="21"/>
    </w:rPr>
  </w:style>
  <w:style w:type="character" w:styleId="LihttekstMrk" w:customStyle="1">
    <w:name w:val="Lihttekst Märk"/>
    <w:basedOn w:val="Liguvaikefont"/>
    <w:link w:val="Lihttekst"/>
    <w:uiPriority w:val="99"/>
    <w:semiHidden/>
    <w:rsid w:val="00F01313"/>
    <w:rPr>
      <w:rFonts w:ascii="Consolas" w:hAnsi="Consolas"/>
      <w:sz w:val="21"/>
      <w:szCs w:val="21"/>
    </w:rPr>
  </w:style>
  <w:style w:type="paragraph" w:styleId="Loendilik">
    <w:name w:val="List Paragraph"/>
    <w:basedOn w:val="Normaallaad"/>
    <w:uiPriority w:val="34"/>
    <w:qFormat/>
    <w:rsid w:val="00E1453D"/>
    <w:pPr>
      <w:ind w:left="720"/>
      <w:contextualSpacing/>
    </w:pPr>
  </w:style>
  <w:style w:type="character" w:styleId="Pealkiri3Mrk" w:customStyle="1">
    <w:name w:val="Pealkiri 3 Märk"/>
    <w:basedOn w:val="Liguvaikefont"/>
    <w:link w:val="Pealkiri3"/>
    <w:uiPriority w:val="9"/>
    <w:rsid w:val="00C737DD"/>
    <w:rPr>
      <w:rFonts w:asciiTheme="majorHAnsi" w:hAnsiTheme="majorHAnsi" w:eastAsiaTheme="majorEastAsia" w:cstheme="majorBidi"/>
      <w:color w:val="1F3763" w:themeColor="accent1" w:themeShade="7F"/>
      <w:sz w:val="24"/>
      <w:szCs w:val="24"/>
    </w:rPr>
  </w:style>
  <w:style w:type="paragraph" w:styleId="Allmrkusetekst">
    <w:name w:val="footnote text"/>
    <w:basedOn w:val="Normaallaad"/>
    <w:link w:val="AllmrkusetekstMrk"/>
    <w:uiPriority w:val="99"/>
    <w:semiHidden/>
    <w:unhideWhenUsed/>
    <w:rsid w:val="009E107F"/>
    <w:pPr>
      <w:spacing w:after="0" w:line="240" w:lineRule="auto"/>
    </w:pPr>
    <w:rPr>
      <w:sz w:val="20"/>
      <w:szCs w:val="20"/>
    </w:rPr>
  </w:style>
  <w:style w:type="character" w:styleId="AllmrkusetekstMrk" w:customStyle="1">
    <w:name w:val="Allmärkuse tekst Märk"/>
    <w:basedOn w:val="Liguvaikefont"/>
    <w:link w:val="Allmrkusetekst"/>
    <w:uiPriority w:val="99"/>
    <w:semiHidden/>
    <w:rsid w:val="009E107F"/>
    <w:rPr>
      <w:sz w:val="20"/>
      <w:szCs w:val="20"/>
    </w:rPr>
  </w:style>
  <w:style w:type="character" w:styleId="Allmrkuseviide">
    <w:name w:val="footnote reference"/>
    <w:basedOn w:val="Liguvaikefont"/>
    <w:uiPriority w:val="99"/>
    <w:semiHidden/>
    <w:unhideWhenUsed/>
    <w:rsid w:val="009E107F"/>
    <w:rPr>
      <w:vertAlign w:val="superscript"/>
    </w:rPr>
  </w:style>
  <w:style w:type="paragraph" w:styleId="Pis">
    <w:name w:val="header"/>
    <w:basedOn w:val="Normaallaad"/>
    <w:link w:val="PisMrk"/>
    <w:uiPriority w:val="99"/>
    <w:unhideWhenUsed/>
    <w:rsid w:val="001A4AF4"/>
    <w:pPr>
      <w:tabs>
        <w:tab w:val="center" w:pos="4536"/>
        <w:tab w:val="right" w:pos="9072"/>
      </w:tabs>
      <w:spacing w:after="0" w:line="240" w:lineRule="auto"/>
    </w:pPr>
  </w:style>
  <w:style w:type="character" w:styleId="PisMrk" w:customStyle="1">
    <w:name w:val="Päis Märk"/>
    <w:basedOn w:val="Liguvaikefont"/>
    <w:link w:val="Pis"/>
    <w:uiPriority w:val="99"/>
    <w:rsid w:val="001A4AF4"/>
  </w:style>
  <w:style w:type="paragraph" w:styleId="Jalus">
    <w:name w:val="footer"/>
    <w:basedOn w:val="Normaallaad"/>
    <w:link w:val="JalusMrk"/>
    <w:uiPriority w:val="99"/>
    <w:unhideWhenUsed/>
    <w:rsid w:val="001A4AF4"/>
    <w:pPr>
      <w:tabs>
        <w:tab w:val="center" w:pos="4536"/>
        <w:tab w:val="right" w:pos="9072"/>
      </w:tabs>
      <w:spacing w:after="0" w:line="240" w:lineRule="auto"/>
    </w:pPr>
  </w:style>
  <w:style w:type="character" w:styleId="JalusMrk" w:customStyle="1">
    <w:name w:val="Jalus Märk"/>
    <w:basedOn w:val="Liguvaikefont"/>
    <w:link w:val="Jalus"/>
    <w:uiPriority w:val="99"/>
    <w:rsid w:val="001A4AF4"/>
  </w:style>
  <w:style w:type="character" w:styleId="Klastatudhperlink">
    <w:name w:val="FollowedHyperlink"/>
    <w:basedOn w:val="Liguvaikefont"/>
    <w:uiPriority w:val="99"/>
    <w:semiHidden/>
    <w:unhideWhenUsed/>
    <w:rsid w:val="00297196"/>
    <w:rPr>
      <w:color w:val="954F72" w:themeColor="followedHyperlink"/>
      <w:u w:val="single"/>
    </w:rPr>
  </w:style>
  <w:style w:type="paragraph" w:styleId="paragraph" w:customStyle="1">
    <w:name w:val="paragraph"/>
    <w:basedOn w:val="Normaallaad"/>
    <w:rsid w:val="004A51CE"/>
    <w:pPr>
      <w:spacing w:before="100" w:beforeAutospacing="1" w:after="100" w:afterAutospacing="1" w:line="240" w:lineRule="auto"/>
    </w:pPr>
    <w:rPr>
      <w:rFonts w:ascii="Times New Roman" w:hAnsi="Times New Roman" w:eastAsia="Times New Roman" w:cs="Times New Roman"/>
      <w:kern w:val="0"/>
      <w:sz w:val="24"/>
      <w:szCs w:val="24"/>
      <w:lang w:eastAsia="et-EE"/>
      <w14:ligatures w14:val="none"/>
    </w:rPr>
  </w:style>
  <w:style w:type="character" w:styleId="normaltextrun" w:customStyle="1">
    <w:name w:val="normaltextrun"/>
    <w:basedOn w:val="Liguvaikefont"/>
    <w:rsid w:val="004A51CE"/>
  </w:style>
  <w:style w:type="character" w:styleId="eop" w:customStyle="1">
    <w:name w:val="eop"/>
    <w:basedOn w:val="Liguvaikefont"/>
    <w:rsid w:val="004A51CE"/>
  </w:style>
  <w:style w:type="character" w:styleId="scxw251149449" w:customStyle="1">
    <w:name w:val="scxw251149449"/>
    <w:basedOn w:val="Liguvaikefont"/>
    <w:rsid w:val="004A51CE"/>
  </w:style>
  <w:style w:type="paragraph" w:styleId="Kehatekst">
    <w:name w:val="Body Text"/>
    <w:basedOn w:val="Normaallaad"/>
    <w:link w:val="KehatekstMrk"/>
    <w:uiPriority w:val="1"/>
    <w:qFormat/>
    <w:rsid w:val="00E52E1C"/>
    <w:pPr>
      <w:widowControl w:val="0"/>
      <w:autoSpaceDE w:val="0"/>
      <w:autoSpaceDN w:val="0"/>
      <w:spacing w:before="196" w:after="0" w:line="240" w:lineRule="auto"/>
      <w:ind w:left="160"/>
    </w:pPr>
    <w:rPr>
      <w:rFonts w:ascii="Times New Roman" w:hAnsi="Times New Roman" w:eastAsia="Times New Roman" w:cs="Times New Roman"/>
      <w:kern w:val="0"/>
      <w:sz w:val="20"/>
      <w:szCs w:val="20"/>
      <w14:ligatures w14:val="none"/>
    </w:rPr>
  </w:style>
  <w:style w:type="character" w:styleId="KehatekstMrk" w:customStyle="1">
    <w:name w:val="Kehatekst Märk"/>
    <w:basedOn w:val="Liguvaikefont"/>
    <w:link w:val="Kehatekst"/>
    <w:uiPriority w:val="1"/>
    <w:rsid w:val="00E52E1C"/>
    <w:rPr>
      <w:rFonts w:ascii="Times New Roman" w:hAnsi="Times New Roman" w:eastAsia="Times New Roman" w:cs="Times New Roman"/>
      <w:kern w:val="0"/>
      <w:sz w:val="20"/>
      <w:szCs w:val="20"/>
      <w14:ligatures w14:val="none"/>
    </w:rPr>
  </w:style>
  <w:style w:type="paragraph" w:styleId="Pealkiri">
    <w:name w:val="Title"/>
    <w:basedOn w:val="Normaallaad"/>
    <w:link w:val="PealkiriMrk"/>
    <w:uiPriority w:val="10"/>
    <w:qFormat/>
    <w:rsid w:val="00E52E1C"/>
    <w:pPr>
      <w:widowControl w:val="0"/>
      <w:autoSpaceDE w:val="0"/>
      <w:autoSpaceDN w:val="0"/>
      <w:spacing w:before="440" w:after="0" w:line="240" w:lineRule="auto"/>
      <w:ind w:left="1508" w:right="501" w:firstLine="470"/>
    </w:pPr>
    <w:rPr>
      <w:rFonts w:ascii="Times New Roman" w:hAnsi="Times New Roman" w:eastAsia="Times New Roman" w:cs="Times New Roman"/>
      <w:b/>
      <w:bCs/>
      <w:kern w:val="0"/>
      <w:sz w:val="36"/>
      <w:szCs w:val="36"/>
      <w14:ligatures w14:val="none"/>
    </w:rPr>
  </w:style>
  <w:style w:type="character" w:styleId="PealkiriMrk" w:customStyle="1">
    <w:name w:val="Pealkiri Märk"/>
    <w:basedOn w:val="Liguvaikefont"/>
    <w:link w:val="Pealkiri"/>
    <w:uiPriority w:val="10"/>
    <w:rsid w:val="00E52E1C"/>
    <w:rPr>
      <w:rFonts w:ascii="Times New Roman" w:hAnsi="Times New Roman" w:eastAsia="Times New Roman" w:cs="Times New Roman"/>
      <w:b/>
      <w:bCs/>
      <w:kern w:val="0"/>
      <w:sz w:val="36"/>
      <w:szCs w:val="36"/>
      <w14:ligatures w14:val="none"/>
    </w:rPr>
  </w:style>
  <w:style w:type="paragraph" w:styleId="Normaallaadveeb">
    <w:name w:val="Normal (Web)"/>
    <w:basedOn w:val="Normaallaad"/>
    <w:uiPriority w:val="99"/>
    <w:unhideWhenUsed/>
    <w:rsid w:val="00E52E1C"/>
    <w:pPr>
      <w:spacing w:before="100" w:beforeAutospacing="1" w:after="100" w:afterAutospacing="1" w:line="240" w:lineRule="auto"/>
    </w:pPr>
    <w:rPr>
      <w:rFonts w:ascii="Times New Roman" w:hAnsi="Times New Roman" w:eastAsia="Times New Roman" w:cs="Times New Roman"/>
      <w:kern w:val="0"/>
      <w:sz w:val="24"/>
      <w:szCs w:val="24"/>
      <w:lang w:eastAsia="et-E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047706">
      <w:bodyDiv w:val="1"/>
      <w:marLeft w:val="0"/>
      <w:marRight w:val="0"/>
      <w:marTop w:val="0"/>
      <w:marBottom w:val="0"/>
      <w:divBdr>
        <w:top w:val="none" w:sz="0" w:space="0" w:color="auto"/>
        <w:left w:val="none" w:sz="0" w:space="0" w:color="auto"/>
        <w:bottom w:val="none" w:sz="0" w:space="0" w:color="auto"/>
        <w:right w:val="none" w:sz="0" w:space="0" w:color="auto"/>
      </w:divBdr>
      <w:divsChild>
        <w:div w:id="141050155">
          <w:marLeft w:val="0"/>
          <w:marRight w:val="0"/>
          <w:marTop w:val="0"/>
          <w:marBottom w:val="0"/>
          <w:divBdr>
            <w:top w:val="none" w:sz="0" w:space="0" w:color="auto"/>
            <w:left w:val="none" w:sz="0" w:space="0" w:color="auto"/>
            <w:bottom w:val="none" w:sz="0" w:space="0" w:color="auto"/>
            <w:right w:val="none" w:sz="0" w:space="0" w:color="auto"/>
          </w:divBdr>
        </w:div>
        <w:div w:id="898321265">
          <w:marLeft w:val="0"/>
          <w:marRight w:val="0"/>
          <w:marTop w:val="0"/>
          <w:marBottom w:val="0"/>
          <w:divBdr>
            <w:top w:val="none" w:sz="0" w:space="0" w:color="auto"/>
            <w:left w:val="none" w:sz="0" w:space="0" w:color="auto"/>
            <w:bottom w:val="none" w:sz="0" w:space="0" w:color="auto"/>
            <w:right w:val="none" w:sz="0" w:space="0" w:color="auto"/>
          </w:divBdr>
        </w:div>
        <w:div w:id="1212306438">
          <w:marLeft w:val="0"/>
          <w:marRight w:val="0"/>
          <w:marTop w:val="0"/>
          <w:marBottom w:val="0"/>
          <w:divBdr>
            <w:top w:val="none" w:sz="0" w:space="0" w:color="auto"/>
            <w:left w:val="none" w:sz="0" w:space="0" w:color="auto"/>
            <w:bottom w:val="none" w:sz="0" w:space="0" w:color="auto"/>
            <w:right w:val="none" w:sz="0" w:space="0" w:color="auto"/>
          </w:divBdr>
        </w:div>
        <w:div w:id="1344743614">
          <w:marLeft w:val="0"/>
          <w:marRight w:val="0"/>
          <w:marTop w:val="0"/>
          <w:marBottom w:val="0"/>
          <w:divBdr>
            <w:top w:val="none" w:sz="0" w:space="0" w:color="auto"/>
            <w:left w:val="none" w:sz="0" w:space="0" w:color="auto"/>
            <w:bottom w:val="none" w:sz="0" w:space="0" w:color="auto"/>
            <w:right w:val="none" w:sz="0" w:space="0" w:color="auto"/>
          </w:divBdr>
        </w:div>
        <w:div w:id="1841234429">
          <w:marLeft w:val="0"/>
          <w:marRight w:val="0"/>
          <w:marTop w:val="0"/>
          <w:marBottom w:val="0"/>
          <w:divBdr>
            <w:top w:val="none" w:sz="0" w:space="0" w:color="auto"/>
            <w:left w:val="none" w:sz="0" w:space="0" w:color="auto"/>
            <w:bottom w:val="none" w:sz="0" w:space="0" w:color="auto"/>
            <w:right w:val="none" w:sz="0" w:space="0" w:color="auto"/>
          </w:divBdr>
        </w:div>
      </w:divsChild>
    </w:div>
    <w:div w:id="148795396">
      <w:bodyDiv w:val="1"/>
      <w:marLeft w:val="0"/>
      <w:marRight w:val="0"/>
      <w:marTop w:val="0"/>
      <w:marBottom w:val="0"/>
      <w:divBdr>
        <w:top w:val="none" w:sz="0" w:space="0" w:color="auto"/>
        <w:left w:val="none" w:sz="0" w:space="0" w:color="auto"/>
        <w:bottom w:val="none" w:sz="0" w:space="0" w:color="auto"/>
        <w:right w:val="none" w:sz="0" w:space="0" w:color="auto"/>
      </w:divBdr>
    </w:div>
    <w:div w:id="311100911">
      <w:bodyDiv w:val="1"/>
      <w:marLeft w:val="0"/>
      <w:marRight w:val="0"/>
      <w:marTop w:val="0"/>
      <w:marBottom w:val="0"/>
      <w:divBdr>
        <w:top w:val="none" w:sz="0" w:space="0" w:color="auto"/>
        <w:left w:val="none" w:sz="0" w:space="0" w:color="auto"/>
        <w:bottom w:val="none" w:sz="0" w:space="0" w:color="auto"/>
        <w:right w:val="none" w:sz="0" w:space="0" w:color="auto"/>
      </w:divBdr>
    </w:div>
    <w:div w:id="345330426">
      <w:bodyDiv w:val="1"/>
      <w:marLeft w:val="0"/>
      <w:marRight w:val="0"/>
      <w:marTop w:val="0"/>
      <w:marBottom w:val="0"/>
      <w:divBdr>
        <w:top w:val="none" w:sz="0" w:space="0" w:color="auto"/>
        <w:left w:val="none" w:sz="0" w:space="0" w:color="auto"/>
        <w:bottom w:val="none" w:sz="0" w:space="0" w:color="auto"/>
        <w:right w:val="none" w:sz="0" w:space="0" w:color="auto"/>
      </w:divBdr>
    </w:div>
    <w:div w:id="367460578">
      <w:bodyDiv w:val="1"/>
      <w:marLeft w:val="0"/>
      <w:marRight w:val="0"/>
      <w:marTop w:val="0"/>
      <w:marBottom w:val="0"/>
      <w:divBdr>
        <w:top w:val="none" w:sz="0" w:space="0" w:color="auto"/>
        <w:left w:val="none" w:sz="0" w:space="0" w:color="auto"/>
        <w:bottom w:val="none" w:sz="0" w:space="0" w:color="auto"/>
        <w:right w:val="none" w:sz="0" w:space="0" w:color="auto"/>
      </w:divBdr>
    </w:div>
    <w:div w:id="383874019">
      <w:bodyDiv w:val="1"/>
      <w:marLeft w:val="0"/>
      <w:marRight w:val="0"/>
      <w:marTop w:val="0"/>
      <w:marBottom w:val="0"/>
      <w:divBdr>
        <w:top w:val="none" w:sz="0" w:space="0" w:color="auto"/>
        <w:left w:val="none" w:sz="0" w:space="0" w:color="auto"/>
        <w:bottom w:val="none" w:sz="0" w:space="0" w:color="auto"/>
        <w:right w:val="none" w:sz="0" w:space="0" w:color="auto"/>
      </w:divBdr>
    </w:div>
    <w:div w:id="446312670">
      <w:bodyDiv w:val="1"/>
      <w:marLeft w:val="0"/>
      <w:marRight w:val="0"/>
      <w:marTop w:val="0"/>
      <w:marBottom w:val="0"/>
      <w:divBdr>
        <w:top w:val="none" w:sz="0" w:space="0" w:color="auto"/>
        <w:left w:val="none" w:sz="0" w:space="0" w:color="auto"/>
        <w:bottom w:val="none" w:sz="0" w:space="0" w:color="auto"/>
        <w:right w:val="none" w:sz="0" w:space="0" w:color="auto"/>
      </w:divBdr>
    </w:div>
    <w:div w:id="475225841">
      <w:bodyDiv w:val="1"/>
      <w:marLeft w:val="0"/>
      <w:marRight w:val="0"/>
      <w:marTop w:val="0"/>
      <w:marBottom w:val="0"/>
      <w:divBdr>
        <w:top w:val="none" w:sz="0" w:space="0" w:color="auto"/>
        <w:left w:val="none" w:sz="0" w:space="0" w:color="auto"/>
        <w:bottom w:val="none" w:sz="0" w:space="0" w:color="auto"/>
        <w:right w:val="none" w:sz="0" w:space="0" w:color="auto"/>
      </w:divBdr>
      <w:divsChild>
        <w:div w:id="1467427236">
          <w:marLeft w:val="0"/>
          <w:marRight w:val="0"/>
          <w:marTop w:val="0"/>
          <w:marBottom w:val="0"/>
          <w:divBdr>
            <w:top w:val="none" w:sz="0" w:space="0" w:color="auto"/>
            <w:left w:val="none" w:sz="0" w:space="0" w:color="auto"/>
            <w:bottom w:val="none" w:sz="0" w:space="0" w:color="auto"/>
            <w:right w:val="none" w:sz="0" w:space="0" w:color="auto"/>
          </w:divBdr>
        </w:div>
        <w:div w:id="2109962434">
          <w:marLeft w:val="0"/>
          <w:marRight w:val="0"/>
          <w:marTop w:val="0"/>
          <w:marBottom w:val="0"/>
          <w:divBdr>
            <w:top w:val="none" w:sz="0" w:space="0" w:color="auto"/>
            <w:left w:val="none" w:sz="0" w:space="0" w:color="auto"/>
            <w:bottom w:val="none" w:sz="0" w:space="0" w:color="auto"/>
            <w:right w:val="none" w:sz="0" w:space="0" w:color="auto"/>
          </w:divBdr>
        </w:div>
      </w:divsChild>
    </w:div>
    <w:div w:id="614874872">
      <w:bodyDiv w:val="1"/>
      <w:marLeft w:val="0"/>
      <w:marRight w:val="0"/>
      <w:marTop w:val="0"/>
      <w:marBottom w:val="0"/>
      <w:divBdr>
        <w:top w:val="none" w:sz="0" w:space="0" w:color="auto"/>
        <w:left w:val="none" w:sz="0" w:space="0" w:color="auto"/>
        <w:bottom w:val="none" w:sz="0" w:space="0" w:color="auto"/>
        <w:right w:val="none" w:sz="0" w:space="0" w:color="auto"/>
      </w:divBdr>
      <w:divsChild>
        <w:div w:id="63571279">
          <w:marLeft w:val="0"/>
          <w:marRight w:val="0"/>
          <w:marTop w:val="0"/>
          <w:marBottom w:val="0"/>
          <w:divBdr>
            <w:top w:val="none" w:sz="0" w:space="0" w:color="auto"/>
            <w:left w:val="none" w:sz="0" w:space="0" w:color="auto"/>
            <w:bottom w:val="none" w:sz="0" w:space="0" w:color="auto"/>
            <w:right w:val="none" w:sz="0" w:space="0" w:color="auto"/>
          </w:divBdr>
        </w:div>
        <w:div w:id="1086534704">
          <w:marLeft w:val="0"/>
          <w:marRight w:val="0"/>
          <w:marTop w:val="0"/>
          <w:marBottom w:val="0"/>
          <w:divBdr>
            <w:top w:val="none" w:sz="0" w:space="0" w:color="auto"/>
            <w:left w:val="none" w:sz="0" w:space="0" w:color="auto"/>
            <w:bottom w:val="none" w:sz="0" w:space="0" w:color="auto"/>
            <w:right w:val="none" w:sz="0" w:space="0" w:color="auto"/>
          </w:divBdr>
        </w:div>
      </w:divsChild>
    </w:div>
    <w:div w:id="655574409">
      <w:bodyDiv w:val="1"/>
      <w:marLeft w:val="0"/>
      <w:marRight w:val="0"/>
      <w:marTop w:val="0"/>
      <w:marBottom w:val="0"/>
      <w:divBdr>
        <w:top w:val="none" w:sz="0" w:space="0" w:color="auto"/>
        <w:left w:val="none" w:sz="0" w:space="0" w:color="auto"/>
        <w:bottom w:val="none" w:sz="0" w:space="0" w:color="auto"/>
        <w:right w:val="none" w:sz="0" w:space="0" w:color="auto"/>
      </w:divBdr>
    </w:div>
    <w:div w:id="694617497">
      <w:bodyDiv w:val="1"/>
      <w:marLeft w:val="0"/>
      <w:marRight w:val="0"/>
      <w:marTop w:val="0"/>
      <w:marBottom w:val="0"/>
      <w:divBdr>
        <w:top w:val="none" w:sz="0" w:space="0" w:color="auto"/>
        <w:left w:val="none" w:sz="0" w:space="0" w:color="auto"/>
        <w:bottom w:val="none" w:sz="0" w:space="0" w:color="auto"/>
        <w:right w:val="none" w:sz="0" w:space="0" w:color="auto"/>
      </w:divBdr>
      <w:divsChild>
        <w:div w:id="401757710">
          <w:marLeft w:val="0"/>
          <w:marRight w:val="0"/>
          <w:marTop w:val="0"/>
          <w:marBottom w:val="0"/>
          <w:divBdr>
            <w:top w:val="none" w:sz="0" w:space="0" w:color="auto"/>
            <w:left w:val="none" w:sz="0" w:space="0" w:color="auto"/>
            <w:bottom w:val="none" w:sz="0" w:space="0" w:color="auto"/>
            <w:right w:val="none" w:sz="0" w:space="0" w:color="auto"/>
          </w:divBdr>
        </w:div>
        <w:div w:id="512306665">
          <w:marLeft w:val="0"/>
          <w:marRight w:val="0"/>
          <w:marTop w:val="0"/>
          <w:marBottom w:val="0"/>
          <w:divBdr>
            <w:top w:val="none" w:sz="0" w:space="0" w:color="auto"/>
            <w:left w:val="none" w:sz="0" w:space="0" w:color="auto"/>
            <w:bottom w:val="none" w:sz="0" w:space="0" w:color="auto"/>
            <w:right w:val="none" w:sz="0" w:space="0" w:color="auto"/>
          </w:divBdr>
        </w:div>
        <w:div w:id="1388649830">
          <w:marLeft w:val="0"/>
          <w:marRight w:val="0"/>
          <w:marTop w:val="0"/>
          <w:marBottom w:val="0"/>
          <w:divBdr>
            <w:top w:val="none" w:sz="0" w:space="0" w:color="auto"/>
            <w:left w:val="none" w:sz="0" w:space="0" w:color="auto"/>
            <w:bottom w:val="none" w:sz="0" w:space="0" w:color="auto"/>
            <w:right w:val="none" w:sz="0" w:space="0" w:color="auto"/>
          </w:divBdr>
        </w:div>
        <w:div w:id="1690594826">
          <w:marLeft w:val="0"/>
          <w:marRight w:val="0"/>
          <w:marTop w:val="0"/>
          <w:marBottom w:val="0"/>
          <w:divBdr>
            <w:top w:val="none" w:sz="0" w:space="0" w:color="auto"/>
            <w:left w:val="none" w:sz="0" w:space="0" w:color="auto"/>
            <w:bottom w:val="none" w:sz="0" w:space="0" w:color="auto"/>
            <w:right w:val="none" w:sz="0" w:space="0" w:color="auto"/>
          </w:divBdr>
        </w:div>
        <w:div w:id="1776974335">
          <w:marLeft w:val="0"/>
          <w:marRight w:val="0"/>
          <w:marTop w:val="0"/>
          <w:marBottom w:val="0"/>
          <w:divBdr>
            <w:top w:val="none" w:sz="0" w:space="0" w:color="auto"/>
            <w:left w:val="none" w:sz="0" w:space="0" w:color="auto"/>
            <w:bottom w:val="none" w:sz="0" w:space="0" w:color="auto"/>
            <w:right w:val="none" w:sz="0" w:space="0" w:color="auto"/>
          </w:divBdr>
        </w:div>
        <w:div w:id="2009746188">
          <w:marLeft w:val="0"/>
          <w:marRight w:val="0"/>
          <w:marTop w:val="0"/>
          <w:marBottom w:val="0"/>
          <w:divBdr>
            <w:top w:val="none" w:sz="0" w:space="0" w:color="auto"/>
            <w:left w:val="none" w:sz="0" w:space="0" w:color="auto"/>
            <w:bottom w:val="none" w:sz="0" w:space="0" w:color="auto"/>
            <w:right w:val="none" w:sz="0" w:space="0" w:color="auto"/>
          </w:divBdr>
        </w:div>
        <w:div w:id="2049797705">
          <w:marLeft w:val="0"/>
          <w:marRight w:val="0"/>
          <w:marTop w:val="0"/>
          <w:marBottom w:val="0"/>
          <w:divBdr>
            <w:top w:val="none" w:sz="0" w:space="0" w:color="auto"/>
            <w:left w:val="none" w:sz="0" w:space="0" w:color="auto"/>
            <w:bottom w:val="none" w:sz="0" w:space="0" w:color="auto"/>
            <w:right w:val="none" w:sz="0" w:space="0" w:color="auto"/>
          </w:divBdr>
        </w:div>
      </w:divsChild>
    </w:div>
    <w:div w:id="698358672">
      <w:bodyDiv w:val="1"/>
      <w:marLeft w:val="0"/>
      <w:marRight w:val="0"/>
      <w:marTop w:val="0"/>
      <w:marBottom w:val="0"/>
      <w:divBdr>
        <w:top w:val="none" w:sz="0" w:space="0" w:color="auto"/>
        <w:left w:val="none" w:sz="0" w:space="0" w:color="auto"/>
        <w:bottom w:val="none" w:sz="0" w:space="0" w:color="auto"/>
        <w:right w:val="none" w:sz="0" w:space="0" w:color="auto"/>
      </w:divBdr>
      <w:divsChild>
        <w:div w:id="307055819">
          <w:marLeft w:val="0"/>
          <w:marRight w:val="0"/>
          <w:marTop w:val="0"/>
          <w:marBottom w:val="0"/>
          <w:divBdr>
            <w:top w:val="none" w:sz="0" w:space="0" w:color="auto"/>
            <w:left w:val="none" w:sz="0" w:space="0" w:color="auto"/>
            <w:bottom w:val="none" w:sz="0" w:space="0" w:color="auto"/>
            <w:right w:val="none" w:sz="0" w:space="0" w:color="auto"/>
          </w:divBdr>
        </w:div>
        <w:div w:id="901987299">
          <w:marLeft w:val="0"/>
          <w:marRight w:val="0"/>
          <w:marTop w:val="0"/>
          <w:marBottom w:val="0"/>
          <w:divBdr>
            <w:top w:val="none" w:sz="0" w:space="0" w:color="auto"/>
            <w:left w:val="none" w:sz="0" w:space="0" w:color="auto"/>
            <w:bottom w:val="none" w:sz="0" w:space="0" w:color="auto"/>
            <w:right w:val="none" w:sz="0" w:space="0" w:color="auto"/>
          </w:divBdr>
        </w:div>
        <w:div w:id="1283925527">
          <w:marLeft w:val="0"/>
          <w:marRight w:val="0"/>
          <w:marTop w:val="0"/>
          <w:marBottom w:val="0"/>
          <w:divBdr>
            <w:top w:val="none" w:sz="0" w:space="0" w:color="auto"/>
            <w:left w:val="none" w:sz="0" w:space="0" w:color="auto"/>
            <w:bottom w:val="none" w:sz="0" w:space="0" w:color="auto"/>
            <w:right w:val="none" w:sz="0" w:space="0" w:color="auto"/>
          </w:divBdr>
        </w:div>
        <w:div w:id="1602300600">
          <w:marLeft w:val="0"/>
          <w:marRight w:val="0"/>
          <w:marTop w:val="0"/>
          <w:marBottom w:val="0"/>
          <w:divBdr>
            <w:top w:val="none" w:sz="0" w:space="0" w:color="auto"/>
            <w:left w:val="none" w:sz="0" w:space="0" w:color="auto"/>
            <w:bottom w:val="none" w:sz="0" w:space="0" w:color="auto"/>
            <w:right w:val="none" w:sz="0" w:space="0" w:color="auto"/>
          </w:divBdr>
        </w:div>
        <w:div w:id="1818036262">
          <w:marLeft w:val="0"/>
          <w:marRight w:val="0"/>
          <w:marTop w:val="0"/>
          <w:marBottom w:val="0"/>
          <w:divBdr>
            <w:top w:val="none" w:sz="0" w:space="0" w:color="auto"/>
            <w:left w:val="none" w:sz="0" w:space="0" w:color="auto"/>
            <w:bottom w:val="none" w:sz="0" w:space="0" w:color="auto"/>
            <w:right w:val="none" w:sz="0" w:space="0" w:color="auto"/>
          </w:divBdr>
        </w:div>
        <w:div w:id="2058124339">
          <w:marLeft w:val="0"/>
          <w:marRight w:val="0"/>
          <w:marTop w:val="0"/>
          <w:marBottom w:val="0"/>
          <w:divBdr>
            <w:top w:val="none" w:sz="0" w:space="0" w:color="auto"/>
            <w:left w:val="none" w:sz="0" w:space="0" w:color="auto"/>
            <w:bottom w:val="none" w:sz="0" w:space="0" w:color="auto"/>
            <w:right w:val="none" w:sz="0" w:space="0" w:color="auto"/>
          </w:divBdr>
        </w:div>
      </w:divsChild>
    </w:div>
    <w:div w:id="848375817">
      <w:bodyDiv w:val="1"/>
      <w:marLeft w:val="0"/>
      <w:marRight w:val="0"/>
      <w:marTop w:val="0"/>
      <w:marBottom w:val="0"/>
      <w:divBdr>
        <w:top w:val="none" w:sz="0" w:space="0" w:color="auto"/>
        <w:left w:val="none" w:sz="0" w:space="0" w:color="auto"/>
        <w:bottom w:val="none" w:sz="0" w:space="0" w:color="auto"/>
        <w:right w:val="none" w:sz="0" w:space="0" w:color="auto"/>
      </w:divBdr>
    </w:div>
    <w:div w:id="911503816">
      <w:bodyDiv w:val="1"/>
      <w:marLeft w:val="0"/>
      <w:marRight w:val="0"/>
      <w:marTop w:val="0"/>
      <w:marBottom w:val="0"/>
      <w:divBdr>
        <w:top w:val="none" w:sz="0" w:space="0" w:color="auto"/>
        <w:left w:val="none" w:sz="0" w:space="0" w:color="auto"/>
        <w:bottom w:val="none" w:sz="0" w:space="0" w:color="auto"/>
        <w:right w:val="none" w:sz="0" w:space="0" w:color="auto"/>
      </w:divBdr>
    </w:div>
    <w:div w:id="981541537">
      <w:bodyDiv w:val="1"/>
      <w:marLeft w:val="0"/>
      <w:marRight w:val="0"/>
      <w:marTop w:val="0"/>
      <w:marBottom w:val="0"/>
      <w:divBdr>
        <w:top w:val="none" w:sz="0" w:space="0" w:color="auto"/>
        <w:left w:val="none" w:sz="0" w:space="0" w:color="auto"/>
        <w:bottom w:val="none" w:sz="0" w:space="0" w:color="auto"/>
        <w:right w:val="none" w:sz="0" w:space="0" w:color="auto"/>
      </w:divBdr>
      <w:divsChild>
        <w:div w:id="180583502">
          <w:marLeft w:val="0"/>
          <w:marRight w:val="0"/>
          <w:marTop w:val="0"/>
          <w:marBottom w:val="0"/>
          <w:divBdr>
            <w:top w:val="none" w:sz="0" w:space="0" w:color="auto"/>
            <w:left w:val="none" w:sz="0" w:space="0" w:color="auto"/>
            <w:bottom w:val="none" w:sz="0" w:space="0" w:color="auto"/>
            <w:right w:val="none" w:sz="0" w:space="0" w:color="auto"/>
          </w:divBdr>
        </w:div>
        <w:div w:id="321011843">
          <w:marLeft w:val="0"/>
          <w:marRight w:val="0"/>
          <w:marTop w:val="0"/>
          <w:marBottom w:val="0"/>
          <w:divBdr>
            <w:top w:val="none" w:sz="0" w:space="0" w:color="auto"/>
            <w:left w:val="none" w:sz="0" w:space="0" w:color="auto"/>
            <w:bottom w:val="none" w:sz="0" w:space="0" w:color="auto"/>
            <w:right w:val="none" w:sz="0" w:space="0" w:color="auto"/>
          </w:divBdr>
        </w:div>
        <w:div w:id="520319124">
          <w:marLeft w:val="0"/>
          <w:marRight w:val="0"/>
          <w:marTop w:val="0"/>
          <w:marBottom w:val="0"/>
          <w:divBdr>
            <w:top w:val="none" w:sz="0" w:space="0" w:color="auto"/>
            <w:left w:val="none" w:sz="0" w:space="0" w:color="auto"/>
            <w:bottom w:val="none" w:sz="0" w:space="0" w:color="auto"/>
            <w:right w:val="none" w:sz="0" w:space="0" w:color="auto"/>
          </w:divBdr>
        </w:div>
        <w:div w:id="543055813">
          <w:marLeft w:val="0"/>
          <w:marRight w:val="0"/>
          <w:marTop w:val="0"/>
          <w:marBottom w:val="0"/>
          <w:divBdr>
            <w:top w:val="none" w:sz="0" w:space="0" w:color="auto"/>
            <w:left w:val="none" w:sz="0" w:space="0" w:color="auto"/>
            <w:bottom w:val="none" w:sz="0" w:space="0" w:color="auto"/>
            <w:right w:val="none" w:sz="0" w:space="0" w:color="auto"/>
          </w:divBdr>
        </w:div>
        <w:div w:id="570970513">
          <w:marLeft w:val="0"/>
          <w:marRight w:val="0"/>
          <w:marTop w:val="0"/>
          <w:marBottom w:val="0"/>
          <w:divBdr>
            <w:top w:val="none" w:sz="0" w:space="0" w:color="auto"/>
            <w:left w:val="none" w:sz="0" w:space="0" w:color="auto"/>
            <w:bottom w:val="none" w:sz="0" w:space="0" w:color="auto"/>
            <w:right w:val="none" w:sz="0" w:space="0" w:color="auto"/>
          </w:divBdr>
        </w:div>
        <w:div w:id="692805372">
          <w:marLeft w:val="0"/>
          <w:marRight w:val="0"/>
          <w:marTop w:val="0"/>
          <w:marBottom w:val="0"/>
          <w:divBdr>
            <w:top w:val="none" w:sz="0" w:space="0" w:color="auto"/>
            <w:left w:val="none" w:sz="0" w:space="0" w:color="auto"/>
            <w:bottom w:val="none" w:sz="0" w:space="0" w:color="auto"/>
            <w:right w:val="none" w:sz="0" w:space="0" w:color="auto"/>
          </w:divBdr>
        </w:div>
        <w:div w:id="907493694">
          <w:marLeft w:val="0"/>
          <w:marRight w:val="0"/>
          <w:marTop w:val="0"/>
          <w:marBottom w:val="0"/>
          <w:divBdr>
            <w:top w:val="none" w:sz="0" w:space="0" w:color="auto"/>
            <w:left w:val="none" w:sz="0" w:space="0" w:color="auto"/>
            <w:bottom w:val="none" w:sz="0" w:space="0" w:color="auto"/>
            <w:right w:val="none" w:sz="0" w:space="0" w:color="auto"/>
          </w:divBdr>
        </w:div>
        <w:div w:id="1212962510">
          <w:marLeft w:val="0"/>
          <w:marRight w:val="0"/>
          <w:marTop w:val="0"/>
          <w:marBottom w:val="0"/>
          <w:divBdr>
            <w:top w:val="none" w:sz="0" w:space="0" w:color="auto"/>
            <w:left w:val="none" w:sz="0" w:space="0" w:color="auto"/>
            <w:bottom w:val="none" w:sz="0" w:space="0" w:color="auto"/>
            <w:right w:val="none" w:sz="0" w:space="0" w:color="auto"/>
          </w:divBdr>
        </w:div>
        <w:div w:id="1378971957">
          <w:marLeft w:val="0"/>
          <w:marRight w:val="0"/>
          <w:marTop w:val="0"/>
          <w:marBottom w:val="0"/>
          <w:divBdr>
            <w:top w:val="none" w:sz="0" w:space="0" w:color="auto"/>
            <w:left w:val="none" w:sz="0" w:space="0" w:color="auto"/>
            <w:bottom w:val="none" w:sz="0" w:space="0" w:color="auto"/>
            <w:right w:val="none" w:sz="0" w:space="0" w:color="auto"/>
          </w:divBdr>
        </w:div>
        <w:div w:id="1772509245">
          <w:marLeft w:val="0"/>
          <w:marRight w:val="0"/>
          <w:marTop w:val="0"/>
          <w:marBottom w:val="0"/>
          <w:divBdr>
            <w:top w:val="none" w:sz="0" w:space="0" w:color="auto"/>
            <w:left w:val="none" w:sz="0" w:space="0" w:color="auto"/>
            <w:bottom w:val="none" w:sz="0" w:space="0" w:color="auto"/>
            <w:right w:val="none" w:sz="0" w:space="0" w:color="auto"/>
          </w:divBdr>
        </w:div>
        <w:div w:id="2044936744">
          <w:marLeft w:val="0"/>
          <w:marRight w:val="0"/>
          <w:marTop w:val="0"/>
          <w:marBottom w:val="0"/>
          <w:divBdr>
            <w:top w:val="none" w:sz="0" w:space="0" w:color="auto"/>
            <w:left w:val="none" w:sz="0" w:space="0" w:color="auto"/>
            <w:bottom w:val="none" w:sz="0" w:space="0" w:color="auto"/>
            <w:right w:val="none" w:sz="0" w:space="0" w:color="auto"/>
          </w:divBdr>
        </w:div>
      </w:divsChild>
    </w:div>
    <w:div w:id="1158497675">
      <w:bodyDiv w:val="1"/>
      <w:marLeft w:val="0"/>
      <w:marRight w:val="0"/>
      <w:marTop w:val="0"/>
      <w:marBottom w:val="0"/>
      <w:divBdr>
        <w:top w:val="none" w:sz="0" w:space="0" w:color="auto"/>
        <w:left w:val="none" w:sz="0" w:space="0" w:color="auto"/>
        <w:bottom w:val="none" w:sz="0" w:space="0" w:color="auto"/>
        <w:right w:val="none" w:sz="0" w:space="0" w:color="auto"/>
      </w:divBdr>
    </w:div>
    <w:div w:id="1220286554">
      <w:bodyDiv w:val="1"/>
      <w:marLeft w:val="0"/>
      <w:marRight w:val="0"/>
      <w:marTop w:val="0"/>
      <w:marBottom w:val="0"/>
      <w:divBdr>
        <w:top w:val="none" w:sz="0" w:space="0" w:color="auto"/>
        <w:left w:val="none" w:sz="0" w:space="0" w:color="auto"/>
        <w:bottom w:val="none" w:sz="0" w:space="0" w:color="auto"/>
        <w:right w:val="none" w:sz="0" w:space="0" w:color="auto"/>
      </w:divBdr>
    </w:div>
    <w:div w:id="1276329995">
      <w:bodyDiv w:val="1"/>
      <w:marLeft w:val="0"/>
      <w:marRight w:val="0"/>
      <w:marTop w:val="0"/>
      <w:marBottom w:val="0"/>
      <w:divBdr>
        <w:top w:val="none" w:sz="0" w:space="0" w:color="auto"/>
        <w:left w:val="none" w:sz="0" w:space="0" w:color="auto"/>
        <w:bottom w:val="none" w:sz="0" w:space="0" w:color="auto"/>
        <w:right w:val="none" w:sz="0" w:space="0" w:color="auto"/>
      </w:divBdr>
    </w:div>
    <w:div w:id="1358580088">
      <w:bodyDiv w:val="1"/>
      <w:marLeft w:val="0"/>
      <w:marRight w:val="0"/>
      <w:marTop w:val="0"/>
      <w:marBottom w:val="0"/>
      <w:divBdr>
        <w:top w:val="none" w:sz="0" w:space="0" w:color="auto"/>
        <w:left w:val="none" w:sz="0" w:space="0" w:color="auto"/>
        <w:bottom w:val="none" w:sz="0" w:space="0" w:color="auto"/>
        <w:right w:val="none" w:sz="0" w:space="0" w:color="auto"/>
      </w:divBdr>
    </w:div>
    <w:div w:id="1368876457">
      <w:bodyDiv w:val="1"/>
      <w:marLeft w:val="0"/>
      <w:marRight w:val="0"/>
      <w:marTop w:val="0"/>
      <w:marBottom w:val="0"/>
      <w:divBdr>
        <w:top w:val="none" w:sz="0" w:space="0" w:color="auto"/>
        <w:left w:val="none" w:sz="0" w:space="0" w:color="auto"/>
        <w:bottom w:val="none" w:sz="0" w:space="0" w:color="auto"/>
        <w:right w:val="none" w:sz="0" w:space="0" w:color="auto"/>
      </w:divBdr>
    </w:div>
    <w:div w:id="1395198196">
      <w:bodyDiv w:val="1"/>
      <w:marLeft w:val="0"/>
      <w:marRight w:val="0"/>
      <w:marTop w:val="0"/>
      <w:marBottom w:val="0"/>
      <w:divBdr>
        <w:top w:val="none" w:sz="0" w:space="0" w:color="auto"/>
        <w:left w:val="none" w:sz="0" w:space="0" w:color="auto"/>
        <w:bottom w:val="none" w:sz="0" w:space="0" w:color="auto"/>
        <w:right w:val="none" w:sz="0" w:space="0" w:color="auto"/>
      </w:divBdr>
    </w:div>
    <w:div w:id="1438057808">
      <w:bodyDiv w:val="1"/>
      <w:marLeft w:val="0"/>
      <w:marRight w:val="0"/>
      <w:marTop w:val="0"/>
      <w:marBottom w:val="0"/>
      <w:divBdr>
        <w:top w:val="none" w:sz="0" w:space="0" w:color="auto"/>
        <w:left w:val="none" w:sz="0" w:space="0" w:color="auto"/>
        <w:bottom w:val="none" w:sz="0" w:space="0" w:color="auto"/>
        <w:right w:val="none" w:sz="0" w:space="0" w:color="auto"/>
      </w:divBdr>
    </w:div>
    <w:div w:id="1523934774">
      <w:bodyDiv w:val="1"/>
      <w:marLeft w:val="0"/>
      <w:marRight w:val="0"/>
      <w:marTop w:val="0"/>
      <w:marBottom w:val="0"/>
      <w:divBdr>
        <w:top w:val="none" w:sz="0" w:space="0" w:color="auto"/>
        <w:left w:val="none" w:sz="0" w:space="0" w:color="auto"/>
        <w:bottom w:val="none" w:sz="0" w:space="0" w:color="auto"/>
        <w:right w:val="none" w:sz="0" w:space="0" w:color="auto"/>
      </w:divBdr>
      <w:divsChild>
        <w:div w:id="147013918">
          <w:marLeft w:val="0"/>
          <w:marRight w:val="0"/>
          <w:marTop w:val="0"/>
          <w:marBottom w:val="0"/>
          <w:divBdr>
            <w:top w:val="none" w:sz="0" w:space="0" w:color="auto"/>
            <w:left w:val="none" w:sz="0" w:space="0" w:color="auto"/>
            <w:bottom w:val="none" w:sz="0" w:space="0" w:color="auto"/>
            <w:right w:val="none" w:sz="0" w:space="0" w:color="auto"/>
          </w:divBdr>
        </w:div>
        <w:div w:id="160002275">
          <w:marLeft w:val="0"/>
          <w:marRight w:val="0"/>
          <w:marTop w:val="0"/>
          <w:marBottom w:val="0"/>
          <w:divBdr>
            <w:top w:val="none" w:sz="0" w:space="0" w:color="auto"/>
            <w:left w:val="none" w:sz="0" w:space="0" w:color="auto"/>
            <w:bottom w:val="none" w:sz="0" w:space="0" w:color="auto"/>
            <w:right w:val="none" w:sz="0" w:space="0" w:color="auto"/>
          </w:divBdr>
        </w:div>
        <w:div w:id="911964461">
          <w:marLeft w:val="0"/>
          <w:marRight w:val="0"/>
          <w:marTop w:val="0"/>
          <w:marBottom w:val="0"/>
          <w:divBdr>
            <w:top w:val="none" w:sz="0" w:space="0" w:color="auto"/>
            <w:left w:val="none" w:sz="0" w:space="0" w:color="auto"/>
            <w:bottom w:val="none" w:sz="0" w:space="0" w:color="auto"/>
            <w:right w:val="none" w:sz="0" w:space="0" w:color="auto"/>
          </w:divBdr>
        </w:div>
        <w:div w:id="1107000626">
          <w:marLeft w:val="0"/>
          <w:marRight w:val="0"/>
          <w:marTop w:val="0"/>
          <w:marBottom w:val="0"/>
          <w:divBdr>
            <w:top w:val="none" w:sz="0" w:space="0" w:color="auto"/>
            <w:left w:val="none" w:sz="0" w:space="0" w:color="auto"/>
            <w:bottom w:val="none" w:sz="0" w:space="0" w:color="auto"/>
            <w:right w:val="none" w:sz="0" w:space="0" w:color="auto"/>
          </w:divBdr>
        </w:div>
        <w:div w:id="1818108483">
          <w:marLeft w:val="0"/>
          <w:marRight w:val="0"/>
          <w:marTop w:val="0"/>
          <w:marBottom w:val="0"/>
          <w:divBdr>
            <w:top w:val="none" w:sz="0" w:space="0" w:color="auto"/>
            <w:left w:val="none" w:sz="0" w:space="0" w:color="auto"/>
            <w:bottom w:val="none" w:sz="0" w:space="0" w:color="auto"/>
            <w:right w:val="none" w:sz="0" w:space="0" w:color="auto"/>
          </w:divBdr>
        </w:div>
      </w:divsChild>
    </w:div>
    <w:div w:id="1580823493">
      <w:bodyDiv w:val="1"/>
      <w:marLeft w:val="0"/>
      <w:marRight w:val="0"/>
      <w:marTop w:val="0"/>
      <w:marBottom w:val="0"/>
      <w:divBdr>
        <w:top w:val="none" w:sz="0" w:space="0" w:color="auto"/>
        <w:left w:val="none" w:sz="0" w:space="0" w:color="auto"/>
        <w:bottom w:val="none" w:sz="0" w:space="0" w:color="auto"/>
        <w:right w:val="none" w:sz="0" w:space="0" w:color="auto"/>
      </w:divBdr>
    </w:div>
    <w:div w:id="1602452886">
      <w:bodyDiv w:val="1"/>
      <w:marLeft w:val="0"/>
      <w:marRight w:val="0"/>
      <w:marTop w:val="0"/>
      <w:marBottom w:val="0"/>
      <w:divBdr>
        <w:top w:val="none" w:sz="0" w:space="0" w:color="auto"/>
        <w:left w:val="none" w:sz="0" w:space="0" w:color="auto"/>
        <w:bottom w:val="none" w:sz="0" w:space="0" w:color="auto"/>
        <w:right w:val="none" w:sz="0" w:space="0" w:color="auto"/>
      </w:divBdr>
      <w:divsChild>
        <w:div w:id="1533377817">
          <w:marLeft w:val="0"/>
          <w:marRight w:val="0"/>
          <w:marTop w:val="0"/>
          <w:marBottom w:val="0"/>
          <w:divBdr>
            <w:top w:val="none" w:sz="0" w:space="0" w:color="auto"/>
            <w:left w:val="none" w:sz="0" w:space="0" w:color="auto"/>
            <w:bottom w:val="none" w:sz="0" w:space="0" w:color="auto"/>
            <w:right w:val="none" w:sz="0" w:space="0" w:color="auto"/>
          </w:divBdr>
        </w:div>
        <w:div w:id="1587424242">
          <w:marLeft w:val="0"/>
          <w:marRight w:val="0"/>
          <w:marTop w:val="0"/>
          <w:marBottom w:val="0"/>
          <w:divBdr>
            <w:top w:val="none" w:sz="0" w:space="0" w:color="auto"/>
            <w:left w:val="none" w:sz="0" w:space="0" w:color="auto"/>
            <w:bottom w:val="none" w:sz="0" w:space="0" w:color="auto"/>
            <w:right w:val="none" w:sz="0" w:space="0" w:color="auto"/>
          </w:divBdr>
        </w:div>
        <w:div w:id="1665012639">
          <w:marLeft w:val="0"/>
          <w:marRight w:val="0"/>
          <w:marTop w:val="0"/>
          <w:marBottom w:val="0"/>
          <w:divBdr>
            <w:top w:val="none" w:sz="0" w:space="0" w:color="auto"/>
            <w:left w:val="none" w:sz="0" w:space="0" w:color="auto"/>
            <w:bottom w:val="none" w:sz="0" w:space="0" w:color="auto"/>
            <w:right w:val="none" w:sz="0" w:space="0" w:color="auto"/>
          </w:divBdr>
        </w:div>
        <w:div w:id="1965305168">
          <w:marLeft w:val="0"/>
          <w:marRight w:val="0"/>
          <w:marTop w:val="0"/>
          <w:marBottom w:val="0"/>
          <w:divBdr>
            <w:top w:val="none" w:sz="0" w:space="0" w:color="auto"/>
            <w:left w:val="none" w:sz="0" w:space="0" w:color="auto"/>
            <w:bottom w:val="none" w:sz="0" w:space="0" w:color="auto"/>
            <w:right w:val="none" w:sz="0" w:space="0" w:color="auto"/>
          </w:divBdr>
        </w:div>
        <w:div w:id="2120679520">
          <w:marLeft w:val="0"/>
          <w:marRight w:val="0"/>
          <w:marTop w:val="0"/>
          <w:marBottom w:val="0"/>
          <w:divBdr>
            <w:top w:val="none" w:sz="0" w:space="0" w:color="auto"/>
            <w:left w:val="none" w:sz="0" w:space="0" w:color="auto"/>
            <w:bottom w:val="none" w:sz="0" w:space="0" w:color="auto"/>
            <w:right w:val="none" w:sz="0" w:space="0" w:color="auto"/>
          </w:divBdr>
        </w:div>
      </w:divsChild>
    </w:div>
    <w:div w:id="1645969040">
      <w:bodyDiv w:val="1"/>
      <w:marLeft w:val="0"/>
      <w:marRight w:val="0"/>
      <w:marTop w:val="0"/>
      <w:marBottom w:val="0"/>
      <w:divBdr>
        <w:top w:val="none" w:sz="0" w:space="0" w:color="auto"/>
        <w:left w:val="none" w:sz="0" w:space="0" w:color="auto"/>
        <w:bottom w:val="none" w:sz="0" w:space="0" w:color="auto"/>
        <w:right w:val="none" w:sz="0" w:space="0" w:color="auto"/>
      </w:divBdr>
      <w:divsChild>
        <w:div w:id="216819766">
          <w:marLeft w:val="0"/>
          <w:marRight w:val="0"/>
          <w:marTop w:val="0"/>
          <w:marBottom w:val="0"/>
          <w:divBdr>
            <w:top w:val="none" w:sz="0" w:space="0" w:color="auto"/>
            <w:left w:val="none" w:sz="0" w:space="0" w:color="auto"/>
            <w:bottom w:val="none" w:sz="0" w:space="0" w:color="auto"/>
            <w:right w:val="none" w:sz="0" w:space="0" w:color="auto"/>
          </w:divBdr>
        </w:div>
        <w:div w:id="320161106">
          <w:marLeft w:val="0"/>
          <w:marRight w:val="0"/>
          <w:marTop w:val="0"/>
          <w:marBottom w:val="0"/>
          <w:divBdr>
            <w:top w:val="none" w:sz="0" w:space="0" w:color="auto"/>
            <w:left w:val="none" w:sz="0" w:space="0" w:color="auto"/>
            <w:bottom w:val="none" w:sz="0" w:space="0" w:color="auto"/>
            <w:right w:val="none" w:sz="0" w:space="0" w:color="auto"/>
          </w:divBdr>
        </w:div>
        <w:div w:id="1246182445">
          <w:marLeft w:val="0"/>
          <w:marRight w:val="0"/>
          <w:marTop w:val="0"/>
          <w:marBottom w:val="0"/>
          <w:divBdr>
            <w:top w:val="none" w:sz="0" w:space="0" w:color="auto"/>
            <w:left w:val="none" w:sz="0" w:space="0" w:color="auto"/>
            <w:bottom w:val="none" w:sz="0" w:space="0" w:color="auto"/>
            <w:right w:val="none" w:sz="0" w:space="0" w:color="auto"/>
          </w:divBdr>
        </w:div>
        <w:div w:id="1797674670">
          <w:marLeft w:val="0"/>
          <w:marRight w:val="0"/>
          <w:marTop w:val="0"/>
          <w:marBottom w:val="0"/>
          <w:divBdr>
            <w:top w:val="none" w:sz="0" w:space="0" w:color="auto"/>
            <w:left w:val="none" w:sz="0" w:space="0" w:color="auto"/>
            <w:bottom w:val="none" w:sz="0" w:space="0" w:color="auto"/>
            <w:right w:val="none" w:sz="0" w:space="0" w:color="auto"/>
          </w:divBdr>
        </w:div>
        <w:div w:id="2006005552">
          <w:marLeft w:val="0"/>
          <w:marRight w:val="0"/>
          <w:marTop w:val="0"/>
          <w:marBottom w:val="0"/>
          <w:divBdr>
            <w:top w:val="none" w:sz="0" w:space="0" w:color="auto"/>
            <w:left w:val="none" w:sz="0" w:space="0" w:color="auto"/>
            <w:bottom w:val="none" w:sz="0" w:space="0" w:color="auto"/>
            <w:right w:val="none" w:sz="0" w:space="0" w:color="auto"/>
          </w:divBdr>
        </w:div>
      </w:divsChild>
    </w:div>
    <w:div w:id="1652514328">
      <w:bodyDiv w:val="1"/>
      <w:marLeft w:val="0"/>
      <w:marRight w:val="0"/>
      <w:marTop w:val="0"/>
      <w:marBottom w:val="0"/>
      <w:divBdr>
        <w:top w:val="none" w:sz="0" w:space="0" w:color="auto"/>
        <w:left w:val="none" w:sz="0" w:space="0" w:color="auto"/>
        <w:bottom w:val="none" w:sz="0" w:space="0" w:color="auto"/>
        <w:right w:val="none" w:sz="0" w:space="0" w:color="auto"/>
      </w:divBdr>
      <w:divsChild>
        <w:div w:id="452795978">
          <w:marLeft w:val="0"/>
          <w:marRight w:val="0"/>
          <w:marTop w:val="0"/>
          <w:marBottom w:val="0"/>
          <w:divBdr>
            <w:top w:val="none" w:sz="0" w:space="0" w:color="auto"/>
            <w:left w:val="none" w:sz="0" w:space="0" w:color="auto"/>
            <w:bottom w:val="none" w:sz="0" w:space="0" w:color="auto"/>
            <w:right w:val="none" w:sz="0" w:space="0" w:color="auto"/>
          </w:divBdr>
        </w:div>
        <w:div w:id="510070087">
          <w:marLeft w:val="0"/>
          <w:marRight w:val="0"/>
          <w:marTop w:val="0"/>
          <w:marBottom w:val="0"/>
          <w:divBdr>
            <w:top w:val="none" w:sz="0" w:space="0" w:color="auto"/>
            <w:left w:val="none" w:sz="0" w:space="0" w:color="auto"/>
            <w:bottom w:val="none" w:sz="0" w:space="0" w:color="auto"/>
            <w:right w:val="none" w:sz="0" w:space="0" w:color="auto"/>
          </w:divBdr>
        </w:div>
      </w:divsChild>
    </w:div>
    <w:div w:id="1666009135">
      <w:bodyDiv w:val="1"/>
      <w:marLeft w:val="0"/>
      <w:marRight w:val="0"/>
      <w:marTop w:val="0"/>
      <w:marBottom w:val="0"/>
      <w:divBdr>
        <w:top w:val="none" w:sz="0" w:space="0" w:color="auto"/>
        <w:left w:val="none" w:sz="0" w:space="0" w:color="auto"/>
        <w:bottom w:val="none" w:sz="0" w:space="0" w:color="auto"/>
        <w:right w:val="none" w:sz="0" w:space="0" w:color="auto"/>
      </w:divBdr>
    </w:div>
    <w:div w:id="1786391308">
      <w:bodyDiv w:val="1"/>
      <w:marLeft w:val="0"/>
      <w:marRight w:val="0"/>
      <w:marTop w:val="0"/>
      <w:marBottom w:val="0"/>
      <w:divBdr>
        <w:top w:val="none" w:sz="0" w:space="0" w:color="auto"/>
        <w:left w:val="none" w:sz="0" w:space="0" w:color="auto"/>
        <w:bottom w:val="none" w:sz="0" w:space="0" w:color="auto"/>
        <w:right w:val="none" w:sz="0" w:space="0" w:color="auto"/>
      </w:divBdr>
    </w:div>
    <w:div w:id="1926955822">
      <w:bodyDiv w:val="1"/>
      <w:marLeft w:val="0"/>
      <w:marRight w:val="0"/>
      <w:marTop w:val="0"/>
      <w:marBottom w:val="0"/>
      <w:divBdr>
        <w:top w:val="none" w:sz="0" w:space="0" w:color="auto"/>
        <w:left w:val="none" w:sz="0" w:space="0" w:color="auto"/>
        <w:bottom w:val="none" w:sz="0" w:space="0" w:color="auto"/>
        <w:right w:val="none" w:sz="0" w:space="0" w:color="auto"/>
      </w:divBdr>
    </w:div>
    <w:div w:id="1973557161">
      <w:bodyDiv w:val="1"/>
      <w:marLeft w:val="0"/>
      <w:marRight w:val="0"/>
      <w:marTop w:val="0"/>
      <w:marBottom w:val="0"/>
      <w:divBdr>
        <w:top w:val="none" w:sz="0" w:space="0" w:color="auto"/>
        <w:left w:val="none" w:sz="0" w:space="0" w:color="auto"/>
        <w:bottom w:val="none" w:sz="0" w:space="0" w:color="auto"/>
        <w:right w:val="none" w:sz="0" w:space="0" w:color="auto"/>
      </w:divBdr>
      <w:divsChild>
        <w:div w:id="174728541">
          <w:marLeft w:val="0"/>
          <w:marRight w:val="0"/>
          <w:marTop w:val="0"/>
          <w:marBottom w:val="0"/>
          <w:divBdr>
            <w:top w:val="none" w:sz="0" w:space="0" w:color="auto"/>
            <w:left w:val="none" w:sz="0" w:space="0" w:color="auto"/>
            <w:bottom w:val="none" w:sz="0" w:space="0" w:color="auto"/>
            <w:right w:val="none" w:sz="0" w:space="0" w:color="auto"/>
          </w:divBdr>
        </w:div>
        <w:div w:id="246159866">
          <w:marLeft w:val="0"/>
          <w:marRight w:val="0"/>
          <w:marTop w:val="0"/>
          <w:marBottom w:val="0"/>
          <w:divBdr>
            <w:top w:val="none" w:sz="0" w:space="0" w:color="auto"/>
            <w:left w:val="none" w:sz="0" w:space="0" w:color="auto"/>
            <w:bottom w:val="none" w:sz="0" w:space="0" w:color="auto"/>
            <w:right w:val="none" w:sz="0" w:space="0" w:color="auto"/>
          </w:divBdr>
        </w:div>
        <w:div w:id="506529482">
          <w:marLeft w:val="0"/>
          <w:marRight w:val="0"/>
          <w:marTop w:val="0"/>
          <w:marBottom w:val="0"/>
          <w:divBdr>
            <w:top w:val="none" w:sz="0" w:space="0" w:color="auto"/>
            <w:left w:val="none" w:sz="0" w:space="0" w:color="auto"/>
            <w:bottom w:val="none" w:sz="0" w:space="0" w:color="auto"/>
            <w:right w:val="none" w:sz="0" w:space="0" w:color="auto"/>
          </w:divBdr>
        </w:div>
        <w:div w:id="822548114">
          <w:marLeft w:val="0"/>
          <w:marRight w:val="0"/>
          <w:marTop w:val="0"/>
          <w:marBottom w:val="0"/>
          <w:divBdr>
            <w:top w:val="none" w:sz="0" w:space="0" w:color="auto"/>
            <w:left w:val="none" w:sz="0" w:space="0" w:color="auto"/>
            <w:bottom w:val="none" w:sz="0" w:space="0" w:color="auto"/>
            <w:right w:val="none" w:sz="0" w:space="0" w:color="auto"/>
          </w:divBdr>
        </w:div>
        <w:div w:id="1556354366">
          <w:marLeft w:val="0"/>
          <w:marRight w:val="0"/>
          <w:marTop w:val="0"/>
          <w:marBottom w:val="0"/>
          <w:divBdr>
            <w:top w:val="none" w:sz="0" w:space="0" w:color="auto"/>
            <w:left w:val="none" w:sz="0" w:space="0" w:color="auto"/>
            <w:bottom w:val="none" w:sz="0" w:space="0" w:color="auto"/>
            <w:right w:val="none" w:sz="0" w:space="0" w:color="auto"/>
          </w:divBdr>
        </w:div>
        <w:div w:id="1723990130">
          <w:marLeft w:val="0"/>
          <w:marRight w:val="0"/>
          <w:marTop w:val="0"/>
          <w:marBottom w:val="0"/>
          <w:divBdr>
            <w:top w:val="none" w:sz="0" w:space="0" w:color="auto"/>
            <w:left w:val="none" w:sz="0" w:space="0" w:color="auto"/>
            <w:bottom w:val="none" w:sz="0" w:space="0" w:color="auto"/>
            <w:right w:val="none" w:sz="0" w:space="0" w:color="auto"/>
          </w:divBdr>
        </w:div>
      </w:divsChild>
    </w:div>
    <w:div w:id="1980989203">
      <w:bodyDiv w:val="1"/>
      <w:marLeft w:val="0"/>
      <w:marRight w:val="0"/>
      <w:marTop w:val="0"/>
      <w:marBottom w:val="0"/>
      <w:divBdr>
        <w:top w:val="none" w:sz="0" w:space="0" w:color="auto"/>
        <w:left w:val="none" w:sz="0" w:space="0" w:color="auto"/>
        <w:bottom w:val="none" w:sz="0" w:space="0" w:color="auto"/>
        <w:right w:val="none" w:sz="0" w:space="0" w:color="auto"/>
      </w:divBdr>
    </w:div>
    <w:div w:id="2118409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 Type="http://schemas.openxmlformats.org/officeDocument/2006/relationships/comments" Target="comments.xml" Id="Rbca16fc3eb774a97" /><Relationship Type="http://schemas.microsoft.com/office/2011/relationships/people" Target="people.xml" Id="Rf47d9a29f8d34481" /><Relationship Type="http://schemas.microsoft.com/office/2011/relationships/commentsExtended" Target="commentsExtended.xml" Id="R27b1df47c9e645eb" /><Relationship Type="http://schemas.microsoft.com/office/2016/09/relationships/commentsIds" Target="commentsIds.xml" Id="R161d47c217b64178" /><Relationship Type="http://schemas.microsoft.com/office/2018/08/relationships/commentsExtensible" Target="commentsExtensible.xml" Id="R72333e6c6bb343f5" /></Relationships>
</file>

<file path=word/_rels/footnotes.xml.rels><?xml version="1.0" encoding="UTF-8" standalone="yes"?>
<Relationships xmlns="http://schemas.openxmlformats.org/package/2006/relationships"><Relationship Id="rId3" Type="http://schemas.openxmlformats.org/officeDocument/2006/relationships/hyperlink" Target="https://www.riigiteataja.ee/aktilisa/1121/1202/5003/KUM_m12_lisa.pdf" TargetMode="External"/><Relationship Id="rId2" Type="http://schemas.openxmlformats.org/officeDocument/2006/relationships/hyperlink" Target="https://www.riigiteataja.ee/akt/114122018006" TargetMode="External"/><Relationship Id="rId1" Type="http://schemas.openxmlformats.org/officeDocument/2006/relationships/hyperlink" Target="https://www.riigiteataja.ee/akt/112122017024" TargetMode="External"/></Relationships>
</file>

<file path=word/theme/theme1.xml><?xml version="1.0" encoding="utf-8"?>
<a:theme xmlns:a="http://schemas.openxmlformats.org/drawingml/2006/main" xmlns:thm15="http://schemas.microsoft.com/office/thememl/2012/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2244e8f1a4ab10c81a29a76654b4211f">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2fe41b861918e6a5662e8cbedc626da3"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8ae1d7c-2bd3-44b1-9ec8-2a84712b19ec">
      <Terms xmlns="http://schemas.microsoft.com/office/infopath/2007/PartnerControls"/>
    </lcf76f155ced4ddcb4097134ff3c332f>
    <TaxCatchAll xmlns="e293f50e-b80d-400a-80a1-6226c80ebbbb" xsi:nil="true"/>
  </documentManagement>
</p:properties>
</file>

<file path=customXml/itemProps1.xml><?xml version="1.0" encoding="utf-8"?>
<ds:datastoreItem xmlns:ds="http://schemas.openxmlformats.org/officeDocument/2006/customXml" ds:itemID="{87D4F8A5-CA89-453E-BFA9-3F49D80B2DC3}"/>
</file>

<file path=customXml/itemProps2.xml><?xml version="1.0" encoding="utf-8"?>
<ds:datastoreItem xmlns:ds="http://schemas.openxmlformats.org/officeDocument/2006/customXml" ds:itemID="{3C95205A-914F-44DD-9C4B-C0BABD4D7F50}">
  <ds:schemaRefs>
    <ds:schemaRef ds:uri="http://schemas.openxmlformats.org/officeDocument/2006/bibliography"/>
  </ds:schemaRefs>
</ds:datastoreItem>
</file>

<file path=customXml/itemProps3.xml><?xml version="1.0" encoding="utf-8"?>
<ds:datastoreItem xmlns:ds="http://schemas.openxmlformats.org/officeDocument/2006/customXml" ds:itemID="{6FF5A405-BFCB-454F-B285-799BB3097E08}">
  <ds:schemaRefs>
    <ds:schemaRef ds:uri="http://schemas.microsoft.com/sharepoint/v3/contenttype/forms"/>
  </ds:schemaRefs>
</ds:datastoreItem>
</file>

<file path=customXml/itemProps4.xml><?xml version="1.0" encoding="utf-8"?>
<ds:datastoreItem xmlns:ds="http://schemas.openxmlformats.org/officeDocument/2006/customXml" ds:itemID="{76557F6A-D8C0-4061-A1DA-5DB4E8606242}">
  <ds:schemaRefs>
    <ds:schemaRef ds:uri="http://schemas.microsoft.com/office/2006/metadata/properties"/>
    <ds:schemaRef ds:uri="http://schemas.microsoft.com/office/infopath/2007/PartnerControls"/>
    <ds:schemaRef ds:uri="4ef69ebd-a3b4-40e8-8ee7-36ccf8960234"/>
    <ds:schemaRef ds:uri="e5f4e9e3-1714-4860-8510-4efb9f6633f0"/>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Merle Põld</dc:creator>
  <keywords/>
  <dc:description/>
  <lastModifiedBy>Johanna Maria Kosk - JUSTDIGI</lastModifiedBy>
  <revision>21</revision>
  <dcterms:created xsi:type="dcterms:W3CDTF">2025-12-19T09:33:00.0000000Z</dcterms:created>
  <dcterms:modified xsi:type="dcterms:W3CDTF">2026-01-13T07:28:26.5692116Z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cbc5366f-c893-4db8-a220-a608bf30e15b</vt:lpwstr>
  </property>
  <property fmtid="{D5CDD505-2E9C-101B-9397-08002B2CF9AE}" pid="3" name="MediaServiceImageTags">
    <vt:lpwstr/>
  </property>
  <property fmtid="{D5CDD505-2E9C-101B-9397-08002B2CF9AE}" pid="4" name="ContentTypeId">
    <vt:lpwstr>0x0101003E579B56BAECA84AA24CE2339784D7AE</vt:lpwstr>
  </property>
  <property fmtid="{D5CDD505-2E9C-101B-9397-08002B2CF9AE}" pid="5" name="ComplianceAssetId">
    <vt:lpwstr/>
  </property>
  <property fmtid="{D5CDD505-2E9C-101B-9397-08002B2CF9AE}" pid="6" name="_ExtendedDescription">
    <vt:lpwstr/>
  </property>
  <property fmtid="{D5CDD505-2E9C-101B-9397-08002B2CF9AE}" pid="7" name="_activity">
    <vt:lpwstr>{"FileActivityType":"9","FileActivityTimeStamp":"2025-04-17T06:58:27.100Z","FileActivityUsersOnPage":[{"DisplayName":"Karoliina Lorenz","Id":"karoliina.lorenz@kul.ee"}],"FileActivityNavigationId":null}</vt:lpwstr>
  </property>
  <property fmtid="{D5CDD505-2E9C-101B-9397-08002B2CF9AE}" pid="8" name="TriggerFlowInfo">
    <vt:lpwstr/>
  </property>
  <property fmtid="{D5CDD505-2E9C-101B-9397-08002B2CF9AE}" pid="9" name="MSIP_Label_defa4170-0d19-0005-0004-bc88714345d2_Enabled">
    <vt:lpwstr>true</vt:lpwstr>
  </property>
  <property fmtid="{D5CDD505-2E9C-101B-9397-08002B2CF9AE}" pid="10" name="MSIP_Label_defa4170-0d19-0005-0004-bc88714345d2_SetDate">
    <vt:lpwstr>2025-10-27T15:46:19Z</vt:lpwstr>
  </property>
  <property fmtid="{D5CDD505-2E9C-101B-9397-08002B2CF9AE}" pid="11" name="MSIP_Label_defa4170-0d19-0005-0004-bc88714345d2_Method">
    <vt:lpwstr>Standard</vt:lpwstr>
  </property>
  <property fmtid="{D5CDD505-2E9C-101B-9397-08002B2CF9AE}" pid="12" name="MSIP_Label_defa4170-0d19-0005-0004-bc88714345d2_Name">
    <vt:lpwstr>defa4170-0d19-0005-0004-bc88714345d2</vt:lpwstr>
  </property>
  <property fmtid="{D5CDD505-2E9C-101B-9397-08002B2CF9AE}" pid="13" name="MSIP_Label_defa4170-0d19-0005-0004-bc88714345d2_SiteId">
    <vt:lpwstr>8fe098d2-428d-4bd4-9803-7195fe96f0e2</vt:lpwstr>
  </property>
  <property fmtid="{D5CDD505-2E9C-101B-9397-08002B2CF9AE}" pid="14" name="MSIP_Label_defa4170-0d19-0005-0004-bc88714345d2_ActionId">
    <vt:lpwstr>e5049740-376f-48aa-be4c-0279b4c5f6df</vt:lpwstr>
  </property>
  <property fmtid="{D5CDD505-2E9C-101B-9397-08002B2CF9AE}" pid="15" name="MSIP_Label_defa4170-0d19-0005-0004-bc88714345d2_ContentBits">
    <vt:lpwstr>0</vt:lpwstr>
  </property>
  <property fmtid="{D5CDD505-2E9C-101B-9397-08002B2CF9AE}" pid="16" name="MSIP_Label_defa4170-0d19-0005-0004-bc88714345d2_Tag">
    <vt:lpwstr>10, 3, 0, 1</vt:lpwstr>
  </property>
</Properties>
</file>